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2"/>
        <w:gridCol w:w="3935"/>
      </w:tblGrid>
      <w:tr w:rsidR="00A17732" w:rsidRPr="002856E0" w14:paraId="7127C305" w14:textId="77777777" w:rsidTr="00A17732">
        <w:trPr>
          <w:trHeight w:val="1245"/>
        </w:trPr>
        <w:tc>
          <w:tcPr>
            <w:tcW w:w="5812" w:type="dxa"/>
          </w:tcPr>
          <w:p w14:paraId="65222303" w14:textId="77777777" w:rsidR="00A17732" w:rsidRPr="002856E0" w:rsidRDefault="0077269C" w:rsidP="00A17732">
            <w:pPr>
              <w:ind w:hanging="142"/>
              <w:contextualSpacing/>
              <w:rPr>
                <w:rFonts w:ascii="PF Din Text Cond Pro Light" w:hAnsi="PF Din Text Cond Pro Light"/>
                <w:sz w:val="20"/>
                <w:szCs w:val="20"/>
              </w:rPr>
            </w:pPr>
            <w:r>
              <w:rPr>
                <w:noProof/>
              </w:rPr>
              <w:drawing>
                <wp:inline distT="0" distB="0" distL="0" distR="0" wp14:anchorId="488586B6" wp14:editId="458DC4BE">
                  <wp:extent cx="2259965" cy="60960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inline>
              </w:drawing>
            </w:r>
          </w:p>
          <w:p w14:paraId="69A6286B" w14:textId="77777777" w:rsidR="00A17732" w:rsidRPr="002856E0" w:rsidRDefault="00A17732" w:rsidP="00A17732">
            <w:pPr>
              <w:contextualSpacing/>
              <w:rPr>
                <w:rFonts w:ascii="PF Din Text Cond Pro Light" w:hAnsi="PF Din Text Cond Pro Light"/>
                <w:sz w:val="20"/>
                <w:szCs w:val="20"/>
              </w:rPr>
            </w:pPr>
          </w:p>
          <w:p w14:paraId="26697427" w14:textId="77777777" w:rsidR="00A17732" w:rsidRPr="002856E0" w:rsidRDefault="00A17732" w:rsidP="00A17732">
            <w:pPr>
              <w:contextualSpacing/>
              <w:rPr>
                <w:rFonts w:ascii="PF Din Text Cond Pro Light" w:hAnsi="PF Din Text Cond Pro Light"/>
                <w:sz w:val="20"/>
                <w:szCs w:val="20"/>
              </w:rPr>
            </w:pPr>
          </w:p>
          <w:p w14:paraId="3699C97F" w14:textId="77777777" w:rsidR="00A17732" w:rsidRPr="002856E0" w:rsidRDefault="00A17732" w:rsidP="00A17732">
            <w:pPr>
              <w:ind w:left="-105"/>
              <w:contextualSpacing/>
              <w:rPr>
                <w:rFonts w:ascii="PF Din Text Cond Pro Light" w:hAnsi="PF Din Text Cond Pro Light"/>
                <w:sz w:val="20"/>
                <w:szCs w:val="20"/>
              </w:rPr>
            </w:pPr>
          </w:p>
        </w:tc>
        <w:tc>
          <w:tcPr>
            <w:tcW w:w="3935" w:type="dxa"/>
          </w:tcPr>
          <w:p w14:paraId="44D3D1FF" w14:textId="77777777" w:rsidR="0077269C" w:rsidRPr="000B7B6E" w:rsidRDefault="0077269C" w:rsidP="0077269C">
            <w:pPr>
              <w:jc w:val="center"/>
              <w:rPr>
                <w:sz w:val="18"/>
                <w:szCs w:val="18"/>
              </w:rPr>
            </w:pPr>
            <w:r w:rsidRPr="000B7B6E">
              <w:rPr>
                <w:sz w:val="18"/>
                <w:szCs w:val="18"/>
              </w:rPr>
              <w:t>Акционерное общество</w:t>
            </w:r>
          </w:p>
          <w:p w14:paraId="0D2BFAB5" w14:textId="77777777" w:rsidR="0077269C" w:rsidRPr="000B7B6E" w:rsidRDefault="0077269C" w:rsidP="0077269C">
            <w:pPr>
              <w:jc w:val="center"/>
              <w:rPr>
                <w:b/>
                <w:sz w:val="18"/>
                <w:szCs w:val="18"/>
              </w:rPr>
            </w:pPr>
            <w:r w:rsidRPr="000B7B6E">
              <w:rPr>
                <w:b/>
                <w:sz w:val="18"/>
                <w:szCs w:val="18"/>
              </w:rPr>
              <w:t>«ЯРОСЛАВСКАЯ</w:t>
            </w:r>
          </w:p>
          <w:p w14:paraId="6B3DA7C6" w14:textId="77777777" w:rsidR="0077269C" w:rsidRPr="000B7B6E" w:rsidRDefault="0077269C" w:rsidP="0077269C">
            <w:pPr>
              <w:jc w:val="center"/>
              <w:rPr>
                <w:b/>
                <w:sz w:val="18"/>
                <w:szCs w:val="18"/>
              </w:rPr>
            </w:pPr>
            <w:r w:rsidRPr="000B7B6E">
              <w:rPr>
                <w:b/>
                <w:sz w:val="18"/>
                <w:szCs w:val="18"/>
              </w:rPr>
              <w:t>ЭЛЕКТРОСЕТЕВАЯ КОМПАНИЯ»</w:t>
            </w:r>
          </w:p>
          <w:p w14:paraId="375A55B6" w14:textId="77777777" w:rsidR="0077269C" w:rsidRPr="000B7B6E" w:rsidRDefault="0077269C" w:rsidP="0077269C">
            <w:pPr>
              <w:jc w:val="center"/>
              <w:rPr>
                <w:b/>
                <w:sz w:val="18"/>
                <w:szCs w:val="18"/>
              </w:rPr>
            </w:pPr>
            <w:r w:rsidRPr="000B7B6E">
              <w:rPr>
                <w:b/>
                <w:sz w:val="18"/>
                <w:szCs w:val="18"/>
              </w:rPr>
              <w:t>АО «</w:t>
            </w:r>
            <w:proofErr w:type="spellStart"/>
            <w:r w:rsidRPr="000B7B6E">
              <w:rPr>
                <w:b/>
                <w:sz w:val="18"/>
                <w:szCs w:val="18"/>
              </w:rPr>
              <w:t>ЯрЭСК</w:t>
            </w:r>
            <w:proofErr w:type="spellEnd"/>
            <w:r w:rsidRPr="000B7B6E">
              <w:rPr>
                <w:b/>
                <w:sz w:val="18"/>
                <w:szCs w:val="18"/>
              </w:rPr>
              <w:t>»</w:t>
            </w:r>
          </w:p>
          <w:p w14:paraId="1F96E77C" w14:textId="77777777" w:rsidR="0077269C" w:rsidRPr="000B7B6E" w:rsidRDefault="0077269C" w:rsidP="0077269C">
            <w:pPr>
              <w:jc w:val="center"/>
              <w:rPr>
                <w:b/>
                <w:sz w:val="18"/>
                <w:szCs w:val="18"/>
              </w:rPr>
            </w:pPr>
          </w:p>
          <w:p w14:paraId="7B3B34A5" w14:textId="77777777" w:rsidR="0077269C" w:rsidRPr="000B7B6E" w:rsidRDefault="0077269C" w:rsidP="0077269C">
            <w:pPr>
              <w:jc w:val="center"/>
              <w:rPr>
                <w:sz w:val="18"/>
                <w:szCs w:val="18"/>
              </w:rPr>
            </w:pPr>
            <w:r w:rsidRPr="000B7B6E">
              <w:rPr>
                <w:sz w:val="18"/>
                <w:szCs w:val="18"/>
              </w:rPr>
              <w:t>Юридический адрес: ул. Блюхера, д. 26, г. Ярославль, 150042</w:t>
            </w:r>
          </w:p>
          <w:p w14:paraId="295F8B6A" w14:textId="77777777" w:rsidR="0077269C" w:rsidRPr="000B7B6E" w:rsidRDefault="0077269C" w:rsidP="0077269C">
            <w:pPr>
              <w:jc w:val="center"/>
              <w:rPr>
                <w:sz w:val="18"/>
                <w:szCs w:val="18"/>
              </w:rPr>
            </w:pPr>
            <w:r w:rsidRPr="000B7B6E">
              <w:rPr>
                <w:sz w:val="18"/>
                <w:szCs w:val="18"/>
              </w:rPr>
              <w:t>Почтовый адрес: пр-т Октября, д.42</w:t>
            </w:r>
          </w:p>
          <w:p w14:paraId="51742385" w14:textId="77777777" w:rsidR="0077269C" w:rsidRPr="000B7B6E" w:rsidRDefault="0077269C" w:rsidP="0077269C">
            <w:pPr>
              <w:jc w:val="center"/>
              <w:rPr>
                <w:sz w:val="18"/>
                <w:szCs w:val="18"/>
              </w:rPr>
            </w:pPr>
            <w:r w:rsidRPr="000B7B6E">
              <w:rPr>
                <w:sz w:val="18"/>
                <w:szCs w:val="18"/>
              </w:rPr>
              <w:t>г. Ярославль, 150040</w:t>
            </w:r>
          </w:p>
          <w:p w14:paraId="6F838020" w14:textId="77777777" w:rsidR="0077269C" w:rsidRPr="000B7B6E" w:rsidRDefault="0077269C" w:rsidP="0077269C">
            <w:pPr>
              <w:jc w:val="center"/>
              <w:rPr>
                <w:sz w:val="18"/>
                <w:szCs w:val="18"/>
              </w:rPr>
            </w:pPr>
            <w:r w:rsidRPr="000B7B6E">
              <w:rPr>
                <w:sz w:val="18"/>
                <w:szCs w:val="18"/>
              </w:rPr>
              <w:t>тел.: (4852) 68-87-30, факс: 68-87-34</w:t>
            </w:r>
          </w:p>
          <w:p w14:paraId="22D75186" w14:textId="77777777" w:rsidR="0077269C" w:rsidRPr="000B7B6E" w:rsidRDefault="0077269C" w:rsidP="0077269C">
            <w:pPr>
              <w:jc w:val="center"/>
              <w:rPr>
                <w:sz w:val="18"/>
                <w:szCs w:val="18"/>
              </w:rPr>
            </w:pPr>
            <w:r w:rsidRPr="000B7B6E">
              <w:rPr>
                <w:sz w:val="18"/>
                <w:szCs w:val="18"/>
                <w:lang w:val="en-US"/>
              </w:rPr>
              <w:t>e</w:t>
            </w:r>
            <w:r w:rsidRPr="000B7B6E">
              <w:rPr>
                <w:sz w:val="18"/>
                <w:szCs w:val="18"/>
              </w:rPr>
              <w:t>-</w:t>
            </w:r>
            <w:r w:rsidRPr="000B7B6E">
              <w:rPr>
                <w:sz w:val="18"/>
                <w:szCs w:val="18"/>
                <w:lang w:val="en-US"/>
              </w:rPr>
              <w:t>mail</w:t>
            </w:r>
            <w:r w:rsidRPr="000B7B6E">
              <w:rPr>
                <w:sz w:val="18"/>
                <w:szCs w:val="18"/>
              </w:rPr>
              <w:t xml:space="preserve">: </w:t>
            </w:r>
            <w:proofErr w:type="spellStart"/>
            <w:r w:rsidRPr="000B7B6E">
              <w:rPr>
                <w:sz w:val="18"/>
                <w:szCs w:val="18"/>
                <w:lang w:val="en-US"/>
              </w:rPr>
              <w:t>oficial</w:t>
            </w:r>
            <w:proofErr w:type="spellEnd"/>
            <w:r w:rsidRPr="000B7B6E">
              <w:rPr>
                <w:sz w:val="18"/>
                <w:szCs w:val="18"/>
              </w:rPr>
              <w:t>@</w:t>
            </w:r>
            <w:proofErr w:type="spellStart"/>
            <w:r w:rsidRPr="000B7B6E">
              <w:rPr>
                <w:sz w:val="18"/>
                <w:szCs w:val="18"/>
                <w:lang w:val="en-US"/>
              </w:rPr>
              <w:t>yarresk</w:t>
            </w:r>
            <w:proofErr w:type="spellEnd"/>
            <w:r w:rsidRPr="000B7B6E">
              <w:rPr>
                <w:sz w:val="18"/>
                <w:szCs w:val="18"/>
              </w:rPr>
              <w:t>.</w:t>
            </w:r>
            <w:proofErr w:type="spellStart"/>
            <w:r w:rsidRPr="000B7B6E">
              <w:rPr>
                <w:sz w:val="18"/>
                <w:szCs w:val="18"/>
                <w:lang w:val="en-US"/>
              </w:rPr>
              <w:t>ru</w:t>
            </w:r>
            <w:proofErr w:type="spellEnd"/>
          </w:p>
          <w:p w14:paraId="395F4BEF" w14:textId="77777777" w:rsidR="0077269C" w:rsidRDefault="0077269C" w:rsidP="0077269C">
            <w:pPr>
              <w:jc w:val="center"/>
              <w:rPr>
                <w:sz w:val="18"/>
                <w:szCs w:val="18"/>
              </w:rPr>
            </w:pPr>
            <w:r w:rsidRPr="000B7B6E">
              <w:rPr>
                <w:sz w:val="18"/>
                <w:szCs w:val="18"/>
              </w:rPr>
              <w:t>ОКПО 88730404 ОГРН 1087602004731</w:t>
            </w:r>
          </w:p>
          <w:p w14:paraId="17F0E9E4" w14:textId="77777777" w:rsidR="00A17732" w:rsidRPr="0077269C" w:rsidRDefault="0077269C" w:rsidP="0077269C">
            <w:pPr>
              <w:jc w:val="center"/>
              <w:rPr>
                <w:sz w:val="18"/>
                <w:szCs w:val="18"/>
              </w:rPr>
            </w:pPr>
            <w:r w:rsidRPr="000B7B6E">
              <w:rPr>
                <w:sz w:val="18"/>
                <w:szCs w:val="18"/>
              </w:rPr>
              <w:t>ИНН/КПП 7602069588/760201001</w:t>
            </w:r>
          </w:p>
          <w:p w14:paraId="1049900B" w14:textId="77777777" w:rsidR="00A17732" w:rsidRPr="002856E0" w:rsidRDefault="00A17732" w:rsidP="00A17732">
            <w:pPr>
              <w:spacing w:after="0"/>
              <w:ind w:right="747"/>
              <w:contextualSpacing/>
              <w:rPr>
                <w:rFonts w:ascii="PF Din Text Cond Pro Light" w:hAnsi="PF Din Text Cond Pro Light"/>
                <w:sz w:val="22"/>
                <w:szCs w:val="22"/>
                <w:lang w:eastAsia="en-US"/>
              </w:rPr>
            </w:pPr>
          </w:p>
        </w:tc>
      </w:tr>
    </w:tbl>
    <w:p w14:paraId="1D718C88" w14:textId="77777777" w:rsidR="00A17732" w:rsidRPr="000E50FD" w:rsidRDefault="00A17732" w:rsidP="00A17732">
      <w:pPr>
        <w:spacing w:after="0" w:line="360" w:lineRule="auto"/>
        <w:ind w:left="5812"/>
        <w:rPr>
          <w:b/>
        </w:rPr>
      </w:pPr>
      <w:r w:rsidRPr="000E50FD">
        <w:rPr>
          <w:b/>
        </w:rPr>
        <w:t>УТВЕРЖДЕНО</w:t>
      </w:r>
    </w:p>
    <w:p w14:paraId="2828FEAC" w14:textId="77777777" w:rsidR="00A17732" w:rsidRPr="000E50FD" w:rsidRDefault="00A17732" w:rsidP="00A17732">
      <w:pPr>
        <w:spacing w:after="0" w:line="360" w:lineRule="auto"/>
        <w:ind w:left="5812"/>
        <w:rPr>
          <w:b/>
        </w:rPr>
      </w:pPr>
      <w:proofErr w:type="gramStart"/>
      <w:r w:rsidRPr="00D263B2">
        <w:rPr>
          <w:b/>
        </w:rPr>
        <w:t>закупочной</w:t>
      </w:r>
      <w:proofErr w:type="gramEnd"/>
      <w:r w:rsidRPr="000E50FD">
        <w:rPr>
          <w:b/>
        </w:rPr>
        <w:t xml:space="preserve"> комиссией</w:t>
      </w:r>
      <w:r>
        <w:rPr>
          <w:b/>
        </w:rPr>
        <w:t>:</w:t>
      </w:r>
    </w:p>
    <w:p w14:paraId="47BEC7FA" w14:textId="77777777" w:rsidR="00A17732" w:rsidRPr="000E50FD" w:rsidRDefault="00A17732" w:rsidP="00A17732">
      <w:pPr>
        <w:spacing w:after="0" w:line="360" w:lineRule="auto"/>
        <w:ind w:left="5812"/>
        <w:rPr>
          <w:b/>
          <w:kern w:val="36"/>
        </w:rPr>
      </w:pPr>
      <w:r w:rsidRPr="000E50FD">
        <w:rPr>
          <w:b/>
          <w:kern w:val="36"/>
        </w:rPr>
        <w:t xml:space="preserve">Протокол № </w:t>
      </w:r>
      <w:r>
        <w:rPr>
          <w:b/>
          <w:kern w:val="36"/>
        </w:rPr>
        <w:t>___________</w:t>
      </w:r>
    </w:p>
    <w:p w14:paraId="7D0AA433" w14:textId="77777777" w:rsidR="00A17732" w:rsidRPr="000E50FD" w:rsidRDefault="00A17732" w:rsidP="00A17732">
      <w:pPr>
        <w:snapToGrid w:val="0"/>
        <w:spacing w:after="0" w:line="360" w:lineRule="auto"/>
        <w:ind w:left="5812"/>
        <w:rPr>
          <w:b/>
          <w:bCs/>
          <w:color w:val="000000"/>
        </w:rPr>
      </w:pPr>
      <w:proofErr w:type="gramStart"/>
      <w:r w:rsidRPr="000E50FD">
        <w:rPr>
          <w:b/>
          <w:kern w:val="36"/>
        </w:rPr>
        <w:t>от</w:t>
      </w:r>
      <w:proofErr w:type="gramEnd"/>
      <w:r w:rsidRPr="000E50FD">
        <w:rPr>
          <w:b/>
          <w:kern w:val="36"/>
        </w:rPr>
        <w:t xml:space="preserve"> «</w:t>
      </w:r>
      <w:r w:rsidR="00D473DA">
        <w:rPr>
          <w:b/>
          <w:kern w:val="36"/>
        </w:rPr>
        <w:t>03</w:t>
      </w:r>
      <w:r w:rsidRPr="000E50FD">
        <w:rPr>
          <w:b/>
          <w:kern w:val="36"/>
        </w:rPr>
        <w:t xml:space="preserve">» </w:t>
      </w:r>
      <w:r w:rsidR="00D473DA">
        <w:rPr>
          <w:b/>
          <w:kern w:val="36"/>
        </w:rPr>
        <w:t>декабря</w:t>
      </w:r>
      <w:r w:rsidRPr="000E50FD">
        <w:rPr>
          <w:b/>
          <w:kern w:val="36"/>
        </w:rPr>
        <w:t xml:space="preserve"> 20</w:t>
      </w:r>
      <w:r>
        <w:rPr>
          <w:b/>
          <w:kern w:val="36"/>
        </w:rPr>
        <w:t>24</w:t>
      </w:r>
      <w:r w:rsidRPr="000E50FD">
        <w:rPr>
          <w:b/>
          <w:kern w:val="36"/>
        </w:rPr>
        <w:t xml:space="preserve"> года</w:t>
      </w:r>
    </w:p>
    <w:p w14:paraId="1C4A2553" w14:textId="77777777" w:rsidR="0099308E" w:rsidRPr="00BB5CB7" w:rsidRDefault="0099308E" w:rsidP="0099308E">
      <w:pPr>
        <w:ind w:left="6804"/>
        <w:rPr>
          <w:b/>
          <w:kern w:val="36"/>
        </w:rPr>
      </w:pPr>
    </w:p>
    <w:p w14:paraId="6386B119" w14:textId="77777777" w:rsidR="0099308E" w:rsidRPr="00BB5CB7" w:rsidRDefault="0099308E" w:rsidP="0099308E">
      <w:pPr>
        <w:spacing w:line="264" w:lineRule="auto"/>
        <w:jc w:val="center"/>
      </w:pPr>
    </w:p>
    <w:p w14:paraId="41450504" w14:textId="77777777" w:rsidR="0099308E" w:rsidRPr="00BB5CB7" w:rsidRDefault="0099308E" w:rsidP="0099308E">
      <w:pPr>
        <w:spacing w:line="264" w:lineRule="auto"/>
        <w:jc w:val="center"/>
      </w:pPr>
    </w:p>
    <w:p w14:paraId="0FDE4ABD" w14:textId="77777777" w:rsidR="00A35CFA" w:rsidRPr="00BB5CB7" w:rsidRDefault="00A35CFA" w:rsidP="0099308E">
      <w:pPr>
        <w:spacing w:line="264" w:lineRule="auto"/>
        <w:jc w:val="center"/>
      </w:pPr>
    </w:p>
    <w:p w14:paraId="5DE5F7CB" w14:textId="77777777" w:rsidR="004E41D6" w:rsidRPr="00BB5CB7" w:rsidRDefault="004E41D6" w:rsidP="001C43B6">
      <w:pPr>
        <w:pStyle w:val="1b"/>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BB5CB7">
        <w:rPr>
          <w:rFonts w:ascii="Times New Roman" w:hAnsi="Times New Roman"/>
          <w:b/>
          <w:bCs/>
          <w:color w:val="auto"/>
          <w:sz w:val="24"/>
          <w:szCs w:val="24"/>
        </w:rPr>
        <w:t>ДОКУМЕНТАЦИЯ О ЗАКУПКЕ</w:t>
      </w:r>
    </w:p>
    <w:p w14:paraId="5A601D5B" w14:textId="77777777" w:rsidR="004E41D6" w:rsidRPr="00BB5CB7" w:rsidRDefault="00B652FB" w:rsidP="001C43B6">
      <w:pPr>
        <w:spacing w:after="0"/>
        <w:jc w:val="center"/>
        <w:rPr>
          <w:b/>
          <w:bCs/>
        </w:rPr>
      </w:pPr>
      <w:r w:rsidRPr="00BB5CB7">
        <w:rPr>
          <w:b/>
          <w:bCs/>
        </w:rPr>
        <w:t xml:space="preserve">КОНКУРЕНТНЫЙ </w:t>
      </w:r>
      <w:r w:rsidR="00A361A2" w:rsidRPr="00BB5CB7">
        <w:rPr>
          <w:b/>
          <w:bCs/>
        </w:rPr>
        <w:t>ПРЕДВАРИТЕЛЬНЫЙ ОТБОР</w:t>
      </w:r>
    </w:p>
    <w:p w14:paraId="34531A81" w14:textId="4F17925F" w:rsidR="00B32937" w:rsidRPr="00BB5CB7" w:rsidRDefault="0099308E" w:rsidP="001C43B6">
      <w:pPr>
        <w:spacing w:after="0"/>
        <w:jc w:val="center"/>
      </w:pPr>
      <w:proofErr w:type="gramStart"/>
      <w:r w:rsidRPr="00BB5CB7">
        <w:t>на</w:t>
      </w:r>
      <w:proofErr w:type="gramEnd"/>
      <w:r w:rsidRPr="00BB5CB7">
        <w:t xml:space="preserve"> </w:t>
      </w:r>
      <w:r w:rsidR="00A87DD6">
        <w:t>п</w:t>
      </w:r>
      <w:r w:rsidR="00A87DD6" w:rsidRPr="00A87DD6">
        <w:t xml:space="preserve">раво заключения рамочных соглашений о проведении в дальнейшем конкурентных закупок на право заключения договоров на выполнение проектно-изыскательских работ по объектам до 35 </w:t>
      </w:r>
      <w:proofErr w:type="spellStart"/>
      <w:r w:rsidR="00A87DD6" w:rsidRPr="00A87DD6">
        <w:t>кВ</w:t>
      </w:r>
      <w:proofErr w:type="spellEnd"/>
      <w:r w:rsidR="00A87DD6" w:rsidRPr="00A87DD6">
        <w:t xml:space="preserve"> (ВЛ, КЛ и ТП/РТП)</w:t>
      </w:r>
      <w:r w:rsidR="0077269C">
        <w:t xml:space="preserve"> для нужд АО «</w:t>
      </w:r>
      <w:proofErr w:type="spellStart"/>
      <w:r w:rsidR="0077269C">
        <w:t>ЯрЭСК</w:t>
      </w:r>
      <w:proofErr w:type="spellEnd"/>
      <w:r w:rsidR="0077269C">
        <w:t>»</w:t>
      </w:r>
    </w:p>
    <w:p w14:paraId="732C96A9" w14:textId="77777777" w:rsidR="00B32937" w:rsidRPr="00BB5CB7" w:rsidRDefault="00B32937" w:rsidP="001C43B6">
      <w:pPr>
        <w:spacing w:after="0"/>
        <w:jc w:val="center"/>
        <w:rPr>
          <w:b/>
          <w:bCs/>
        </w:rPr>
      </w:pPr>
    </w:p>
    <w:p w14:paraId="109CBC65" w14:textId="77777777" w:rsidR="004E41D6" w:rsidRPr="00BB5CB7" w:rsidRDefault="004E41D6" w:rsidP="001C43B6">
      <w:pPr>
        <w:spacing w:after="0"/>
        <w:jc w:val="center"/>
        <w:rPr>
          <w:b/>
          <w:bCs/>
        </w:rPr>
      </w:pPr>
    </w:p>
    <w:p w14:paraId="67F430DA" w14:textId="77777777" w:rsidR="00CF1286" w:rsidRPr="00BB5CB7" w:rsidRDefault="00CF1286" w:rsidP="001C43B6">
      <w:pPr>
        <w:spacing w:after="0"/>
        <w:jc w:val="center"/>
      </w:pPr>
    </w:p>
    <w:p w14:paraId="1E0303F3" w14:textId="77777777" w:rsidR="008A03FE" w:rsidRPr="00BB5CB7" w:rsidRDefault="008A03FE" w:rsidP="001C43B6">
      <w:pPr>
        <w:spacing w:after="0"/>
        <w:jc w:val="center"/>
      </w:pPr>
    </w:p>
    <w:p w14:paraId="74BB3234" w14:textId="77777777" w:rsidR="008A03FE" w:rsidRPr="00BB5CB7" w:rsidRDefault="008A03FE" w:rsidP="001C43B6">
      <w:pPr>
        <w:spacing w:after="0"/>
        <w:jc w:val="center"/>
      </w:pPr>
    </w:p>
    <w:p w14:paraId="4C81E62F" w14:textId="77777777" w:rsidR="008A03FE" w:rsidRPr="00BB5CB7" w:rsidRDefault="008A03FE" w:rsidP="001C43B6">
      <w:pPr>
        <w:spacing w:after="0"/>
        <w:jc w:val="center"/>
      </w:pPr>
    </w:p>
    <w:p w14:paraId="2E686521" w14:textId="77777777" w:rsidR="008A03FE" w:rsidRPr="00BB5CB7" w:rsidRDefault="008A03FE" w:rsidP="001C43B6">
      <w:pPr>
        <w:spacing w:after="0"/>
        <w:jc w:val="center"/>
      </w:pPr>
    </w:p>
    <w:p w14:paraId="75FC6479" w14:textId="77777777" w:rsidR="008A03FE" w:rsidRPr="00BB5CB7" w:rsidRDefault="008A03FE" w:rsidP="001C43B6">
      <w:pPr>
        <w:spacing w:after="0"/>
        <w:jc w:val="center"/>
      </w:pPr>
    </w:p>
    <w:p w14:paraId="6EA76CB7" w14:textId="77777777" w:rsidR="008A03FE" w:rsidRPr="00BB5CB7" w:rsidRDefault="008A03FE" w:rsidP="001C43B6">
      <w:pPr>
        <w:spacing w:after="0"/>
        <w:jc w:val="center"/>
      </w:pPr>
    </w:p>
    <w:p w14:paraId="2802A4F0" w14:textId="77777777" w:rsidR="008A03FE" w:rsidRPr="00BB5CB7" w:rsidRDefault="008A03FE" w:rsidP="001C43B6">
      <w:pPr>
        <w:spacing w:after="0"/>
        <w:jc w:val="center"/>
        <w:rPr>
          <w:b/>
          <w:bCs/>
        </w:rPr>
      </w:pPr>
    </w:p>
    <w:p w14:paraId="087E59CA" w14:textId="77777777" w:rsidR="00A35CFA" w:rsidRPr="00BB5CB7" w:rsidRDefault="00A35CFA" w:rsidP="001C43B6">
      <w:pPr>
        <w:spacing w:after="0"/>
        <w:jc w:val="center"/>
        <w:rPr>
          <w:b/>
          <w:bCs/>
        </w:rPr>
      </w:pPr>
    </w:p>
    <w:p w14:paraId="7247629C" w14:textId="77777777" w:rsidR="007633E7" w:rsidRPr="00BB5CB7" w:rsidRDefault="00B32937" w:rsidP="001C43B6">
      <w:pPr>
        <w:pStyle w:val="af4"/>
        <w:spacing w:after="0"/>
        <w:jc w:val="center"/>
        <w:rPr>
          <w:b/>
          <w:bCs/>
        </w:rPr>
      </w:pPr>
      <w:r w:rsidRPr="00BB5CB7">
        <w:rPr>
          <w:b/>
          <w:bCs/>
        </w:rPr>
        <w:t xml:space="preserve">г. </w:t>
      </w:r>
      <w:r w:rsidR="0077269C">
        <w:rPr>
          <w:b/>
        </w:rPr>
        <w:t>Ярославль</w:t>
      </w:r>
      <w:r w:rsidRPr="00BB5CB7">
        <w:rPr>
          <w:bCs/>
        </w:rPr>
        <w:br/>
      </w:r>
      <w:r w:rsidRPr="00BB5CB7">
        <w:rPr>
          <w:b/>
          <w:bCs/>
        </w:rPr>
        <w:t>20</w:t>
      </w:r>
      <w:r w:rsidR="00583373" w:rsidRPr="00BB5CB7">
        <w:rPr>
          <w:b/>
          <w:bCs/>
        </w:rPr>
        <w:t>2</w:t>
      </w:r>
      <w:r w:rsidR="00A17732">
        <w:rPr>
          <w:b/>
          <w:bCs/>
        </w:rPr>
        <w:t>4</w:t>
      </w:r>
      <w:r w:rsidRPr="00BB5CB7">
        <w:rPr>
          <w:b/>
          <w:bCs/>
        </w:rPr>
        <w:t xml:space="preserve"> год</w:t>
      </w:r>
      <w:r w:rsidRPr="00BB5CB7">
        <w:rPr>
          <w:sz w:val="28"/>
          <w:szCs w:val="28"/>
        </w:rPr>
        <w:t xml:space="preserve"> </w:t>
      </w:r>
      <w:r w:rsidR="007633E7" w:rsidRPr="00BB5CB7">
        <w:rPr>
          <w:sz w:val="28"/>
          <w:szCs w:val="28"/>
        </w:rPr>
        <w:br w:type="page"/>
      </w:r>
    </w:p>
    <w:p w14:paraId="379EFEC5" w14:textId="77777777" w:rsidR="007633E7" w:rsidRPr="00BB5CB7" w:rsidRDefault="007633E7" w:rsidP="001C43B6">
      <w:pPr>
        <w:pStyle w:val="11"/>
        <w:keepNext w:val="0"/>
        <w:tabs>
          <w:tab w:val="clear" w:pos="432"/>
        </w:tabs>
        <w:spacing w:before="0" w:after="0"/>
        <w:ind w:left="567" w:firstLine="0"/>
        <w:rPr>
          <w:rStyle w:val="15"/>
          <w:b/>
          <w:caps/>
          <w:sz w:val="24"/>
          <w:szCs w:val="24"/>
        </w:rPr>
      </w:pPr>
      <w:bookmarkStart w:id="0" w:name="_Toc89457599"/>
      <w:r w:rsidRPr="00BB5CB7">
        <w:rPr>
          <w:rStyle w:val="15"/>
          <w:b/>
          <w:caps/>
          <w:sz w:val="24"/>
          <w:szCs w:val="24"/>
        </w:rPr>
        <w:lastRenderedPageBreak/>
        <w:t>СОДЕРЖАНИЕ</w:t>
      </w:r>
      <w:bookmarkEnd w:id="0"/>
    </w:p>
    <w:p w14:paraId="69A0AE65" w14:textId="77777777" w:rsidR="007633E7" w:rsidRPr="00BB5CB7" w:rsidRDefault="007633E7" w:rsidP="001C43B6">
      <w:pPr>
        <w:keepNext/>
        <w:keepLines/>
        <w:widowControl w:val="0"/>
        <w:suppressLineNumbers/>
        <w:suppressAutoHyphens/>
        <w:spacing w:after="0"/>
        <w:ind w:firstLine="567"/>
        <w:jc w:val="left"/>
      </w:pPr>
    </w:p>
    <w:p w14:paraId="544F48EF" w14:textId="77777777" w:rsidR="008A03FE" w:rsidRPr="00BB5CB7" w:rsidRDefault="00C17F4C">
      <w:pPr>
        <w:pStyle w:val="13"/>
        <w:tabs>
          <w:tab w:val="right" w:leader="dot" w:pos="10195"/>
        </w:tabs>
        <w:rPr>
          <w:rFonts w:asciiTheme="minorHAnsi" w:eastAsiaTheme="minorEastAsia" w:hAnsiTheme="minorHAnsi" w:cstheme="minorBidi"/>
          <w:b w:val="0"/>
          <w:bCs w:val="0"/>
          <w:caps w:val="0"/>
          <w:noProof/>
          <w:sz w:val="22"/>
          <w:szCs w:val="22"/>
        </w:rPr>
      </w:pPr>
      <w:r w:rsidRPr="00BB5CB7">
        <w:rPr>
          <w:b w:val="0"/>
          <w:bCs w:val="0"/>
          <w:i/>
          <w:iCs/>
          <w:caps w:val="0"/>
          <w:smallCaps/>
          <w:sz w:val="24"/>
          <w:szCs w:val="24"/>
        </w:rPr>
        <w:fldChar w:fldCharType="begin"/>
      </w:r>
      <w:r w:rsidR="007633E7" w:rsidRPr="00BB5CB7">
        <w:rPr>
          <w:b w:val="0"/>
          <w:bCs w:val="0"/>
          <w:i/>
          <w:iCs/>
          <w:caps w:val="0"/>
          <w:smallCaps/>
          <w:sz w:val="24"/>
          <w:szCs w:val="24"/>
        </w:rPr>
        <w:instrText xml:space="preserve"> TOC \o "1-2" \h \z \u </w:instrText>
      </w:r>
      <w:r w:rsidRPr="00BB5CB7">
        <w:rPr>
          <w:b w:val="0"/>
          <w:bCs w:val="0"/>
          <w:i/>
          <w:iCs/>
          <w:caps w:val="0"/>
          <w:smallCaps/>
          <w:sz w:val="24"/>
          <w:szCs w:val="24"/>
        </w:rPr>
        <w:fldChar w:fldCharType="separate"/>
      </w:r>
      <w:hyperlink w:anchor="_Toc89457599" w:history="1">
        <w:r w:rsidR="008A03FE" w:rsidRPr="00BB5CB7">
          <w:rPr>
            <w:rStyle w:val="aff7"/>
            <w:noProof/>
          </w:rPr>
          <w:t>СОДЕРЖАНИЕ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_Toc89457599 \h </w:instrText>
        </w:r>
        <w:r w:rsidR="008A03FE" w:rsidRPr="00BB5CB7">
          <w:rPr>
            <w:noProof/>
            <w:webHidden/>
          </w:rPr>
        </w:r>
        <w:r w:rsidR="008A03FE" w:rsidRPr="00BB5CB7">
          <w:rPr>
            <w:noProof/>
            <w:webHidden/>
          </w:rPr>
          <w:fldChar w:fldCharType="separate"/>
        </w:r>
        <w:r w:rsidR="005C5E0E" w:rsidRPr="00BB5CB7">
          <w:rPr>
            <w:noProof/>
            <w:webHidden/>
          </w:rPr>
          <w:t>2</w:t>
        </w:r>
        <w:r w:rsidR="008A03FE" w:rsidRPr="00BB5CB7">
          <w:rPr>
            <w:noProof/>
            <w:webHidden/>
          </w:rPr>
          <w:fldChar w:fldCharType="end"/>
        </w:r>
      </w:hyperlink>
    </w:p>
    <w:p w14:paraId="00ADD66A" w14:textId="77777777" w:rsidR="008A03FE" w:rsidRPr="00BB5CB7" w:rsidRDefault="007F42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00" w:history="1">
        <w:r w:rsidR="008A03FE" w:rsidRPr="00BB5CB7">
          <w:rPr>
            <w:rStyle w:val="aff7"/>
            <w:noProof/>
          </w:rPr>
          <w:t>I.</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ОБЩИЕ УСЛОВИЯ ПРОВЕДЕНИЯ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_Toc89457600 \h </w:instrText>
        </w:r>
        <w:r w:rsidR="008A03FE" w:rsidRPr="00BB5CB7">
          <w:rPr>
            <w:noProof/>
            <w:webHidden/>
          </w:rPr>
        </w:r>
        <w:r w:rsidR="008A03FE" w:rsidRPr="00BB5CB7">
          <w:rPr>
            <w:noProof/>
            <w:webHidden/>
          </w:rPr>
          <w:fldChar w:fldCharType="separate"/>
        </w:r>
        <w:r w:rsidR="005C5E0E" w:rsidRPr="00BB5CB7">
          <w:rPr>
            <w:noProof/>
            <w:webHidden/>
          </w:rPr>
          <w:t>3</w:t>
        </w:r>
        <w:r w:rsidR="008A03FE" w:rsidRPr="00BB5CB7">
          <w:rPr>
            <w:noProof/>
            <w:webHidden/>
          </w:rPr>
          <w:fldChar w:fldCharType="end"/>
        </w:r>
      </w:hyperlink>
    </w:p>
    <w:p w14:paraId="28074EF7" w14:textId="77777777" w:rsidR="008A03FE" w:rsidRPr="00BB5CB7" w:rsidRDefault="007F42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01" w:history="1">
        <w:r w:rsidR="008A03FE" w:rsidRPr="00BB5CB7">
          <w:rPr>
            <w:rStyle w:val="aff7"/>
            <w:noProof/>
          </w:rPr>
          <w:t>1.</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ОБЩИЕ ПОЛОЖЕНИЯ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_Toc89457601 \h </w:instrText>
        </w:r>
        <w:r w:rsidR="008A03FE" w:rsidRPr="00BB5CB7">
          <w:rPr>
            <w:noProof/>
            <w:webHidden/>
          </w:rPr>
        </w:r>
        <w:r w:rsidR="008A03FE" w:rsidRPr="00BB5CB7">
          <w:rPr>
            <w:noProof/>
            <w:webHidden/>
          </w:rPr>
          <w:fldChar w:fldCharType="separate"/>
        </w:r>
        <w:r w:rsidR="005C5E0E" w:rsidRPr="00BB5CB7">
          <w:rPr>
            <w:noProof/>
            <w:webHidden/>
          </w:rPr>
          <w:t>3</w:t>
        </w:r>
        <w:r w:rsidR="008A03FE" w:rsidRPr="00BB5CB7">
          <w:rPr>
            <w:noProof/>
            <w:webHidden/>
          </w:rPr>
          <w:fldChar w:fldCharType="end"/>
        </w:r>
      </w:hyperlink>
    </w:p>
    <w:p w14:paraId="3B6D24E3"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2" w:history="1">
        <w:r w:rsidR="008A03FE" w:rsidRPr="00BB5CB7">
          <w:rPr>
            <w:rStyle w:val="aff7"/>
            <w:noProof/>
          </w:rPr>
          <w:t>1.1.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Правовой статус документов</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_Toc89457602 \h </w:instrText>
        </w:r>
        <w:r w:rsidR="008A03FE" w:rsidRPr="00BB5CB7">
          <w:rPr>
            <w:noProof/>
            <w:webHidden/>
          </w:rPr>
        </w:r>
        <w:r w:rsidR="008A03FE" w:rsidRPr="00BB5CB7">
          <w:rPr>
            <w:noProof/>
            <w:webHidden/>
          </w:rPr>
          <w:fldChar w:fldCharType="separate"/>
        </w:r>
        <w:r w:rsidR="005C5E0E" w:rsidRPr="00BB5CB7">
          <w:rPr>
            <w:noProof/>
            <w:webHidden/>
          </w:rPr>
          <w:t>3</w:t>
        </w:r>
        <w:r w:rsidR="008A03FE" w:rsidRPr="00BB5CB7">
          <w:rPr>
            <w:noProof/>
            <w:webHidden/>
          </w:rPr>
          <w:fldChar w:fldCharType="end"/>
        </w:r>
      </w:hyperlink>
    </w:p>
    <w:p w14:paraId="652CDE8F"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3" w:history="1">
        <w:r w:rsidR="008A03FE" w:rsidRPr="00BB5CB7">
          <w:rPr>
            <w:rStyle w:val="aff7"/>
            <w:noProof/>
          </w:rPr>
          <w:t>1.2.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Заказчик, предмет и условия проведения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_Toc89457603 \h </w:instrText>
        </w:r>
        <w:r w:rsidR="008A03FE" w:rsidRPr="00BB5CB7">
          <w:rPr>
            <w:noProof/>
            <w:webHidden/>
          </w:rPr>
        </w:r>
        <w:r w:rsidR="008A03FE" w:rsidRPr="00BB5CB7">
          <w:rPr>
            <w:noProof/>
            <w:webHidden/>
          </w:rPr>
          <w:fldChar w:fldCharType="separate"/>
        </w:r>
        <w:r w:rsidR="005C5E0E" w:rsidRPr="00BB5CB7">
          <w:rPr>
            <w:noProof/>
            <w:webHidden/>
          </w:rPr>
          <w:t>3</w:t>
        </w:r>
        <w:r w:rsidR="008A03FE" w:rsidRPr="00BB5CB7">
          <w:rPr>
            <w:noProof/>
            <w:webHidden/>
          </w:rPr>
          <w:fldChar w:fldCharType="end"/>
        </w:r>
      </w:hyperlink>
    </w:p>
    <w:p w14:paraId="0562FE0D"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4" w:history="1">
        <w:r w:rsidR="008A03FE" w:rsidRPr="00BB5CB7">
          <w:rPr>
            <w:rStyle w:val="aff7"/>
            <w:noProof/>
          </w:rPr>
          <w:t>1.3.</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Начальная (максимальная) цена Соглашения (договора)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_Toc89457604 \h </w:instrText>
        </w:r>
        <w:r w:rsidR="008A03FE" w:rsidRPr="00BB5CB7">
          <w:rPr>
            <w:noProof/>
            <w:webHidden/>
          </w:rPr>
        </w:r>
        <w:r w:rsidR="008A03FE" w:rsidRPr="00BB5CB7">
          <w:rPr>
            <w:noProof/>
            <w:webHidden/>
          </w:rPr>
          <w:fldChar w:fldCharType="separate"/>
        </w:r>
        <w:r w:rsidR="005C5E0E" w:rsidRPr="00BB5CB7">
          <w:rPr>
            <w:noProof/>
            <w:webHidden/>
          </w:rPr>
          <w:t>4</w:t>
        </w:r>
        <w:r w:rsidR="008A03FE" w:rsidRPr="00BB5CB7">
          <w:rPr>
            <w:noProof/>
            <w:webHidden/>
          </w:rPr>
          <w:fldChar w:fldCharType="end"/>
        </w:r>
      </w:hyperlink>
    </w:p>
    <w:p w14:paraId="41B8F3FE"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5" w:history="1">
        <w:r w:rsidR="008A03FE" w:rsidRPr="00BB5CB7">
          <w:rPr>
            <w:rStyle w:val="aff7"/>
            <w:noProof/>
          </w:rPr>
          <w:t>1.4.</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Требования к участникам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_Toc89457605 \h </w:instrText>
        </w:r>
        <w:r w:rsidR="008A03FE" w:rsidRPr="00BB5CB7">
          <w:rPr>
            <w:noProof/>
            <w:webHidden/>
          </w:rPr>
        </w:r>
        <w:r w:rsidR="008A03FE" w:rsidRPr="00BB5CB7">
          <w:rPr>
            <w:noProof/>
            <w:webHidden/>
          </w:rPr>
          <w:fldChar w:fldCharType="separate"/>
        </w:r>
        <w:r w:rsidR="005C5E0E" w:rsidRPr="00BB5CB7">
          <w:rPr>
            <w:noProof/>
            <w:webHidden/>
          </w:rPr>
          <w:t>4</w:t>
        </w:r>
        <w:r w:rsidR="008A03FE" w:rsidRPr="00BB5CB7">
          <w:rPr>
            <w:noProof/>
            <w:webHidden/>
          </w:rPr>
          <w:fldChar w:fldCharType="end"/>
        </w:r>
      </w:hyperlink>
    </w:p>
    <w:p w14:paraId="6F7524BF"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6" w:history="1">
        <w:r w:rsidR="008A03FE" w:rsidRPr="00BB5CB7">
          <w:rPr>
            <w:rStyle w:val="aff7"/>
            <w:noProof/>
          </w:rPr>
          <w:t>1.5.</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Участие в закупке коллективных участников (группы лиц)</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_Toc89457606 \h </w:instrText>
        </w:r>
        <w:r w:rsidR="008A03FE" w:rsidRPr="00BB5CB7">
          <w:rPr>
            <w:noProof/>
            <w:webHidden/>
          </w:rPr>
        </w:r>
        <w:r w:rsidR="008A03FE" w:rsidRPr="00BB5CB7">
          <w:rPr>
            <w:noProof/>
            <w:webHidden/>
          </w:rPr>
          <w:fldChar w:fldCharType="separate"/>
        </w:r>
        <w:r w:rsidR="005C5E0E" w:rsidRPr="00BB5CB7">
          <w:rPr>
            <w:noProof/>
            <w:webHidden/>
          </w:rPr>
          <w:t>5</w:t>
        </w:r>
        <w:r w:rsidR="008A03FE" w:rsidRPr="00BB5CB7">
          <w:rPr>
            <w:noProof/>
            <w:webHidden/>
          </w:rPr>
          <w:fldChar w:fldCharType="end"/>
        </w:r>
      </w:hyperlink>
    </w:p>
    <w:p w14:paraId="7C0FAC8B"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7" w:history="1">
        <w:r w:rsidR="008A03FE" w:rsidRPr="00BB5CB7">
          <w:rPr>
            <w:rStyle w:val="aff7"/>
            <w:noProof/>
          </w:rPr>
          <w:t>1.6.</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Привлечение соисполнителей (субподрядчиков) к исполнению Соглашения (договора)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_Toc89457607 \h </w:instrText>
        </w:r>
        <w:r w:rsidR="008A03FE" w:rsidRPr="00BB5CB7">
          <w:rPr>
            <w:noProof/>
            <w:webHidden/>
          </w:rPr>
        </w:r>
        <w:r w:rsidR="008A03FE" w:rsidRPr="00BB5CB7">
          <w:rPr>
            <w:noProof/>
            <w:webHidden/>
          </w:rPr>
          <w:fldChar w:fldCharType="separate"/>
        </w:r>
        <w:r w:rsidR="005C5E0E" w:rsidRPr="00BB5CB7">
          <w:rPr>
            <w:noProof/>
            <w:webHidden/>
          </w:rPr>
          <w:t>6</w:t>
        </w:r>
        <w:r w:rsidR="008A03FE" w:rsidRPr="00BB5CB7">
          <w:rPr>
            <w:noProof/>
            <w:webHidden/>
          </w:rPr>
          <w:fldChar w:fldCharType="end"/>
        </w:r>
      </w:hyperlink>
    </w:p>
    <w:p w14:paraId="005B45C3"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8" w:history="1">
        <w:r w:rsidR="008A03FE" w:rsidRPr="00BB5CB7">
          <w:rPr>
            <w:rStyle w:val="aff7"/>
            <w:noProof/>
          </w:rPr>
          <w:t>1.7.</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Расходы на участие в закупке и при заключении Соглашения (договора)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_Toc89457608 \h </w:instrText>
        </w:r>
        <w:r w:rsidR="008A03FE" w:rsidRPr="00BB5CB7">
          <w:rPr>
            <w:noProof/>
            <w:webHidden/>
          </w:rPr>
        </w:r>
        <w:r w:rsidR="008A03FE" w:rsidRPr="00BB5CB7">
          <w:rPr>
            <w:noProof/>
            <w:webHidden/>
          </w:rPr>
          <w:fldChar w:fldCharType="separate"/>
        </w:r>
        <w:r w:rsidR="005C5E0E" w:rsidRPr="00BB5CB7">
          <w:rPr>
            <w:noProof/>
            <w:webHidden/>
          </w:rPr>
          <w:t>7</w:t>
        </w:r>
        <w:r w:rsidR="008A03FE" w:rsidRPr="00BB5CB7">
          <w:rPr>
            <w:noProof/>
            <w:webHidden/>
          </w:rPr>
          <w:fldChar w:fldCharType="end"/>
        </w:r>
      </w:hyperlink>
    </w:p>
    <w:p w14:paraId="489007A8"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09" w:history="1">
        <w:r w:rsidR="008A03FE" w:rsidRPr="00BB5CB7">
          <w:rPr>
            <w:rStyle w:val="aff7"/>
            <w:noProof/>
          </w:rPr>
          <w:t>1.8.</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_Toc89457609 \h </w:instrText>
        </w:r>
        <w:r w:rsidR="008A03FE" w:rsidRPr="00BB5CB7">
          <w:rPr>
            <w:noProof/>
            <w:webHidden/>
          </w:rPr>
        </w:r>
        <w:r w:rsidR="008A03FE" w:rsidRPr="00BB5CB7">
          <w:rPr>
            <w:noProof/>
            <w:webHidden/>
          </w:rPr>
          <w:fldChar w:fldCharType="separate"/>
        </w:r>
        <w:r w:rsidR="005C5E0E" w:rsidRPr="00BB5CB7">
          <w:rPr>
            <w:noProof/>
            <w:webHidden/>
          </w:rPr>
          <w:t>7</w:t>
        </w:r>
        <w:r w:rsidR="008A03FE" w:rsidRPr="00BB5CB7">
          <w:rPr>
            <w:noProof/>
            <w:webHidden/>
          </w:rPr>
          <w:fldChar w:fldCharType="end"/>
        </w:r>
      </w:hyperlink>
    </w:p>
    <w:p w14:paraId="58828C40" w14:textId="77777777" w:rsidR="008A03FE" w:rsidRPr="00BB5CB7" w:rsidRDefault="007F42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10" w:history="1">
        <w:r w:rsidR="008A03FE" w:rsidRPr="00BB5CB7">
          <w:rPr>
            <w:rStyle w:val="aff7"/>
            <w:noProof/>
          </w:rPr>
          <w:t>2.</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ДОКУМЕНТАЦИЯ О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_Toc89457610 \h </w:instrText>
        </w:r>
        <w:r w:rsidR="008A03FE" w:rsidRPr="00BB5CB7">
          <w:rPr>
            <w:noProof/>
            <w:webHidden/>
          </w:rPr>
        </w:r>
        <w:r w:rsidR="008A03FE" w:rsidRPr="00BB5CB7">
          <w:rPr>
            <w:noProof/>
            <w:webHidden/>
          </w:rPr>
          <w:fldChar w:fldCharType="separate"/>
        </w:r>
        <w:r w:rsidR="005C5E0E" w:rsidRPr="00BB5CB7">
          <w:rPr>
            <w:noProof/>
            <w:webHidden/>
          </w:rPr>
          <w:t>8</w:t>
        </w:r>
        <w:r w:rsidR="008A03FE" w:rsidRPr="00BB5CB7">
          <w:rPr>
            <w:noProof/>
            <w:webHidden/>
          </w:rPr>
          <w:fldChar w:fldCharType="end"/>
        </w:r>
      </w:hyperlink>
    </w:p>
    <w:p w14:paraId="234B61C5"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1" w:history="1">
        <w:r w:rsidR="008A03FE" w:rsidRPr="00BB5CB7">
          <w:rPr>
            <w:rStyle w:val="aff7"/>
            <w:noProof/>
          </w:rPr>
          <w:t>2.1.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Предоставление документации о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_Toc89457611 \h </w:instrText>
        </w:r>
        <w:r w:rsidR="008A03FE" w:rsidRPr="00BB5CB7">
          <w:rPr>
            <w:noProof/>
            <w:webHidden/>
          </w:rPr>
        </w:r>
        <w:r w:rsidR="008A03FE" w:rsidRPr="00BB5CB7">
          <w:rPr>
            <w:noProof/>
            <w:webHidden/>
          </w:rPr>
          <w:fldChar w:fldCharType="separate"/>
        </w:r>
        <w:r w:rsidR="005C5E0E" w:rsidRPr="00BB5CB7">
          <w:rPr>
            <w:noProof/>
            <w:webHidden/>
          </w:rPr>
          <w:t>8</w:t>
        </w:r>
        <w:r w:rsidR="008A03FE" w:rsidRPr="00BB5CB7">
          <w:rPr>
            <w:noProof/>
            <w:webHidden/>
          </w:rPr>
          <w:fldChar w:fldCharType="end"/>
        </w:r>
      </w:hyperlink>
    </w:p>
    <w:p w14:paraId="1DF29956"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2" w:history="1">
        <w:r w:rsidR="008A03FE" w:rsidRPr="00BB5CB7">
          <w:rPr>
            <w:rStyle w:val="aff7"/>
            <w:noProof/>
          </w:rPr>
          <w:t>2.2.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Разъяснение положений документации о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_Toc89457612 \h </w:instrText>
        </w:r>
        <w:r w:rsidR="008A03FE" w:rsidRPr="00BB5CB7">
          <w:rPr>
            <w:noProof/>
            <w:webHidden/>
          </w:rPr>
        </w:r>
        <w:r w:rsidR="008A03FE" w:rsidRPr="00BB5CB7">
          <w:rPr>
            <w:noProof/>
            <w:webHidden/>
          </w:rPr>
          <w:fldChar w:fldCharType="separate"/>
        </w:r>
        <w:r w:rsidR="005C5E0E" w:rsidRPr="00BB5CB7">
          <w:rPr>
            <w:noProof/>
            <w:webHidden/>
          </w:rPr>
          <w:t>8</w:t>
        </w:r>
        <w:r w:rsidR="008A03FE" w:rsidRPr="00BB5CB7">
          <w:rPr>
            <w:noProof/>
            <w:webHidden/>
          </w:rPr>
          <w:fldChar w:fldCharType="end"/>
        </w:r>
      </w:hyperlink>
    </w:p>
    <w:p w14:paraId="7EF138C0"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3" w:history="1">
        <w:r w:rsidR="008A03FE" w:rsidRPr="00BB5CB7">
          <w:rPr>
            <w:rStyle w:val="aff7"/>
            <w:noProof/>
          </w:rPr>
          <w:t>2.3.</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Внесение изменений в извещение о закупке и/или документацию о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_Toc89457613 \h </w:instrText>
        </w:r>
        <w:r w:rsidR="008A03FE" w:rsidRPr="00BB5CB7">
          <w:rPr>
            <w:noProof/>
            <w:webHidden/>
          </w:rPr>
        </w:r>
        <w:r w:rsidR="008A03FE" w:rsidRPr="00BB5CB7">
          <w:rPr>
            <w:noProof/>
            <w:webHidden/>
          </w:rPr>
          <w:fldChar w:fldCharType="separate"/>
        </w:r>
        <w:r w:rsidR="005C5E0E" w:rsidRPr="00BB5CB7">
          <w:rPr>
            <w:noProof/>
            <w:webHidden/>
          </w:rPr>
          <w:t>8</w:t>
        </w:r>
        <w:r w:rsidR="008A03FE" w:rsidRPr="00BB5CB7">
          <w:rPr>
            <w:noProof/>
            <w:webHidden/>
          </w:rPr>
          <w:fldChar w:fldCharType="end"/>
        </w:r>
      </w:hyperlink>
    </w:p>
    <w:p w14:paraId="071B2D04"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4" w:history="1">
        <w:r w:rsidR="008A03FE" w:rsidRPr="00BB5CB7">
          <w:rPr>
            <w:rStyle w:val="aff7"/>
            <w:noProof/>
          </w:rPr>
          <w:t>2.4.</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Отмена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_Toc89457614 \h </w:instrText>
        </w:r>
        <w:r w:rsidR="008A03FE" w:rsidRPr="00BB5CB7">
          <w:rPr>
            <w:noProof/>
            <w:webHidden/>
          </w:rPr>
        </w:r>
        <w:r w:rsidR="008A03FE" w:rsidRPr="00BB5CB7">
          <w:rPr>
            <w:noProof/>
            <w:webHidden/>
          </w:rPr>
          <w:fldChar w:fldCharType="separate"/>
        </w:r>
        <w:r w:rsidR="005C5E0E" w:rsidRPr="00BB5CB7">
          <w:rPr>
            <w:noProof/>
            <w:webHidden/>
          </w:rPr>
          <w:t>9</w:t>
        </w:r>
        <w:r w:rsidR="008A03FE" w:rsidRPr="00BB5CB7">
          <w:rPr>
            <w:noProof/>
            <w:webHidden/>
          </w:rPr>
          <w:fldChar w:fldCharType="end"/>
        </w:r>
      </w:hyperlink>
    </w:p>
    <w:p w14:paraId="389AB152" w14:textId="77777777" w:rsidR="008A03FE" w:rsidRPr="00BB5CB7" w:rsidRDefault="007F42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15" w:history="1">
        <w:r w:rsidR="008A03FE" w:rsidRPr="00BB5CB7">
          <w:rPr>
            <w:rStyle w:val="aff7"/>
            <w:noProof/>
          </w:rPr>
          <w:t>3.</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ТРЕБОВАНИЯ К СОДЕРЖАНИЮ ЗАЯВКИ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_Toc89457615 \h </w:instrText>
        </w:r>
        <w:r w:rsidR="008A03FE" w:rsidRPr="00BB5CB7">
          <w:rPr>
            <w:noProof/>
            <w:webHidden/>
          </w:rPr>
        </w:r>
        <w:r w:rsidR="008A03FE" w:rsidRPr="00BB5CB7">
          <w:rPr>
            <w:noProof/>
            <w:webHidden/>
          </w:rPr>
          <w:fldChar w:fldCharType="separate"/>
        </w:r>
        <w:r w:rsidR="005C5E0E" w:rsidRPr="00BB5CB7">
          <w:rPr>
            <w:noProof/>
            <w:webHidden/>
          </w:rPr>
          <w:t>9</w:t>
        </w:r>
        <w:r w:rsidR="008A03FE" w:rsidRPr="00BB5CB7">
          <w:rPr>
            <w:noProof/>
            <w:webHidden/>
          </w:rPr>
          <w:fldChar w:fldCharType="end"/>
        </w:r>
      </w:hyperlink>
    </w:p>
    <w:p w14:paraId="2191597A"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6" w:history="1">
        <w:r w:rsidR="008A03FE" w:rsidRPr="00BB5CB7">
          <w:rPr>
            <w:rStyle w:val="aff7"/>
            <w:noProof/>
          </w:rPr>
          <w:t>3.1.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Требования к оформлению заявки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_Toc89457616 \h </w:instrText>
        </w:r>
        <w:r w:rsidR="008A03FE" w:rsidRPr="00BB5CB7">
          <w:rPr>
            <w:noProof/>
            <w:webHidden/>
          </w:rPr>
        </w:r>
        <w:r w:rsidR="008A03FE" w:rsidRPr="00BB5CB7">
          <w:rPr>
            <w:noProof/>
            <w:webHidden/>
          </w:rPr>
          <w:fldChar w:fldCharType="separate"/>
        </w:r>
        <w:r w:rsidR="005C5E0E" w:rsidRPr="00BB5CB7">
          <w:rPr>
            <w:noProof/>
            <w:webHidden/>
          </w:rPr>
          <w:t>9</w:t>
        </w:r>
        <w:r w:rsidR="008A03FE" w:rsidRPr="00BB5CB7">
          <w:rPr>
            <w:noProof/>
            <w:webHidden/>
          </w:rPr>
          <w:fldChar w:fldCharType="end"/>
        </w:r>
      </w:hyperlink>
    </w:p>
    <w:p w14:paraId="60226A1F"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7" w:history="1">
        <w:r w:rsidR="008A03FE" w:rsidRPr="00BB5CB7">
          <w:rPr>
            <w:rStyle w:val="aff7"/>
            <w:noProof/>
          </w:rPr>
          <w:t>3.2.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Язык документов, входящих в состав заявки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_Toc89457617 \h </w:instrText>
        </w:r>
        <w:r w:rsidR="008A03FE" w:rsidRPr="00BB5CB7">
          <w:rPr>
            <w:noProof/>
            <w:webHidden/>
          </w:rPr>
        </w:r>
        <w:r w:rsidR="008A03FE" w:rsidRPr="00BB5CB7">
          <w:rPr>
            <w:noProof/>
            <w:webHidden/>
          </w:rPr>
          <w:fldChar w:fldCharType="separate"/>
        </w:r>
        <w:r w:rsidR="005C5E0E" w:rsidRPr="00BB5CB7">
          <w:rPr>
            <w:noProof/>
            <w:webHidden/>
          </w:rPr>
          <w:t>10</w:t>
        </w:r>
        <w:r w:rsidR="008A03FE" w:rsidRPr="00BB5CB7">
          <w:rPr>
            <w:noProof/>
            <w:webHidden/>
          </w:rPr>
          <w:fldChar w:fldCharType="end"/>
        </w:r>
      </w:hyperlink>
    </w:p>
    <w:p w14:paraId="234E0812"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8" w:history="1">
        <w:r w:rsidR="008A03FE" w:rsidRPr="00BB5CB7">
          <w:rPr>
            <w:rStyle w:val="aff7"/>
            <w:noProof/>
          </w:rPr>
          <w:t>3.3.</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Требования к валюте заявки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_Toc89457618 \h </w:instrText>
        </w:r>
        <w:r w:rsidR="008A03FE" w:rsidRPr="00BB5CB7">
          <w:rPr>
            <w:noProof/>
            <w:webHidden/>
          </w:rPr>
        </w:r>
        <w:r w:rsidR="008A03FE" w:rsidRPr="00BB5CB7">
          <w:rPr>
            <w:noProof/>
            <w:webHidden/>
          </w:rPr>
          <w:fldChar w:fldCharType="separate"/>
        </w:r>
        <w:r w:rsidR="005C5E0E" w:rsidRPr="00BB5CB7">
          <w:rPr>
            <w:noProof/>
            <w:webHidden/>
          </w:rPr>
          <w:t>10</w:t>
        </w:r>
        <w:r w:rsidR="008A03FE" w:rsidRPr="00BB5CB7">
          <w:rPr>
            <w:noProof/>
            <w:webHidden/>
          </w:rPr>
          <w:fldChar w:fldCharType="end"/>
        </w:r>
      </w:hyperlink>
    </w:p>
    <w:p w14:paraId="03986818"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19" w:history="1">
        <w:r w:rsidR="008A03FE" w:rsidRPr="00BB5CB7">
          <w:rPr>
            <w:rStyle w:val="aff7"/>
            <w:noProof/>
          </w:rPr>
          <w:t>3.4.</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Требования к составу заявки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_Toc89457619 \h </w:instrText>
        </w:r>
        <w:r w:rsidR="008A03FE" w:rsidRPr="00BB5CB7">
          <w:rPr>
            <w:noProof/>
            <w:webHidden/>
          </w:rPr>
        </w:r>
        <w:r w:rsidR="008A03FE" w:rsidRPr="00BB5CB7">
          <w:rPr>
            <w:noProof/>
            <w:webHidden/>
          </w:rPr>
          <w:fldChar w:fldCharType="separate"/>
        </w:r>
        <w:r w:rsidR="005C5E0E" w:rsidRPr="00BB5CB7">
          <w:rPr>
            <w:noProof/>
            <w:webHidden/>
          </w:rPr>
          <w:t>10</w:t>
        </w:r>
        <w:r w:rsidR="008A03FE" w:rsidRPr="00BB5CB7">
          <w:rPr>
            <w:noProof/>
            <w:webHidden/>
          </w:rPr>
          <w:fldChar w:fldCharType="end"/>
        </w:r>
      </w:hyperlink>
    </w:p>
    <w:p w14:paraId="08DE1420"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0" w:history="1">
        <w:r w:rsidR="008A03FE" w:rsidRPr="00BB5CB7">
          <w:rPr>
            <w:rStyle w:val="aff7"/>
            <w:noProof/>
          </w:rPr>
          <w:t>3.5.</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Требования к описанию предложения участника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_Toc89457620 \h </w:instrText>
        </w:r>
        <w:r w:rsidR="008A03FE" w:rsidRPr="00BB5CB7">
          <w:rPr>
            <w:noProof/>
            <w:webHidden/>
          </w:rPr>
        </w:r>
        <w:r w:rsidR="008A03FE" w:rsidRPr="00BB5CB7">
          <w:rPr>
            <w:noProof/>
            <w:webHidden/>
          </w:rPr>
          <w:fldChar w:fldCharType="separate"/>
        </w:r>
        <w:r w:rsidR="005C5E0E" w:rsidRPr="00BB5CB7">
          <w:rPr>
            <w:noProof/>
            <w:webHidden/>
          </w:rPr>
          <w:t>10</w:t>
        </w:r>
        <w:r w:rsidR="008A03FE" w:rsidRPr="00BB5CB7">
          <w:rPr>
            <w:noProof/>
            <w:webHidden/>
          </w:rPr>
          <w:fldChar w:fldCharType="end"/>
        </w:r>
      </w:hyperlink>
    </w:p>
    <w:p w14:paraId="4AB6B3F7"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1" w:history="1">
        <w:r w:rsidR="008A03FE" w:rsidRPr="00BB5CB7">
          <w:rPr>
            <w:rStyle w:val="aff7"/>
            <w:noProof/>
          </w:rPr>
          <w:t>3.6.</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Требования к обеспечению заявок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_Toc89457621 \h </w:instrText>
        </w:r>
        <w:r w:rsidR="008A03FE" w:rsidRPr="00BB5CB7">
          <w:rPr>
            <w:noProof/>
            <w:webHidden/>
          </w:rPr>
        </w:r>
        <w:r w:rsidR="008A03FE" w:rsidRPr="00BB5CB7">
          <w:rPr>
            <w:noProof/>
            <w:webHidden/>
          </w:rPr>
          <w:fldChar w:fldCharType="separate"/>
        </w:r>
        <w:r w:rsidR="005C5E0E" w:rsidRPr="00BB5CB7">
          <w:rPr>
            <w:noProof/>
            <w:webHidden/>
          </w:rPr>
          <w:t>11</w:t>
        </w:r>
        <w:r w:rsidR="008A03FE" w:rsidRPr="00BB5CB7">
          <w:rPr>
            <w:noProof/>
            <w:webHidden/>
          </w:rPr>
          <w:fldChar w:fldCharType="end"/>
        </w:r>
      </w:hyperlink>
    </w:p>
    <w:p w14:paraId="5E22E83D" w14:textId="77777777" w:rsidR="008A03FE" w:rsidRPr="00BB5CB7" w:rsidRDefault="007F42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22" w:history="1">
        <w:r w:rsidR="008A03FE" w:rsidRPr="00BB5CB7">
          <w:rPr>
            <w:rStyle w:val="aff7"/>
            <w:noProof/>
          </w:rPr>
          <w:t>4.</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ПОДАЧА ЗАЯВОК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_Toc89457622 \h </w:instrText>
        </w:r>
        <w:r w:rsidR="008A03FE" w:rsidRPr="00BB5CB7">
          <w:rPr>
            <w:noProof/>
            <w:webHidden/>
          </w:rPr>
        </w:r>
        <w:r w:rsidR="008A03FE" w:rsidRPr="00BB5CB7">
          <w:rPr>
            <w:noProof/>
            <w:webHidden/>
          </w:rPr>
          <w:fldChar w:fldCharType="separate"/>
        </w:r>
        <w:r w:rsidR="005C5E0E" w:rsidRPr="00BB5CB7">
          <w:rPr>
            <w:noProof/>
            <w:webHidden/>
          </w:rPr>
          <w:t>11</w:t>
        </w:r>
        <w:r w:rsidR="008A03FE" w:rsidRPr="00BB5CB7">
          <w:rPr>
            <w:noProof/>
            <w:webHidden/>
          </w:rPr>
          <w:fldChar w:fldCharType="end"/>
        </w:r>
      </w:hyperlink>
    </w:p>
    <w:p w14:paraId="7C34605F"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3" w:history="1">
        <w:r w:rsidR="008A03FE" w:rsidRPr="00BB5CB7">
          <w:rPr>
            <w:rStyle w:val="aff7"/>
            <w:noProof/>
          </w:rPr>
          <w:t>4.1.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Порядок, место, дата начала и дата окончания срока подачи заявок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_Toc89457623 \h </w:instrText>
        </w:r>
        <w:r w:rsidR="008A03FE" w:rsidRPr="00BB5CB7">
          <w:rPr>
            <w:noProof/>
            <w:webHidden/>
          </w:rPr>
        </w:r>
        <w:r w:rsidR="008A03FE" w:rsidRPr="00BB5CB7">
          <w:rPr>
            <w:noProof/>
            <w:webHidden/>
          </w:rPr>
          <w:fldChar w:fldCharType="separate"/>
        </w:r>
        <w:r w:rsidR="005C5E0E" w:rsidRPr="00BB5CB7">
          <w:rPr>
            <w:noProof/>
            <w:webHidden/>
          </w:rPr>
          <w:t>11</w:t>
        </w:r>
        <w:r w:rsidR="008A03FE" w:rsidRPr="00BB5CB7">
          <w:rPr>
            <w:noProof/>
            <w:webHidden/>
          </w:rPr>
          <w:fldChar w:fldCharType="end"/>
        </w:r>
      </w:hyperlink>
    </w:p>
    <w:p w14:paraId="00621227"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4" w:history="1">
        <w:r w:rsidR="008A03FE" w:rsidRPr="00BB5CB7">
          <w:rPr>
            <w:rStyle w:val="aff7"/>
            <w:noProof/>
          </w:rPr>
          <w:t>4.2.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Изменения и отзыв заявок на участие в закупке</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_Toc89457624 \h </w:instrText>
        </w:r>
        <w:r w:rsidR="008A03FE" w:rsidRPr="00BB5CB7">
          <w:rPr>
            <w:noProof/>
            <w:webHidden/>
          </w:rPr>
        </w:r>
        <w:r w:rsidR="008A03FE" w:rsidRPr="00BB5CB7">
          <w:rPr>
            <w:noProof/>
            <w:webHidden/>
          </w:rPr>
          <w:fldChar w:fldCharType="separate"/>
        </w:r>
        <w:r w:rsidR="005C5E0E" w:rsidRPr="00BB5CB7">
          <w:rPr>
            <w:noProof/>
            <w:webHidden/>
          </w:rPr>
          <w:t>12</w:t>
        </w:r>
        <w:r w:rsidR="008A03FE" w:rsidRPr="00BB5CB7">
          <w:rPr>
            <w:noProof/>
            <w:webHidden/>
          </w:rPr>
          <w:fldChar w:fldCharType="end"/>
        </w:r>
      </w:hyperlink>
    </w:p>
    <w:p w14:paraId="4D5F1C89" w14:textId="77777777" w:rsidR="008A03FE" w:rsidRPr="00BB5CB7" w:rsidRDefault="007F42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25" w:history="1">
        <w:r w:rsidR="008A03FE" w:rsidRPr="00BB5CB7">
          <w:rPr>
            <w:rStyle w:val="aff7"/>
            <w:noProof/>
          </w:rPr>
          <w:t>5.</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ПОРЯДОК ПРОВЕДЕНИЯ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_Toc89457625 \h </w:instrText>
        </w:r>
        <w:r w:rsidR="008A03FE" w:rsidRPr="00BB5CB7">
          <w:rPr>
            <w:noProof/>
            <w:webHidden/>
          </w:rPr>
        </w:r>
        <w:r w:rsidR="008A03FE" w:rsidRPr="00BB5CB7">
          <w:rPr>
            <w:noProof/>
            <w:webHidden/>
          </w:rPr>
          <w:fldChar w:fldCharType="separate"/>
        </w:r>
        <w:r w:rsidR="005C5E0E" w:rsidRPr="00BB5CB7">
          <w:rPr>
            <w:noProof/>
            <w:webHidden/>
          </w:rPr>
          <w:t>12</w:t>
        </w:r>
        <w:r w:rsidR="008A03FE" w:rsidRPr="00BB5CB7">
          <w:rPr>
            <w:noProof/>
            <w:webHidden/>
          </w:rPr>
          <w:fldChar w:fldCharType="end"/>
        </w:r>
      </w:hyperlink>
    </w:p>
    <w:p w14:paraId="54D6A0B7"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6" w:history="1">
        <w:r w:rsidR="008A03FE" w:rsidRPr="00BB5CB7">
          <w:rPr>
            <w:rStyle w:val="aff7"/>
            <w:noProof/>
          </w:rPr>
          <w:t>5.1.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Закупочная комиссия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_Toc89457626 \h </w:instrText>
        </w:r>
        <w:r w:rsidR="008A03FE" w:rsidRPr="00BB5CB7">
          <w:rPr>
            <w:noProof/>
            <w:webHidden/>
          </w:rPr>
        </w:r>
        <w:r w:rsidR="008A03FE" w:rsidRPr="00BB5CB7">
          <w:rPr>
            <w:noProof/>
            <w:webHidden/>
          </w:rPr>
          <w:fldChar w:fldCharType="separate"/>
        </w:r>
        <w:r w:rsidR="005C5E0E" w:rsidRPr="00BB5CB7">
          <w:rPr>
            <w:noProof/>
            <w:webHidden/>
          </w:rPr>
          <w:t>12</w:t>
        </w:r>
        <w:r w:rsidR="008A03FE" w:rsidRPr="00BB5CB7">
          <w:rPr>
            <w:noProof/>
            <w:webHidden/>
          </w:rPr>
          <w:fldChar w:fldCharType="end"/>
        </w:r>
      </w:hyperlink>
    </w:p>
    <w:p w14:paraId="48E078C0"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7" w:history="1">
        <w:r w:rsidR="008A03FE" w:rsidRPr="00BB5CB7">
          <w:rPr>
            <w:rStyle w:val="aff7"/>
            <w:noProof/>
          </w:rPr>
          <w:t>5.2.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Вскрытие заявок</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_Toc89457627 \h </w:instrText>
        </w:r>
        <w:r w:rsidR="008A03FE" w:rsidRPr="00BB5CB7">
          <w:rPr>
            <w:noProof/>
            <w:webHidden/>
          </w:rPr>
        </w:r>
        <w:r w:rsidR="008A03FE" w:rsidRPr="00BB5CB7">
          <w:rPr>
            <w:noProof/>
            <w:webHidden/>
          </w:rPr>
          <w:fldChar w:fldCharType="separate"/>
        </w:r>
        <w:r w:rsidR="005C5E0E" w:rsidRPr="00BB5CB7">
          <w:rPr>
            <w:noProof/>
            <w:webHidden/>
          </w:rPr>
          <w:t>12</w:t>
        </w:r>
        <w:r w:rsidR="008A03FE" w:rsidRPr="00BB5CB7">
          <w:rPr>
            <w:noProof/>
            <w:webHidden/>
          </w:rPr>
          <w:fldChar w:fldCharType="end"/>
        </w:r>
      </w:hyperlink>
    </w:p>
    <w:p w14:paraId="668549A5"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8" w:history="1">
        <w:r w:rsidR="008A03FE" w:rsidRPr="00BB5CB7">
          <w:rPr>
            <w:rStyle w:val="aff7"/>
            <w:noProof/>
          </w:rPr>
          <w:t>5.3.</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Рассмотрение заявок участников закупки и подведение итогов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_Toc89457628 \h </w:instrText>
        </w:r>
        <w:r w:rsidR="008A03FE" w:rsidRPr="00BB5CB7">
          <w:rPr>
            <w:noProof/>
            <w:webHidden/>
          </w:rPr>
        </w:r>
        <w:r w:rsidR="008A03FE" w:rsidRPr="00BB5CB7">
          <w:rPr>
            <w:noProof/>
            <w:webHidden/>
          </w:rPr>
          <w:fldChar w:fldCharType="separate"/>
        </w:r>
        <w:r w:rsidR="005C5E0E" w:rsidRPr="00BB5CB7">
          <w:rPr>
            <w:noProof/>
            <w:webHidden/>
          </w:rPr>
          <w:t>12</w:t>
        </w:r>
        <w:r w:rsidR="008A03FE" w:rsidRPr="00BB5CB7">
          <w:rPr>
            <w:noProof/>
            <w:webHidden/>
          </w:rPr>
          <w:fldChar w:fldCharType="end"/>
        </w:r>
      </w:hyperlink>
    </w:p>
    <w:p w14:paraId="22672E5D"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29" w:history="1">
        <w:r w:rsidR="008A03FE" w:rsidRPr="00BB5CB7">
          <w:rPr>
            <w:rStyle w:val="aff7"/>
            <w:noProof/>
          </w:rPr>
          <w:t>5.4.</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Подведение итогов</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_Toc89457629 \h </w:instrText>
        </w:r>
        <w:r w:rsidR="008A03FE" w:rsidRPr="00BB5CB7">
          <w:rPr>
            <w:noProof/>
            <w:webHidden/>
          </w:rPr>
        </w:r>
        <w:r w:rsidR="008A03FE" w:rsidRPr="00BB5CB7">
          <w:rPr>
            <w:noProof/>
            <w:webHidden/>
          </w:rPr>
          <w:fldChar w:fldCharType="separate"/>
        </w:r>
        <w:r w:rsidR="005C5E0E" w:rsidRPr="00BB5CB7">
          <w:rPr>
            <w:noProof/>
            <w:webHidden/>
          </w:rPr>
          <w:t>13</w:t>
        </w:r>
        <w:r w:rsidR="008A03FE" w:rsidRPr="00BB5CB7">
          <w:rPr>
            <w:noProof/>
            <w:webHidden/>
          </w:rPr>
          <w:fldChar w:fldCharType="end"/>
        </w:r>
      </w:hyperlink>
    </w:p>
    <w:p w14:paraId="6B6A5D14"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0" w:history="1">
        <w:r w:rsidR="008A03FE" w:rsidRPr="00BB5CB7">
          <w:rPr>
            <w:rStyle w:val="aff7"/>
            <w:noProof/>
          </w:rPr>
          <w:t>5.5.</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Признание закупки несостоявшейся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_Toc89457630 \h </w:instrText>
        </w:r>
        <w:r w:rsidR="008A03FE" w:rsidRPr="00BB5CB7">
          <w:rPr>
            <w:noProof/>
            <w:webHidden/>
          </w:rPr>
        </w:r>
        <w:r w:rsidR="008A03FE" w:rsidRPr="00BB5CB7">
          <w:rPr>
            <w:noProof/>
            <w:webHidden/>
          </w:rPr>
          <w:fldChar w:fldCharType="separate"/>
        </w:r>
        <w:r w:rsidR="005C5E0E" w:rsidRPr="00BB5CB7">
          <w:rPr>
            <w:noProof/>
            <w:webHidden/>
          </w:rPr>
          <w:t>14</w:t>
        </w:r>
        <w:r w:rsidR="008A03FE" w:rsidRPr="00BB5CB7">
          <w:rPr>
            <w:noProof/>
            <w:webHidden/>
          </w:rPr>
          <w:fldChar w:fldCharType="end"/>
        </w:r>
      </w:hyperlink>
    </w:p>
    <w:p w14:paraId="6A81CA6A"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1" w:history="1">
        <w:r w:rsidR="008A03FE" w:rsidRPr="00BB5CB7">
          <w:rPr>
            <w:rStyle w:val="aff7"/>
            <w:noProof/>
          </w:rPr>
          <w:t>5.6.</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Рассмотрение жалоб и обращений участников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_Toc89457631 \h </w:instrText>
        </w:r>
        <w:r w:rsidR="008A03FE" w:rsidRPr="00BB5CB7">
          <w:rPr>
            <w:noProof/>
            <w:webHidden/>
          </w:rPr>
        </w:r>
        <w:r w:rsidR="008A03FE" w:rsidRPr="00BB5CB7">
          <w:rPr>
            <w:noProof/>
            <w:webHidden/>
          </w:rPr>
          <w:fldChar w:fldCharType="separate"/>
        </w:r>
        <w:r w:rsidR="005C5E0E" w:rsidRPr="00BB5CB7">
          <w:rPr>
            <w:noProof/>
            <w:webHidden/>
          </w:rPr>
          <w:t>14</w:t>
        </w:r>
        <w:r w:rsidR="008A03FE" w:rsidRPr="00BB5CB7">
          <w:rPr>
            <w:noProof/>
            <w:webHidden/>
          </w:rPr>
          <w:fldChar w:fldCharType="end"/>
        </w:r>
      </w:hyperlink>
    </w:p>
    <w:p w14:paraId="103F31FB" w14:textId="77777777" w:rsidR="008A03FE" w:rsidRPr="00BB5CB7" w:rsidRDefault="007F42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32" w:history="1">
        <w:r w:rsidR="008A03FE" w:rsidRPr="00BB5CB7">
          <w:rPr>
            <w:rStyle w:val="aff7"/>
            <w:noProof/>
          </w:rPr>
          <w:t>6.</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ЗАКЛЮЧЕНИЕ, ИЗМЕНЕНИЕ И РАСТОРЖЕНИЕ СОГЛАШЕНИЯ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_Toc89457632 \h </w:instrText>
        </w:r>
        <w:r w:rsidR="008A03FE" w:rsidRPr="00BB5CB7">
          <w:rPr>
            <w:noProof/>
            <w:webHidden/>
          </w:rPr>
        </w:r>
        <w:r w:rsidR="008A03FE" w:rsidRPr="00BB5CB7">
          <w:rPr>
            <w:noProof/>
            <w:webHidden/>
          </w:rPr>
          <w:fldChar w:fldCharType="separate"/>
        </w:r>
        <w:r w:rsidR="005C5E0E" w:rsidRPr="00BB5CB7">
          <w:rPr>
            <w:noProof/>
            <w:webHidden/>
          </w:rPr>
          <w:t>14</w:t>
        </w:r>
        <w:r w:rsidR="008A03FE" w:rsidRPr="00BB5CB7">
          <w:rPr>
            <w:noProof/>
            <w:webHidden/>
          </w:rPr>
          <w:fldChar w:fldCharType="end"/>
        </w:r>
      </w:hyperlink>
    </w:p>
    <w:p w14:paraId="636D2C1E"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3" w:history="1">
        <w:r w:rsidR="008A03FE" w:rsidRPr="00BB5CB7">
          <w:rPr>
            <w:rStyle w:val="aff7"/>
            <w:noProof/>
          </w:rPr>
          <w:t>6.1.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Срок и порядок заключения Соглашения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_Toc89457633 \h </w:instrText>
        </w:r>
        <w:r w:rsidR="008A03FE" w:rsidRPr="00BB5CB7">
          <w:rPr>
            <w:noProof/>
            <w:webHidden/>
          </w:rPr>
        </w:r>
        <w:r w:rsidR="008A03FE" w:rsidRPr="00BB5CB7">
          <w:rPr>
            <w:noProof/>
            <w:webHidden/>
          </w:rPr>
          <w:fldChar w:fldCharType="separate"/>
        </w:r>
        <w:r w:rsidR="005C5E0E" w:rsidRPr="00BB5CB7">
          <w:rPr>
            <w:noProof/>
            <w:webHidden/>
          </w:rPr>
          <w:t>14</w:t>
        </w:r>
        <w:r w:rsidR="008A03FE" w:rsidRPr="00BB5CB7">
          <w:rPr>
            <w:noProof/>
            <w:webHidden/>
          </w:rPr>
          <w:fldChar w:fldCharType="end"/>
        </w:r>
      </w:hyperlink>
    </w:p>
    <w:p w14:paraId="6E42751B"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4" w:history="1">
        <w:r w:rsidR="008A03FE" w:rsidRPr="00BB5CB7">
          <w:rPr>
            <w:rStyle w:val="aff7"/>
            <w:noProof/>
          </w:rPr>
          <w:t>6.2.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Обеспечения исполнения Соглашения, порядок предоставления такого обеспечения, требования к такому обеспечению</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_Toc89457634 \h </w:instrText>
        </w:r>
        <w:r w:rsidR="008A03FE" w:rsidRPr="00BB5CB7">
          <w:rPr>
            <w:noProof/>
            <w:webHidden/>
          </w:rPr>
        </w:r>
        <w:r w:rsidR="008A03FE" w:rsidRPr="00BB5CB7">
          <w:rPr>
            <w:noProof/>
            <w:webHidden/>
          </w:rPr>
          <w:fldChar w:fldCharType="separate"/>
        </w:r>
        <w:r w:rsidR="005C5E0E" w:rsidRPr="00BB5CB7">
          <w:rPr>
            <w:noProof/>
            <w:webHidden/>
          </w:rPr>
          <w:t>15</w:t>
        </w:r>
        <w:r w:rsidR="008A03FE" w:rsidRPr="00BB5CB7">
          <w:rPr>
            <w:noProof/>
            <w:webHidden/>
          </w:rPr>
          <w:fldChar w:fldCharType="end"/>
        </w:r>
      </w:hyperlink>
    </w:p>
    <w:p w14:paraId="06937078"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5" w:history="1">
        <w:r w:rsidR="008A03FE" w:rsidRPr="00BB5CB7">
          <w:rPr>
            <w:rStyle w:val="aff7"/>
            <w:noProof/>
          </w:rPr>
          <w:t>6.3.</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Отказ от заключения Соглашения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_Toc89457635 \h </w:instrText>
        </w:r>
        <w:r w:rsidR="008A03FE" w:rsidRPr="00BB5CB7">
          <w:rPr>
            <w:noProof/>
            <w:webHidden/>
          </w:rPr>
        </w:r>
        <w:r w:rsidR="008A03FE" w:rsidRPr="00BB5CB7">
          <w:rPr>
            <w:noProof/>
            <w:webHidden/>
          </w:rPr>
          <w:fldChar w:fldCharType="separate"/>
        </w:r>
        <w:r w:rsidR="005C5E0E" w:rsidRPr="00BB5CB7">
          <w:rPr>
            <w:noProof/>
            <w:webHidden/>
          </w:rPr>
          <w:t>15</w:t>
        </w:r>
        <w:r w:rsidR="008A03FE" w:rsidRPr="00BB5CB7">
          <w:rPr>
            <w:noProof/>
            <w:webHidden/>
          </w:rPr>
          <w:fldChar w:fldCharType="end"/>
        </w:r>
      </w:hyperlink>
    </w:p>
    <w:p w14:paraId="614E4F2F"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6" w:history="1">
        <w:r w:rsidR="008A03FE" w:rsidRPr="00BB5CB7">
          <w:rPr>
            <w:rStyle w:val="aff7"/>
            <w:noProof/>
          </w:rPr>
          <w:t>6.4.</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Изменение и расторжение Соглашения (договора)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_Toc89457636 \h </w:instrText>
        </w:r>
        <w:r w:rsidR="008A03FE" w:rsidRPr="00BB5CB7">
          <w:rPr>
            <w:noProof/>
            <w:webHidden/>
          </w:rPr>
        </w:r>
        <w:r w:rsidR="008A03FE" w:rsidRPr="00BB5CB7">
          <w:rPr>
            <w:noProof/>
            <w:webHidden/>
          </w:rPr>
          <w:fldChar w:fldCharType="separate"/>
        </w:r>
        <w:r w:rsidR="005C5E0E" w:rsidRPr="00BB5CB7">
          <w:rPr>
            <w:noProof/>
            <w:webHidden/>
          </w:rPr>
          <w:t>15</w:t>
        </w:r>
        <w:r w:rsidR="008A03FE" w:rsidRPr="00BB5CB7">
          <w:rPr>
            <w:noProof/>
            <w:webHidden/>
          </w:rPr>
          <w:fldChar w:fldCharType="end"/>
        </w:r>
      </w:hyperlink>
    </w:p>
    <w:p w14:paraId="1440A2A2" w14:textId="77777777" w:rsidR="008A03FE" w:rsidRPr="00BB5CB7" w:rsidRDefault="007F42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37" w:history="1">
        <w:r w:rsidR="008A03FE" w:rsidRPr="00BB5CB7">
          <w:rPr>
            <w:rStyle w:val="aff7"/>
            <w:noProof/>
          </w:rPr>
          <w:t>7.</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ПРОВЕДЕНИЕ ЗАПРОСОВ ЦЕН ПО РЕЗУЛЬТАТАМ КОНКУРЕНТНОГО ПРЕДВАРИТЕЛЬНОГО ОТБОРА. ПРОЦЕДУРА «ДОНАБОРА».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_Toc89457637 \h </w:instrText>
        </w:r>
        <w:r w:rsidR="008A03FE" w:rsidRPr="00BB5CB7">
          <w:rPr>
            <w:noProof/>
            <w:webHidden/>
          </w:rPr>
        </w:r>
        <w:r w:rsidR="008A03FE" w:rsidRPr="00BB5CB7">
          <w:rPr>
            <w:noProof/>
            <w:webHidden/>
          </w:rPr>
          <w:fldChar w:fldCharType="separate"/>
        </w:r>
        <w:r w:rsidR="005C5E0E" w:rsidRPr="00BB5CB7">
          <w:rPr>
            <w:noProof/>
            <w:webHidden/>
          </w:rPr>
          <w:t>16</w:t>
        </w:r>
        <w:r w:rsidR="008A03FE" w:rsidRPr="00BB5CB7">
          <w:rPr>
            <w:noProof/>
            <w:webHidden/>
          </w:rPr>
          <w:fldChar w:fldCharType="end"/>
        </w:r>
      </w:hyperlink>
    </w:p>
    <w:p w14:paraId="0EABCB30"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8" w:history="1">
        <w:r w:rsidR="008A03FE" w:rsidRPr="00BB5CB7">
          <w:rPr>
            <w:rStyle w:val="aff7"/>
            <w:noProof/>
          </w:rPr>
          <w:t>7.1.</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Порядок проведения запросов цен по результатам конкурентного предварительного отбора.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_Toc89457638 \h </w:instrText>
        </w:r>
        <w:r w:rsidR="008A03FE" w:rsidRPr="00BB5CB7">
          <w:rPr>
            <w:noProof/>
            <w:webHidden/>
          </w:rPr>
        </w:r>
        <w:r w:rsidR="008A03FE" w:rsidRPr="00BB5CB7">
          <w:rPr>
            <w:noProof/>
            <w:webHidden/>
          </w:rPr>
          <w:fldChar w:fldCharType="separate"/>
        </w:r>
        <w:r w:rsidR="005C5E0E" w:rsidRPr="00BB5CB7">
          <w:rPr>
            <w:noProof/>
            <w:webHidden/>
          </w:rPr>
          <w:t>16</w:t>
        </w:r>
        <w:r w:rsidR="008A03FE" w:rsidRPr="00BB5CB7">
          <w:rPr>
            <w:noProof/>
            <w:webHidden/>
          </w:rPr>
          <w:fldChar w:fldCharType="end"/>
        </w:r>
      </w:hyperlink>
    </w:p>
    <w:p w14:paraId="6F9EBBF6" w14:textId="77777777" w:rsidR="008A03FE" w:rsidRPr="00BB5CB7" w:rsidRDefault="007F42C2">
      <w:pPr>
        <w:pStyle w:val="25"/>
        <w:tabs>
          <w:tab w:val="left" w:pos="960"/>
          <w:tab w:val="right" w:leader="dot" w:pos="10195"/>
        </w:tabs>
        <w:rPr>
          <w:rFonts w:asciiTheme="minorHAnsi" w:eastAsiaTheme="minorEastAsia" w:hAnsiTheme="minorHAnsi" w:cstheme="minorBidi"/>
          <w:smallCaps w:val="0"/>
          <w:noProof/>
          <w:sz w:val="22"/>
          <w:szCs w:val="22"/>
        </w:rPr>
      </w:pPr>
      <w:hyperlink w:anchor="_Toc89457639" w:history="1">
        <w:r w:rsidR="008A03FE" w:rsidRPr="00BB5CB7">
          <w:rPr>
            <w:rStyle w:val="aff7"/>
            <w:noProof/>
          </w:rPr>
          <w:t>7.2.</w:t>
        </w:r>
        <w:r w:rsidR="008A03FE" w:rsidRPr="00BB5CB7">
          <w:rPr>
            <w:rFonts w:asciiTheme="minorHAnsi" w:eastAsiaTheme="minorEastAsia" w:hAnsiTheme="minorHAnsi" w:cstheme="minorBidi"/>
            <w:smallCaps w:val="0"/>
            <w:noProof/>
            <w:sz w:val="22"/>
            <w:szCs w:val="22"/>
          </w:rPr>
          <w:tab/>
        </w:r>
        <w:r w:rsidR="008A03FE" w:rsidRPr="00BB5CB7">
          <w:rPr>
            <w:rStyle w:val="aff7"/>
            <w:noProof/>
          </w:rPr>
          <w:t>Проведение процедуры «донабора»</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_Toc89457639 \h </w:instrText>
        </w:r>
        <w:r w:rsidR="008A03FE" w:rsidRPr="00BB5CB7">
          <w:rPr>
            <w:noProof/>
            <w:webHidden/>
          </w:rPr>
        </w:r>
        <w:r w:rsidR="008A03FE" w:rsidRPr="00BB5CB7">
          <w:rPr>
            <w:noProof/>
            <w:webHidden/>
          </w:rPr>
          <w:fldChar w:fldCharType="separate"/>
        </w:r>
        <w:r w:rsidR="005C5E0E" w:rsidRPr="00BB5CB7">
          <w:rPr>
            <w:noProof/>
            <w:webHidden/>
          </w:rPr>
          <w:t>16</w:t>
        </w:r>
        <w:r w:rsidR="008A03FE" w:rsidRPr="00BB5CB7">
          <w:rPr>
            <w:noProof/>
            <w:webHidden/>
          </w:rPr>
          <w:fldChar w:fldCharType="end"/>
        </w:r>
      </w:hyperlink>
    </w:p>
    <w:p w14:paraId="379DD02B" w14:textId="77777777" w:rsidR="008A03FE" w:rsidRPr="00BB5CB7" w:rsidRDefault="007F42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40" w:history="1">
        <w:r w:rsidR="008A03FE" w:rsidRPr="00BB5CB7">
          <w:rPr>
            <w:rStyle w:val="aff7"/>
            <w:noProof/>
          </w:rPr>
          <w:t>II.</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ИНФОРМАЦИОННАЯ КАРТА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_Toc89457640 \h </w:instrText>
        </w:r>
        <w:r w:rsidR="008A03FE" w:rsidRPr="00BB5CB7">
          <w:rPr>
            <w:noProof/>
            <w:webHidden/>
          </w:rPr>
        </w:r>
        <w:r w:rsidR="008A03FE" w:rsidRPr="00BB5CB7">
          <w:rPr>
            <w:noProof/>
            <w:webHidden/>
          </w:rPr>
          <w:fldChar w:fldCharType="separate"/>
        </w:r>
        <w:r w:rsidR="005C5E0E" w:rsidRPr="00BB5CB7">
          <w:rPr>
            <w:noProof/>
            <w:webHidden/>
          </w:rPr>
          <w:t>17</w:t>
        </w:r>
        <w:r w:rsidR="008A03FE" w:rsidRPr="00BB5CB7">
          <w:rPr>
            <w:noProof/>
            <w:webHidden/>
          </w:rPr>
          <w:fldChar w:fldCharType="end"/>
        </w:r>
      </w:hyperlink>
    </w:p>
    <w:p w14:paraId="3C47C894" w14:textId="77777777" w:rsidR="008A03FE" w:rsidRPr="00BB5CB7" w:rsidRDefault="007F42C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9457641" w:history="1">
        <w:r w:rsidR="008A03FE" w:rsidRPr="00BB5CB7">
          <w:rPr>
            <w:rStyle w:val="aff7"/>
            <w:noProof/>
          </w:rPr>
          <w:t>III.</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ОБРАЗЦЫ ФОРМ ДЛЯ ЗАПОЛНЕНИЯ УЧАСТНИКАМИ ЗАКУПКИ</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_Toc89457641 \h </w:instrText>
        </w:r>
        <w:r w:rsidR="008A03FE" w:rsidRPr="00BB5CB7">
          <w:rPr>
            <w:noProof/>
            <w:webHidden/>
          </w:rPr>
        </w:r>
        <w:r w:rsidR="008A03FE" w:rsidRPr="00BB5CB7">
          <w:rPr>
            <w:noProof/>
            <w:webHidden/>
          </w:rPr>
          <w:fldChar w:fldCharType="separate"/>
        </w:r>
        <w:r w:rsidR="005C5E0E" w:rsidRPr="00BB5CB7">
          <w:rPr>
            <w:noProof/>
            <w:webHidden/>
          </w:rPr>
          <w:t>31</w:t>
        </w:r>
        <w:r w:rsidR="008A03FE" w:rsidRPr="00BB5CB7">
          <w:rPr>
            <w:noProof/>
            <w:webHidden/>
          </w:rPr>
          <w:fldChar w:fldCharType="end"/>
        </w:r>
      </w:hyperlink>
    </w:p>
    <w:p w14:paraId="28E6B022" w14:textId="77777777" w:rsidR="008A03FE" w:rsidRPr="00BB5CB7" w:rsidRDefault="007F42C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9457642" w:history="1">
        <w:r w:rsidR="008A03FE" w:rsidRPr="00BB5CB7">
          <w:rPr>
            <w:rStyle w:val="aff7"/>
            <w:noProof/>
          </w:rPr>
          <w:t>IV.</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ПРОЕКТ СОГЛАШЕНИЯ</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_Toc89457642 \h </w:instrText>
        </w:r>
        <w:r w:rsidR="008A03FE" w:rsidRPr="00BB5CB7">
          <w:rPr>
            <w:noProof/>
            <w:webHidden/>
          </w:rPr>
        </w:r>
        <w:r w:rsidR="008A03FE" w:rsidRPr="00BB5CB7">
          <w:rPr>
            <w:noProof/>
            <w:webHidden/>
          </w:rPr>
          <w:fldChar w:fldCharType="separate"/>
        </w:r>
        <w:r w:rsidR="005C5E0E" w:rsidRPr="00BB5CB7">
          <w:rPr>
            <w:noProof/>
            <w:webHidden/>
          </w:rPr>
          <w:t>31</w:t>
        </w:r>
        <w:r w:rsidR="008A03FE" w:rsidRPr="00BB5CB7">
          <w:rPr>
            <w:noProof/>
            <w:webHidden/>
          </w:rPr>
          <w:fldChar w:fldCharType="end"/>
        </w:r>
      </w:hyperlink>
    </w:p>
    <w:p w14:paraId="34FFBE13" w14:textId="77777777" w:rsidR="008A03FE" w:rsidRPr="00BB5CB7" w:rsidRDefault="007F42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9457643" w:history="1">
        <w:r w:rsidR="008A03FE" w:rsidRPr="00BB5CB7">
          <w:rPr>
            <w:rStyle w:val="aff7"/>
            <w:noProof/>
          </w:rPr>
          <w:t>V.</w:t>
        </w:r>
        <w:r w:rsidR="008A03FE" w:rsidRPr="00BB5CB7">
          <w:rPr>
            <w:rFonts w:asciiTheme="minorHAnsi" w:eastAsiaTheme="minorEastAsia" w:hAnsiTheme="minorHAnsi" w:cstheme="minorBidi"/>
            <w:b w:val="0"/>
            <w:bCs w:val="0"/>
            <w:caps w:val="0"/>
            <w:noProof/>
            <w:sz w:val="22"/>
            <w:szCs w:val="22"/>
          </w:rPr>
          <w:tab/>
        </w:r>
        <w:r w:rsidR="008A03FE" w:rsidRPr="00BB5CB7">
          <w:rPr>
            <w:rStyle w:val="aff7"/>
            <w:noProof/>
          </w:rPr>
          <w:t>ТЕХНИЧЕСКАЯ ЧАСТЬ</w:t>
        </w:r>
        <w:r w:rsidR="008A03FE" w:rsidRPr="00BB5CB7">
          <w:rPr>
            <w:noProof/>
            <w:webHidden/>
          </w:rPr>
          <w:tab/>
        </w:r>
        <w:r w:rsidR="008A03FE" w:rsidRPr="00BB5CB7">
          <w:rPr>
            <w:noProof/>
            <w:webHidden/>
          </w:rPr>
          <w:fldChar w:fldCharType="begin"/>
        </w:r>
        <w:r w:rsidR="008A03FE" w:rsidRPr="00BB5CB7">
          <w:rPr>
            <w:noProof/>
            <w:webHidden/>
          </w:rPr>
          <w:instrText xml:space="preserve"> PAGEREF _Toc89457643 \h </w:instrText>
        </w:r>
        <w:r w:rsidR="008A03FE" w:rsidRPr="00BB5CB7">
          <w:rPr>
            <w:noProof/>
            <w:webHidden/>
          </w:rPr>
        </w:r>
        <w:r w:rsidR="008A03FE" w:rsidRPr="00BB5CB7">
          <w:rPr>
            <w:noProof/>
            <w:webHidden/>
          </w:rPr>
          <w:fldChar w:fldCharType="separate"/>
        </w:r>
        <w:r w:rsidR="005C5E0E" w:rsidRPr="00BB5CB7">
          <w:rPr>
            <w:noProof/>
            <w:webHidden/>
          </w:rPr>
          <w:t>31</w:t>
        </w:r>
        <w:r w:rsidR="008A03FE" w:rsidRPr="00BB5CB7">
          <w:rPr>
            <w:noProof/>
            <w:webHidden/>
          </w:rPr>
          <w:fldChar w:fldCharType="end"/>
        </w:r>
      </w:hyperlink>
    </w:p>
    <w:p w14:paraId="522BC1CF" w14:textId="77777777" w:rsidR="00910784" w:rsidRPr="00BB5CB7" w:rsidRDefault="00C17F4C" w:rsidP="004A2D79">
      <w:pPr>
        <w:spacing w:after="0"/>
      </w:pPr>
      <w:r w:rsidRPr="00BB5CB7">
        <w:fldChar w:fldCharType="end"/>
      </w:r>
      <w:r w:rsidR="00910784" w:rsidRPr="00BB5CB7">
        <w:br w:type="page"/>
      </w:r>
    </w:p>
    <w:p w14:paraId="73B6F30B" w14:textId="77777777" w:rsidR="00952F9B" w:rsidRPr="00BB5CB7" w:rsidRDefault="00952F9B" w:rsidP="001C43B6">
      <w:pPr>
        <w:spacing w:after="0"/>
      </w:pPr>
    </w:p>
    <w:p w14:paraId="4C96ECD3" w14:textId="77777777" w:rsidR="007633E7" w:rsidRPr="00BB5CB7" w:rsidRDefault="007633E7" w:rsidP="001C43B6">
      <w:pPr>
        <w:pStyle w:val="11"/>
        <w:keepNext w:val="0"/>
        <w:numPr>
          <w:ilvl w:val="0"/>
          <w:numId w:val="6"/>
        </w:numPr>
        <w:spacing w:before="0" w:after="0"/>
        <w:ind w:left="0" w:firstLine="567"/>
        <w:rPr>
          <w:rStyle w:val="15"/>
          <w:b/>
          <w:bCs/>
          <w:caps/>
          <w:sz w:val="24"/>
          <w:szCs w:val="24"/>
        </w:rPr>
      </w:pPr>
      <w:bookmarkStart w:id="1" w:name="_Ref166642713"/>
      <w:bookmarkStart w:id="2" w:name="_Toc89457600"/>
      <w:r w:rsidRPr="00BB5CB7">
        <w:rPr>
          <w:rStyle w:val="15"/>
          <w:b/>
          <w:bCs/>
          <w:caps/>
          <w:sz w:val="24"/>
          <w:szCs w:val="24"/>
        </w:rPr>
        <w:t xml:space="preserve">ОБЩИЕ УСЛОВИЯ ПРОВЕДЕНИЯ </w:t>
      </w:r>
      <w:bookmarkEnd w:id="1"/>
      <w:r w:rsidR="00B32937" w:rsidRPr="00BB5CB7">
        <w:rPr>
          <w:rStyle w:val="15"/>
          <w:b/>
          <w:bCs/>
          <w:caps/>
          <w:sz w:val="24"/>
          <w:szCs w:val="24"/>
        </w:rPr>
        <w:t>закупки</w:t>
      </w:r>
      <w:bookmarkEnd w:id="2"/>
    </w:p>
    <w:p w14:paraId="55082FFF" w14:textId="77777777" w:rsidR="007633E7" w:rsidRPr="00BB5CB7" w:rsidRDefault="007633E7" w:rsidP="001C43B6">
      <w:pPr>
        <w:spacing w:after="0"/>
      </w:pPr>
    </w:p>
    <w:p w14:paraId="36261F35" w14:textId="77777777" w:rsidR="007633E7" w:rsidRPr="00BB5CB7" w:rsidRDefault="007633E7" w:rsidP="001C43B6">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89457601"/>
      <w:r w:rsidRPr="00BB5CB7">
        <w:rPr>
          <w:sz w:val="24"/>
          <w:szCs w:val="24"/>
        </w:rPr>
        <w:t>ОБЩИЕ ПОЛОЖЕНИЯ</w:t>
      </w:r>
      <w:bookmarkEnd w:id="3"/>
      <w:bookmarkEnd w:id="4"/>
      <w:bookmarkEnd w:id="5"/>
      <w:bookmarkEnd w:id="6"/>
      <w:bookmarkEnd w:id="7"/>
    </w:p>
    <w:p w14:paraId="6F87F85C" w14:textId="77777777" w:rsidR="007633E7" w:rsidRPr="00BB5CB7" w:rsidRDefault="00B32937" w:rsidP="001C43B6">
      <w:pPr>
        <w:pStyle w:val="21"/>
        <w:keepNext w:val="0"/>
        <w:numPr>
          <w:ilvl w:val="1"/>
          <w:numId w:val="1"/>
        </w:numPr>
        <w:spacing w:after="0"/>
        <w:ind w:left="0" w:firstLine="567"/>
        <w:jc w:val="left"/>
        <w:rPr>
          <w:sz w:val="24"/>
          <w:szCs w:val="24"/>
        </w:rPr>
      </w:pPr>
      <w:bookmarkStart w:id="8" w:name="_Toc89457602"/>
      <w:r w:rsidRPr="00BB5CB7">
        <w:rPr>
          <w:sz w:val="24"/>
          <w:szCs w:val="24"/>
        </w:rPr>
        <w:t>Правовой статус документов</w:t>
      </w:r>
      <w:bookmarkEnd w:id="8"/>
    </w:p>
    <w:p w14:paraId="4E4FE5E5" w14:textId="77777777" w:rsidR="007633E7" w:rsidRPr="00BB5CB7" w:rsidRDefault="0077269C" w:rsidP="001C43B6">
      <w:pPr>
        <w:pStyle w:val="32"/>
        <w:keepNext w:val="0"/>
        <w:numPr>
          <w:ilvl w:val="2"/>
          <w:numId w:val="1"/>
        </w:numPr>
        <w:spacing w:before="0" w:after="0"/>
        <w:ind w:left="0" w:firstLine="567"/>
        <w:rPr>
          <w:rFonts w:ascii="Times New Roman" w:hAnsi="Times New Roman" w:cs="Times New Roman"/>
          <w:b w:val="0"/>
          <w:bCs w:val="0"/>
        </w:rPr>
      </w:pPr>
      <w:bookmarkStart w:id="9" w:name="_Ref119427085"/>
      <w:bookmarkStart w:id="10" w:name="_Ref11225299"/>
      <w:r w:rsidRPr="0077269C">
        <w:rPr>
          <w:rFonts w:ascii="Times New Roman" w:hAnsi="Times New Roman" w:cs="Times New Roman"/>
          <w:b w:val="0"/>
          <w:bCs w:val="0"/>
        </w:rPr>
        <w:t xml:space="preserve">Настоящая документация о закупке подготовлена в соответствии </w:t>
      </w:r>
      <w:bookmarkEnd w:id="9"/>
      <w:r w:rsidRPr="0077269C">
        <w:rPr>
          <w:rFonts w:ascii="Times New Roman" w:hAnsi="Times New Roman" w:cs="Times New Roman"/>
          <w:b w:val="0"/>
          <w:bCs w:val="0"/>
        </w:rPr>
        <w:t>с требованиями Федерального закона от 18.07.2011 № 223-ФЗ «О закупке товаров, работ, услуг отдельными видами юридических лиц» (далее – Закон 223-ФЗ), иными нормативными правовыми актами Российской Федерации, регулирующими закупочную деятельность отдельных видов юридических лиц (далее - законодательство о закупках отдельными видами юридических лиц) и положениями Единого стандарта закупок 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004A0E46" w:rsidRPr="00BB5CB7">
        <w:rPr>
          <w:rFonts w:ascii="Times New Roman" w:hAnsi="Times New Roman" w:cs="Times New Roman"/>
          <w:b w:val="0"/>
          <w:bCs w:val="0"/>
        </w:rPr>
        <w:t>.</w:t>
      </w:r>
    </w:p>
    <w:p w14:paraId="6A33616C" w14:textId="77777777" w:rsidR="003833AA" w:rsidRPr="00BB5CB7" w:rsidRDefault="003833A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B5CB7">
        <w:rPr>
          <w:rFonts w:ascii="Times New Roman" w:hAnsi="Times New Roman" w:cs="Times New Roman"/>
          <w:b w:val="0"/>
          <w:bCs w:val="0"/>
        </w:rPr>
        <w:t>,</w:t>
      </w:r>
      <w:r w:rsidRPr="00BB5CB7">
        <w:rPr>
          <w:rFonts w:ascii="Times New Roman" w:hAnsi="Times New Roman" w:cs="Times New Roman"/>
          <w:b w:val="0"/>
          <w:bCs w:val="0"/>
        </w:rPr>
        <w:t xml:space="preserve"> если настоящей документацией </w:t>
      </w:r>
      <w:r w:rsidR="003A11B6" w:rsidRPr="00BB5CB7">
        <w:rPr>
          <w:rFonts w:ascii="Times New Roman" w:hAnsi="Times New Roman" w:cs="Times New Roman"/>
          <w:b w:val="0"/>
          <w:bCs w:val="0"/>
        </w:rPr>
        <w:t xml:space="preserve">о закупке </w:t>
      </w:r>
      <w:r w:rsidRPr="00BB5CB7">
        <w:rPr>
          <w:rFonts w:ascii="Times New Roman" w:hAnsi="Times New Roman" w:cs="Times New Roman"/>
          <w:b w:val="0"/>
          <w:bCs w:val="0"/>
        </w:rPr>
        <w:t>не установлено иное.</w:t>
      </w:r>
    </w:p>
    <w:p w14:paraId="502D6744" w14:textId="77777777" w:rsidR="00291ECC" w:rsidRPr="00BB5CB7" w:rsidRDefault="003833A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И</w:t>
      </w:r>
      <w:r w:rsidR="00291ECC" w:rsidRPr="00BB5CB7">
        <w:rPr>
          <w:rFonts w:ascii="Times New Roman" w:hAnsi="Times New Roman" w:cs="Times New Roman"/>
          <w:b w:val="0"/>
          <w:bCs w:val="0"/>
        </w:rPr>
        <w:t>звещени</w:t>
      </w:r>
      <w:r w:rsidRPr="00BB5CB7">
        <w:rPr>
          <w:rFonts w:ascii="Times New Roman" w:hAnsi="Times New Roman" w:cs="Times New Roman"/>
          <w:b w:val="0"/>
          <w:bCs w:val="0"/>
        </w:rPr>
        <w:t>е</w:t>
      </w:r>
      <w:r w:rsidR="00291ECC" w:rsidRPr="00BB5CB7">
        <w:rPr>
          <w:rFonts w:ascii="Times New Roman" w:hAnsi="Times New Roman" w:cs="Times New Roman"/>
          <w:b w:val="0"/>
          <w:bCs w:val="0"/>
        </w:rPr>
        <w:t xml:space="preserve"> </w:t>
      </w:r>
      <w:r w:rsidR="00B95A22" w:rsidRPr="00BB5CB7">
        <w:rPr>
          <w:rFonts w:ascii="Times New Roman" w:hAnsi="Times New Roman" w:cs="Times New Roman"/>
          <w:b w:val="0"/>
          <w:bCs w:val="0"/>
        </w:rPr>
        <w:t xml:space="preserve">о </w:t>
      </w:r>
      <w:r w:rsidR="00291ECC" w:rsidRPr="00BB5CB7">
        <w:rPr>
          <w:rFonts w:ascii="Times New Roman" w:hAnsi="Times New Roman" w:cs="Times New Roman"/>
          <w:b w:val="0"/>
          <w:bCs w:val="0"/>
        </w:rPr>
        <w:t>закупке и настоящ</w:t>
      </w:r>
      <w:r w:rsidRPr="00BB5CB7">
        <w:rPr>
          <w:rFonts w:ascii="Times New Roman" w:hAnsi="Times New Roman" w:cs="Times New Roman"/>
          <w:b w:val="0"/>
          <w:bCs w:val="0"/>
        </w:rPr>
        <w:t>ая</w:t>
      </w:r>
      <w:r w:rsidR="00291ECC" w:rsidRPr="00BB5CB7">
        <w:rPr>
          <w:rFonts w:ascii="Times New Roman" w:hAnsi="Times New Roman" w:cs="Times New Roman"/>
          <w:b w:val="0"/>
          <w:bCs w:val="0"/>
        </w:rPr>
        <w:t xml:space="preserve"> документаци</w:t>
      </w:r>
      <w:r w:rsidRPr="00BB5CB7">
        <w:rPr>
          <w:rFonts w:ascii="Times New Roman" w:hAnsi="Times New Roman" w:cs="Times New Roman"/>
          <w:b w:val="0"/>
          <w:bCs w:val="0"/>
        </w:rPr>
        <w:t>я</w:t>
      </w:r>
      <w:r w:rsidR="00291ECC" w:rsidRPr="00BB5CB7">
        <w:rPr>
          <w:rFonts w:ascii="Times New Roman" w:hAnsi="Times New Roman" w:cs="Times New Roman"/>
          <w:b w:val="0"/>
          <w:bCs w:val="0"/>
        </w:rPr>
        <w:t xml:space="preserve"> о закупке</w:t>
      </w:r>
      <w:r w:rsidR="003A11B6" w:rsidRPr="00BB5CB7">
        <w:rPr>
          <w:rFonts w:ascii="Times New Roman" w:hAnsi="Times New Roman" w:cs="Times New Roman"/>
          <w:b w:val="0"/>
          <w:bCs w:val="0"/>
        </w:rPr>
        <w:t>,</w:t>
      </w:r>
      <w:r w:rsidRPr="00BB5CB7">
        <w:rPr>
          <w:rFonts w:ascii="Times New Roman" w:hAnsi="Times New Roman" w:cs="Times New Roman"/>
          <w:b w:val="0"/>
          <w:bCs w:val="0"/>
        </w:rPr>
        <w:t xml:space="preserve"> размещенные </w:t>
      </w:r>
      <w:r w:rsidR="003B126D" w:rsidRPr="00BB5CB7">
        <w:rPr>
          <w:rFonts w:ascii="Times New Roman" w:hAnsi="Times New Roman" w:cs="Times New Roman"/>
          <w:b w:val="0"/>
          <w:bCs w:val="0"/>
        </w:rPr>
        <w:t>Организатором</w:t>
      </w:r>
      <w:r w:rsidR="00291ECC" w:rsidRPr="00BB5CB7">
        <w:rPr>
          <w:rFonts w:ascii="Times New Roman" w:hAnsi="Times New Roman" w:cs="Times New Roman"/>
          <w:b w:val="0"/>
          <w:bCs w:val="0"/>
        </w:rPr>
        <w:t xml:space="preserve"> в Единой </w:t>
      </w:r>
      <w:r w:rsidR="00634D7C" w:rsidRPr="00BB5CB7">
        <w:rPr>
          <w:rFonts w:ascii="Times New Roman" w:hAnsi="Times New Roman" w:cs="Times New Roman"/>
          <w:b w:val="0"/>
          <w:bCs w:val="0"/>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B5CB7">
        <w:rPr>
          <w:rFonts w:ascii="Times New Roman" w:hAnsi="Times New Roman" w:cs="Times New Roman"/>
          <w:b w:val="0"/>
          <w:bCs w:val="0"/>
        </w:rPr>
        <w:t xml:space="preserve">, являются офертой </w:t>
      </w:r>
      <w:r w:rsidR="003B126D" w:rsidRPr="00BB5CB7">
        <w:rPr>
          <w:rFonts w:ascii="Times New Roman" w:hAnsi="Times New Roman" w:cs="Times New Roman"/>
          <w:b w:val="0"/>
          <w:bCs w:val="0"/>
        </w:rPr>
        <w:t xml:space="preserve">Организатора </w:t>
      </w:r>
      <w:r w:rsidR="00291ECC" w:rsidRPr="00BB5CB7">
        <w:rPr>
          <w:rFonts w:ascii="Times New Roman" w:hAnsi="Times New Roman" w:cs="Times New Roman"/>
          <w:b w:val="0"/>
          <w:bCs w:val="0"/>
        </w:rPr>
        <w:t xml:space="preserve">и должны рассматриваться </w:t>
      </w:r>
      <w:r w:rsidR="003A11B6" w:rsidRPr="00BB5CB7">
        <w:rPr>
          <w:rFonts w:ascii="Times New Roman" w:hAnsi="Times New Roman" w:cs="Times New Roman"/>
          <w:b w:val="0"/>
          <w:bCs w:val="0"/>
        </w:rPr>
        <w:t>у</w:t>
      </w:r>
      <w:r w:rsidR="00291ECC" w:rsidRPr="00BB5CB7">
        <w:rPr>
          <w:rFonts w:ascii="Times New Roman" w:hAnsi="Times New Roman" w:cs="Times New Roman"/>
          <w:b w:val="0"/>
          <w:bCs w:val="0"/>
        </w:rPr>
        <w:t xml:space="preserve">частниками </w:t>
      </w:r>
      <w:r w:rsidRPr="00BB5CB7">
        <w:rPr>
          <w:rFonts w:ascii="Times New Roman" w:hAnsi="Times New Roman" w:cs="Times New Roman"/>
          <w:b w:val="0"/>
          <w:bCs w:val="0"/>
        </w:rPr>
        <w:t>закупки</w:t>
      </w:r>
      <w:r w:rsidR="00291ECC" w:rsidRPr="00BB5CB7">
        <w:rPr>
          <w:rFonts w:ascii="Times New Roman" w:hAnsi="Times New Roman" w:cs="Times New Roman"/>
          <w:b w:val="0"/>
          <w:bCs w:val="0"/>
        </w:rPr>
        <w:t xml:space="preserve"> в соответствии с этим в течение срока, определенного для проведения </w:t>
      </w:r>
      <w:r w:rsidRPr="00BB5CB7">
        <w:rPr>
          <w:rFonts w:ascii="Times New Roman" w:hAnsi="Times New Roman" w:cs="Times New Roman"/>
          <w:b w:val="0"/>
          <w:bCs w:val="0"/>
        </w:rPr>
        <w:t>закупки</w:t>
      </w:r>
      <w:r w:rsidR="00291ECC" w:rsidRPr="00BB5CB7">
        <w:rPr>
          <w:rFonts w:ascii="Times New Roman" w:hAnsi="Times New Roman" w:cs="Times New Roman"/>
          <w:b w:val="0"/>
          <w:bCs w:val="0"/>
        </w:rPr>
        <w:t>.</w:t>
      </w:r>
    </w:p>
    <w:p w14:paraId="78DF7F48" w14:textId="77777777" w:rsidR="00C5705A" w:rsidRPr="00BB5CB7" w:rsidRDefault="00C5705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Организатором на сайте Организатора 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534D7E" w:rsidRPr="00BB5CB7">
        <w:rPr>
          <w:rFonts w:ascii="Times New Roman" w:hAnsi="Times New Roman" w:cs="Times New Roman"/>
          <w:b w:val="0"/>
        </w:rPr>
        <w:t xml:space="preserve"> </w:t>
      </w:r>
    </w:p>
    <w:p w14:paraId="3122D65B" w14:textId="77777777" w:rsidR="003A11B6" w:rsidRPr="00BB5CB7" w:rsidRDefault="005140DF"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r w:rsidR="003A11B6" w:rsidRPr="00BB5CB7">
        <w:rPr>
          <w:rFonts w:ascii="Times New Roman" w:hAnsi="Times New Roman" w:cs="Times New Roman"/>
          <w:b w:val="0"/>
          <w:bCs w:val="0"/>
        </w:rPr>
        <w:t>.</w:t>
      </w:r>
    </w:p>
    <w:p w14:paraId="20863BCD" w14:textId="77777777" w:rsidR="003A11B6" w:rsidRPr="00BB5CB7" w:rsidRDefault="003A11B6"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Во всем, что не урегулировано извещением о закупке и настоящей документацией о закупке, стороны руководствуются законодательством Российской Федерации, Положением о закупке.</w:t>
      </w:r>
    </w:p>
    <w:p w14:paraId="58B0D9AC" w14:textId="77777777" w:rsidR="008B6BAF" w:rsidRPr="00BB5CB7" w:rsidRDefault="008B6BAF"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Если в отношении сторон соглашений, заключаемых по результатам закупки, действуют также иные специальные нормативные правовые акты, настоящая документация о закупке и заявки участников закупки, признанных победителями, будут считаться приоритетными по отношению к диспозитивным нормам указанных актов</w:t>
      </w:r>
      <w:r w:rsidR="00A723EF" w:rsidRPr="00BB5CB7">
        <w:rPr>
          <w:rFonts w:ascii="Times New Roman" w:hAnsi="Times New Roman" w:cs="Times New Roman"/>
          <w:b w:val="0"/>
          <w:bCs w:val="0"/>
        </w:rPr>
        <w:t>.</w:t>
      </w:r>
    </w:p>
    <w:p w14:paraId="139B9027" w14:textId="77777777" w:rsidR="00B32937" w:rsidRPr="00BB5CB7" w:rsidRDefault="00A723EF"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51F5D486" w14:textId="77777777" w:rsidR="007633E7" w:rsidRPr="00BB5CB7" w:rsidRDefault="007633E7" w:rsidP="001C43B6">
      <w:pPr>
        <w:pStyle w:val="21"/>
        <w:keepNext w:val="0"/>
        <w:numPr>
          <w:ilvl w:val="1"/>
          <w:numId w:val="1"/>
        </w:numPr>
        <w:spacing w:after="0"/>
        <w:ind w:left="0" w:firstLine="567"/>
        <w:jc w:val="both"/>
        <w:rPr>
          <w:sz w:val="24"/>
          <w:szCs w:val="24"/>
        </w:rPr>
      </w:pPr>
      <w:bookmarkStart w:id="11" w:name="_Toc123405453"/>
      <w:bookmarkStart w:id="12" w:name="_Toc89457603"/>
      <w:r w:rsidRPr="00BB5CB7">
        <w:rPr>
          <w:sz w:val="24"/>
          <w:szCs w:val="24"/>
        </w:rPr>
        <w:t>Заказчик</w:t>
      </w:r>
      <w:r w:rsidR="003F6191" w:rsidRPr="00BB5CB7">
        <w:rPr>
          <w:sz w:val="24"/>
          <w:szCs w:val="24"/>
        </w:rPr>
        <w:t>, предмет и условия проведения закупки</w:t>
      </w:r>
      <w:bookmarkEnd w:id="11"/>
      <w:r w:rsidRPr="00BB5CB7">
        <w:rPr>
          <w:sz w:val="24"/>
          <w:szCs w:val="24"/>
        </w:rPr>
        <w:t>.</w:t>
      </w:r>
      <w:bookmarkEnd w:id="12"/>
    </w:p>
    <w:p w14:paraId="5EE706E6" w14:textId="77777777" w:rsidR="007633E7"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BB5CB7">
        <w:rPr>
          <w:rFonts w:ascii="Times New Roman" w:hAnsi="Times New Roman" w:cs="Times New Roman"/>
          <w:b w:val="0"/>
          <w:bCs w:val="0"/>
        </w:rPr>
        <w:lastRenderedPageBreak/>
        <w:t>Заказчик, указанный в пункт</w:t>
      </w:r>
      <w:r w:rsidR="000705B7" w:rsidRPr="00BB5CB7">
        <w:rPr>
          <w:rFonts w:ascii="Times New Roman" w:hAnsi="Times New Roman" w:cs="Times New Roman"/>
          <w:b w:val="0"/>
          <w:bCs w:val="0"/>
        </w:rPr>
        <w:t>е</w:t>
      </w:r>
      <w:r w:rsidR="0057121E" w:rsidRPr="00BB5CB7">
        <w:rPr>
          <w:rFonts w:ascii="Times New Roman" w:hAnsi="Times New Roman" w:cs="Times New Roman"/>
          <w:b w:val="0"/>
          <w:bCs w:val="0"/>
        </w:rPr>
        <w:t xml:space="preserve"> </w:t>
      </w:r>
      <w:r w:rsidR="003B126D" w:rsidRPr="00BB5CB7">
        <w:rPr>
          <w:rFonts w:ascii="Times New Roman" w:hAnsi="Times New Roman" w:cs="Times New Roman"/>
          <w:b w:val="0"/>
          <w:bCs w:val="0"/>
        </w:rPr>
        <w:fldChar w:fldCharType="begin"/>
      </w:r>
      <w:r w:rsidR="003B126D" w:rsidRPr="00BB5CB7">
        <w:rPr>
          <w:rFonts w:ascii="Times New Roman" w:hAnsi="Times New Roman" w:cs="Times New Roman"/>
          <w:b w:val="0"/>
          <w:bCs w:val="0"/>
        </w:rPr>
        <w:instrText xml:space="preserve"> REF _Ref62126622 \r \h </w:instrText>
      </w:r>
      <w:r w:rsidR="003B7972" w:rsidRPr="00BB5CB7">
        <w:rPr>
          <w:rFonts w:ascii="Times New Roman" w:hAnsi="Times New Roman" w:cs="Times New Roman"/>
          <w:b w:val="0"/>
          <w:bCs w:val="0"/>
        </w:rPr>
        <w:instrText xml:space="preserve"> \* MERGEFORMAT </w:instrText>
      </w:r>
      <w:r w:rsidR="003B126D" w:rsidRPr="00BB5CB7">
        <w:rPr>
          <w:rFonts w:ascii="Times New Roman" w:hAnsi="Times New Roman" w:cs="Times New Roman"/>
          <w:b w:val="0"/>
          <w:bCs w:val="0"/>
        </w:rPr>
      </w:r>
      <w:r w:rsidR="003B126D"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w:t>
      </w:r>
      <w:r w:rsidR="003B126D" w:rsidRPr="00BB5CB7">
        <w:rPr>
          <w:rFonts w:ascii="Times New Roman" w:hAnsi="Times New Roman" w:cs="Times New Roman"/>
          <w:b w:val="0"/>
          <w:bCs w:val="0"/>
        </w:rPr>
        <w:fldChar w:fldCharType="end"/>
      </w:r>
      <w:r w:rsidR="0057121E" w:rsidRPr="00BB5CB7">
        <w:rPr>
          <w:rFonts w:ascii="Times New Roman" w:hAnsi="Times New Roman" w:cs="Times New Roman"/>
          <w:b w:val="0"/>
          <w:bCs w:val="0"/>
        </w:rPr>
        <w:t xml:space="preserve"> части II</w:t>
      </w:r>
      <w:r w:rsidRPr="00BB5CB7">
        <w:rPr>
          <w:rFonts w:ascii="Times New Roman" w:hAnsi="Times New Roman" w:cs="Times New Roman"/>
          <w:b w:val="0"/>
          <w:bCs w:val="0"/>
        </w:rPr>
        <w:t xml:space="preserve"> «ИНФОРМАЦИОННАЯ КАРТА</w:t>
      </w:r>
      <w:r w:rsidR="0057121E" w:rsidRPr="00BB5CB7">
        <w:rPr>
          <w:rFonts w:ascii="Times New Roman" w:hAnsi="Times New Roman" w:cs="Times New Roman"/>
          <w:b w:val="0"/>
          <w:bCs w:val="0"/>
        </w:rPr>
        <w:t xml:space="preserve"> ЗАКУПКИ</w:t>
      </w:r>
      <w:r w:rsidRPr="00BB5CB7">
        <w:rPr>
          <w:rFonts w:ascii="Times New Roman" w:hAnsi="Times New Roman" w:cs="Times New Roman"/>
          <w:b w:val="0"/>
          <w:bCs w:val="0"/>
        </w:rPr>
        <w:t xml:space="preserve">» настоящей документации </w:t>
      </w:r>
      <w:r w:rsidR="003F6191" w:rsidRPr="00BB5CB7">
        <w:rPr>
          <w:rFonts w:ascii="Times New Roman" w:hAnsi="Times New Roman" w:cs="Times New Roman"/>
          <w:b w:val="0"/>
          <w:bCs w:val="0"/>
        </w:rPr>
        <w:t xml:space="preserve">о закупке </w:t>
      </w:r>
      <w:r w:rsidRPr="00BB5CB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B5CB7">
        <w:rPr>
          <w:rFonts w:ascii="Times New Roman" w:hAnsi="Times New Roman" w:cs="Times New Roman"/>
          <w:b w:val="0"/>
          <w:bCs w:val="0"/>
        </w:rPr>
        <w:t xml:space="preserve"> о закупке</w:t>
      </w:r>
      <w:r w:rsidRPr="00BB5CB7">
        <w:rPr>
          <w:rFonts w:ascii="Times New Roman" w:hAnsi="Times New Roman" w:cs="Times New Roman"/>
          <w:b w:val="0"/>
          <w:bCs w:val="0"/>
        </w:rPr>
        <w:t xml:space="preserve">, если рядом с такой ссылкой не указано иного), проводит </w:t>
      </w:r>
      <w:r w:rsidR="0057121E" w:rsidRPr="00BB5CB7">
        <w:rPr>
          <w:rFonts w:ascii="Times New Roman" w:hAnsi="Times New Roman" w:cs="Times New Roman"/>
          <w:b w:val="0"/>
          <w:bCs w:val="0"/>
        </w:rPr>
        <w:t>закупку</w:t>
      </w:r>
      <w:r w:rsidRPr="00BB5CB7">
        <w:rPr>
          <w:rFonts w:ascii="Times New Roman" w:hAnsi="Times New Roman" w:cs="Times New Roman"/>
          <w:b w:val="0"/>
          <w:bCs w:val="0"/>
        </w:rPr>
        <w:t>, предмет и условия которо</w:t>
      </w:r>
      <w:r w:rsidR="0057121E" w:rsidRPr="00BB5CB7">
        <w:rPr>
          <w:rFonts w:ascii="Times New Roman" w:hAnsi="Times New Roman" w:cs="Times New Roman"/>
          <w:b w:val="0"/>
          <w:bCs w:val="0"/>
        </w:rPr>
        <w:t>й</w:t>
      </w:r>
      <w:r w:rsidRPr="00BB5CB7">
        <w:rPr>
          <w:rFonts w:ascii="Times New Roman" w:hAnsi="Times New Roman" w:cs="Times New Roman"/>
          <w:b w:val="0"/>
          <w:bCs w:val="0"/>
        </w:rPr>
        <w:t xml:space="preserve"> указаны в </w:t>
      </w:r>
      <w:r w:rsidR="00C5423B" w:rsidRPr="00BB5CB7">
        <w:rPr>
          <w:rFonts w:ascii="Times New Roman" w:hAnsi="Times New Roman" w:cs="Times New Roman"/>
          <w:b w:val="0"/>
          <w:bCs w:val="0"/>
        </w:rPr>
        <w:t xml:space="preserve">пункте </w:t>
      </w:r>
      <w:r w:rsidR="00C5423B" w:rsidRPr="00BB5CB7">
        <w:rPr>
          <w:rFonts w:ascii="Times New Roman" w:hAnsi="Times New Roman" w:cs="Times New Roman"/>
          <w:b w:val="0"/>
          <w:bCs w:val="0"/>
        </w:rPr>
        <w:fldChar w:fldCharType="begin"/>
      </w:r>
      <w:r w:rsidR="00C5423B" w:rsidRPr="00BB5CB7">
        <w:rPr>
          <w:rFonts w:ascii="Times New Roman" w:hAnsi="Times New Roman" w:cs="Times New Roman"/>
          <w:b w:val="0"/>
          <w:bCs w:val="0"/>
        </w:rPr>
        <w:instrText xml:space="preserve"> REF _Ref62139774 \r \h </w:instrText>
      </w:r>
      <w:r w:rsidR="003B7972" w:rsidRPr="00BB5CB7">
        <w:rPr>
          <w:rFonts w:ascii="Times New Roman" w:hAnsi="Times New Roman" w:cs="Times New Roman"/>
          <w:b w:val="0"/>
          <w:bCs w:val="0"/>
        </w:rPr>
        <w:instrText xml:space="preserve"> \* MERGEFORMAT </w:instrText>
      </w:r>
      <w:r w:rsidR="00C5423B" w:rsidRPr="00BB5CB7">
        <w:rPr>
          <w:rFonts w:ascii="Times New Roman" w:hAnsi="Times New Roman" w:cs="Times New Roman"/>
          <w:b w:val="0"/>
          <w:bCs w:val="0"/>
        </w:rPr>
      </w:r>
      <w:r w:rsidR="00C5423B"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3</w:t>
      </w:r>
      <w:r w:rsidR="00C5423B" w:rsidRPr="00BB5CB7">
        <w:rPr>
          <w:rFonts w:ascii="Times New Roman" w:hAnsi="Times New Roman" w:cs="Times New Roman"/>
          <w:b w:val="0"/>
          <w:bCs w:val="0"/>
        </w:rPr>
        <w:fldChar w:fldCharType="end"/>
      </w:r>
      <w:r w:rsidR="00C5423B" w:rsidRPr="00BB5CB7">
        <w:rPr>
          <w:rFonts w:ascii="Times New Roman" w:hAnsi="Times New Roman" w:cs="Times New Roman"/>
          <w:b w:val="0"/>
          <w:bCs w:val="0"/>
        </w:rPr>
        <w:t xml:space="preserve"> </w:t>
      </w:r>
      <w:r w:rsidR="0057121E" w:rsidRPr="00BB5CB7">
        <w:rPr>
          <w:rFonts w:ascii="Times New Roman" w:hAnsi="Times New Roman" w:cs="Times New Roman"/>
          <w:b w:val="0"/>
          <w:bCs w:val="0"/>
        </w:rPr>
        <w:t>части II</w:t>
      </w:r>
      <w:r w:rsidRPr="00BB5CB7">
        <w:rPr>
          <w:rFonts w:ascii="Times New Roman" w:hAnsi="Times New Roman" w:cs="Times New Roman"/>
          <w:b w:val="0"/>
          <w:bCs w:val="0"/>
        </w:rPr>
        <w:t xml:space="preserve"> «ИНФОРМАЦИОННАЯ КАРТА</w:t>
      </w:r>
      <w:r w:rsidR="0057121E" w:rsidRPr="00BB5CB7">
        <w:rPr>
          <w:rFonts w:ascii="Times New Roman" w:hAnsi="Times New Roman" w:cs="Times New Roman"/>
          <w:b w:val="0"/>
          <w:bCs w:val="0"/>
        </w:rPr>
        <w:t xml:space="preserve"> ЗАКУПКИ</w:t>
      </w:r>
      <w:r w:rsidRPr="00BB5CB7">
        <w:rPr>
          <w:rFonts w:ascii="Times New Roman" w:hAnsi="Times New Roman" w:cs="Times New Roman"/>
          <w:b w:val="0"/>
          <w:bCs w:val="0"/>
        </w:rPr>
        <w:t xml:space="preserve">», в соответствии с процедурами, условиями и положениями </w:t>
      </w:r>
      <w:r w:rsidR="0057121E" w:rsidRPr="00BB5CB7">
        <w:rPr>
          <w:rFonts w:ascii="Times New Roman" w:hAnsi="Times New Roman" w:cs="Times New Roman"/>
          <w:b w:val="0"/>
          <w:bCs w:val="0"/>
        </w:rPr>
        <w:t>настоящей</w:t>
      </w:r>
      <w:r w:rsidRPr="00BB5CB7">
        <w:rPr>
          <w:rFonts w:ascii="Times New Roman" w:hAnsi="Times New Roman" w:cs="Times New Roman"/>
          <w:b w:val="0"/>
          <w:bCs w:val="0"/>
        </w:rPr>
        <w:t xml:space="preserve"> документации</w:t>
      </w:r>
      <w:r w:rsidR="0057121E" w:rsidRPr="00BB5CB7">
        <w:rPr>
          <w:rFonts w:ascii="Times New Roman" w:hAnsi="Times New Roman" w:cs="Times New Roman"/>
          <w:b w:val="0"/>
          <w:bCs w:val="0"/>
        </w:rPr>
        <w:t xml:space="preserve"> о закупке</w:t>
      </w:r>
      <w:r w:rsidRPr="00BB5CB7">
        <w:rPr>
          <w:rFonts w:ascii="Times New Roman" w:hAnsi="Times New Roman" w:cs="Times New Roman"/>
          <w:b w:val="0"/>
          <w:bCs w:val="0"/>
        </w:rPr>
        <w:t>.</w:t>
      </w:r>
      <w:bookmarkEnd w:id="13"/>
    </w:p>
    <w:p w14:paraId="600086CF" w14:textId="77777777" w:rsidR="00BB31B1" w:rsidRPr="00BB5CB7" w:rsidRDefault="00BB31B1" w:rsidP="001C43B6">
      <w:pPr>
        <w:pStyle w:val="32"/>
        <w:keepNext w:val="0"/>
        <w:numPr>
          <w:ilvl w:val="2"/>
          <w:numId w:val="1"/>
        </w:numPr>
        <w:spacing w:before="0" w:after="0"/>
        <w:ind w:left="0" w:firstLine="567"/>
        <w:rPr>
          <w:rFonts w:ascii="Times New Roman" w:hAnsi="Times New Roman" w:cs="Times New Roman"/>
          <w:b w:val="0"/>
          <w:bCs w:val="0"/>
        </w:rPr>
      </w:pPr>
      <w:bookmarkStart w:id="14" w:name="_Ref62200875"/>
      <w:r w:rsidRPr="00BB5CB7">
        <w:rPr>
          <w:rFonts w:ascii="Times New Roman" w:hAnsi="Times New Roman" w:cs="Times New Roman"/>
          <w:b w:val="0"/>
          <w:bCs w:val="0"/>
        </w:rPr>
        <w:t>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w:t>
      </w:r>
      <w:bookmarkEnd w:id="14"/>
      <w:r w:rsidRPr="00BB5CB7">
        <w:rPr>
          <w:rFonts w:ascii="Times New Roman" w:hAnsi="Times New Roman" w:cs="Times New Roman"/>
          <w:b w:val="0"/>
          <w:bCs w:val="0"/>
        </w:rPr>
        <w:t xml:space="preserve"> </w:t>
      </w:r>
    </w:p>
    <w:p w14:paraId="0F40AA90" w14:textId="77777777" w:rsidR="00DE2033" w:rsidRPr="00BB5CB7" w:rsidRDefault="00DE2033" w:rsidP="001C43B6">
      <w:pPr>
        <w:pStyle w:val="32"/>
        <w:keepNext w:val="0"/>
        <w:numPr>
          <w:ilvl w:val="2"/>
          <w:numId w:val="1"/>
        </w:numPr>
        <w:spacing w:before="0" w:after="0"/>
        <w:ind w:left="0" w:firstLine="567"/>
        <w:rPr>
          <w:rFonts w:ascii="Times New Roman" w:hAnsi="Times New Roman" w:cs="Times New Roman"/>
          <w:b w:val="0"/>
          <w:bCs w:val="0"/>
        </w:rPr>
      </w:pPr>
      <w:bookmarkStart w:id="15" w:name="_Ref62126762"/>
      <w:r w:rsidRPr="00BB5CB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B5CB7">
        <w:rPr>
          <w:rFonts w:ascii="Times New Roman" w:hAnsi="Times New Roman" w:cs="Times New Roman"/>
          <w:b w:val="0"/>
          <w:bCs w:val="0"/>
        </w:rPr>
        <w:t xml:space="preserve">пункте </w:t>
      </w:r>
      <w:r w:rsidR="003B126D" w:rsidRPr="00BB5CB7">
        <w:rPr>
          <w:rFonts w:ascii="Times New Roman" w:hAnsi="Times New Roman" w:cs="Times New Roman"/>
          <w:b w:val="0"/>
          <w:bCs w:val="0"/>
        </w:rPr>
        <w:fldChar w:fldCharType="begin"/>
      </w:r>
      <w:r w:rsidR="003B126D" w:rsidRPr="00BB5CB7">
        <w:rPr>
          <w:rFonts w:ascii="Times New Roman" w:hAnsi="Times New Roman" w:cs="Times New Roman"/>
          <w:b w:val="0"/>
          <w:bCs w:val="0"/>
        </w:rPr>
        <w:instrText xml:space="preserve"> REF _Ref62126642 \r \h </w:instrText>
      </w:r>
      <w:r w:rsidR="003B7972" w:rsidRPr="00BB5CB7">
        <w:rPr>
          <w:rFonts w:ascii="Times New Roman" w:hAnsi="Times New Roman" w:cs="Times New Roman"/>
          <w:b w:val="0"/>
          <w:bCs w:val="0"/>
        </w:rPr>
        <w:instrText xml:space="preserve"> \* MERGEFORMAT </w:instrText>
      </w:r>
      <w:r w:rsidR="003B126D" w:rsidRPr="00BB5CB7">
        <w:rPr>
          <w:rFonts w:ascii="Times New Roman" w:hAnsi="Times New Roman" w:cs="Times New Roman"/>
          <w:b w:val="0"/>
          <w:bCs w:val="0"/>
        </w:rPr>
      </w:r>
      <w:r w:rsidR="003B126D"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2</w:t>
      </w:r>
      <w:r w:rsidR="003B126D" w:rsidRPr="00BB5CB7">
        <w:rPr>
          <w:rFonts w:ascii="Times New Roman" w:hAnsi="Times New Roman" w:cs="Times New Roman"/>
          <w:b w:val="0"/>
          <w:bCs w:val="0"/>
        </w:rPr>
        <w:fldChar w:fldCharType="end"/>
      </w:r>
      <w:r w:rsidR="00890B07" w:rsidRPr="00BB5CB7">
        <w:rPr>
          <w:rFonts w:ascii="Times New Roman" w:hAnsi="Times New Roman" w:cs="Times New Roman"/>
          <w:b w:val="0"/>
          <w:bCs w:val="0"/>
        </w:rPr>
        <w:t xml:space="preserve"> </w:t>
      </w:r>
      <w:r w:rsidRPr="00BB5CB7">
        <w:rPr>
          <w:rFonts w:ascii="Times New Roman" w:hAnsi="Times New Roman" w:cs="Times New Roman"/>
          <w:b w:val="0"/>
          <w:bCs w:val="0"/>
        </w:rPr>
        <w:t>части II «ИНФОРМАЦИОННАЯ КАРТА ЗАКУПКИ».</w:t>
      </w:r>
      <w:r w:rsidRPr="00BB5CB7">
        <w:t xml:space="preserve"> </w:t>
      </w:r>
      <w:r w:rsidRPr="00BB5CB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15"/>
    </w:p>
    <w:p w14:paraId="3EDC175A" w14:textId="77777777" w:rsidR="007633E7" w:rsidRPr="00BB5CB7" w:rsidRDefault="007633E7" w:rsidP="004A2D79">
      <w:pPr>
        <w:pStyle w:val="21"/>
        <w:numPr>
          <w:ilvl w:val="1"/>
          <w:numId w:val="1"/>
        </w:numPr>
        <w:spacing w:after="0"/>
        <w:ind w:left="0" w:firstLine="567"/>
        <w:jc w:val="left"/>
        <w:rPr>
          <w:sz w:val="24"/>
          <w:szCs w:val="24"/>
        </w:rPr>
      </w:pPr>
      <w:bookmarkStart w:id="16" w:name="_Toc123405455"/>
      <w:bookmarkStart w:id="17" w:name="_Toc89457604"/>
      <w:r w:rsidRPr="00BB5CB7">
        <w:rPr>
          <w:sz w:val="24"/>
          <w:szCs w:val="24"/>
        </w:rPr>
        <w:t xml:space="preserve">Начальная (максимальная) цена </w:t>
      </w:r>
      <w:bookmarkEnd w:id="16"/>
      <w:r w:rsidR="00B634DC" w:rsidRPr="00BB5CB7">
        <w:rPr>
          <w:sz w:val="24"/>
          <w:szCs w:val="24"/>
        </w:rPr>
        <w:t>Соглашения</w:t>
      </w:r>
      <w:r w:rsidRPr="00BB5CB7">
        <w:rPr>
          <w:sz w:val="24"/>
          <w:szCs w:val="24"/>
        </w:rPr>
        <w:t xml:space="preserve"> </w:t>
      </w:r>
      <w:r w:rsidR="00B634DC" w:rsidRPr="00BB5CB7">
        <w:rPr>
          <w:sz w:val="24"/>
          <w:szCs w:val="24"/>
        </w:rPr>
        <w:t>(договора)</w:t>
      </w:r>
      <w:bookmarkEnd w:id="17"/>
    </w:p>
    <w:p w14:paraId="1C78A4A6" w14:textId="77777777" w:rsidR="007D608D" w:rsidRPr="00BB5CB7" w:rsidRDefault="007D608D" w:rsidP="001C43B6">
      <w:pPr>
        <w:pStyle w:val="32"/>
        <w:numPr>
          <w:ilvl w:val="2"/>
          <w:numId w:val="1"/>
        </w:numPr>
        <w:spacing w:before="0" w:after="0"/>
        <w:ind w:left="0" w:firstLine="567"/>
        <w:rPr>
          <w:rFonts w:ascii="Times New Roman" w:hAnsi="Times New Roman" w:cs="Times New Roman"/>
          <w:b w:val="0"/>
          <w:bCs w:val="0"/>
        </w:rPr>
      </w:pPr>
      <w:bookmarkStart w:id="18" w:name="_Ref62127353"/>
      <w:r w:rsidRPr="00BB5CB7">
        <w:rPr>
          <w:rFonts w:ascii="Times New Roman" w:hAnsi="Times New Roman" w:cs="Times New Roman"/>
          <w:b w:val="0"/>
          <w:bCs w:val="0"/>
        </w:rPr>
        <w:t>Конкурентный предварительный отбор проводится без ограничений по размеру</w:t>
      </w:r>
      <w:r w:rsidR="00B634DC" w:rsidRPr="00BB5CB7">
        <w:rPr>
          <w:rFonts w:ascii="Times New Roman" w:hAnsi="Times New Roman" w:cs="Times New Roman"/>
          <w:b w:val="0"/>
          <w:bCs w:val="0"/>
        </w:rPr>
        <w:t xml:space="preserve"> начальной (максимальной) цены Соглашения</w:t>
      </w:r>
      <w:r w:rsidR="007A0E66" w:rsidRPr="00BB5CB7">
        <w:rPr>
          <w:rFonts w:ascii="Times New Roman" w:hAnsi="Times New Roman" w:cs="Times New Roman"/>
          <w:b w:val="0"/>
          <w:bCs w:val="0"/>
        </w:rPr>
        <w:t xml:space="preserve"> (пункт </w:t>
      </w:r>
      <w:r w:rsidR="007A0E66" w:rsidRPr="00BB5CB7">
        <w:rPr>
          <w:rFonts w:ascii="Times New Roman" w:hAnsi="Times New Roman" w:cs="Times New Roman"/>
          <w:b w:val="0"/>
          <w:bCs w:val="0"/>
        </w:rPr>
        <w:fldChar w:fldCharType="begin"/>
      </w:r>
      <w:r w:rsidR="007A0E66" w:rsidRPr="00BB5CB7">
        <w:rPr>
          <w:rFonts w:ascii="Times New Roman" w:hAnsi="Times New Roman" w:cs="Times New Roman"/>
          <w:b w:val="0"/>
          <w:bCs w:val="0"/>
        </w:rPr>
        <w:instrText xml:space="preserve"> REF _Ref62134884 \r \h </w:instrText>
      </w:r>
      <w:r w:rsidR="008A7013" w:rsidRPr="00BB5CB7">
        <w:rPr>
          <w:rFonts w:ascii="Times New Roman" w:hAnsi="Times New Roman" w:cs="Times New Roman"/>
          <w:b w:val="0"/>
          <w:bCs w:val="0"/>
        </w:rPr>
        <w:instrText xml:space="preserve"> \* MERGEFORMAT </w:instrText>
      </w:r>
      <w:r w:rsidR="007A0E66" w:rsidRPr="00BB5CB7">
        <w:rPr>
          <w:rFonts w:ascii="Times New Roman" w:hAnsi="Times New Roman" w:cs="Times New Roman"/>
          <w:b w:val="0"/>
          <w:bCs w:val="0"/>
        </w:rPr>
      </w:r>
      <w:r w:rsidR="007A0E66"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13</w:t>
      </w:r>
      <w:r w:rsidR="007A0E66" w:rsidRPr="00BB5CB7">
        <w:rPr>
          <w:rFonts w:ascii="Times New Roman" w:hAnsi="Times New Roman" w:cs="Times New Roman"/>
          <w:b w:val="0"/>
          <w:bCs w:val="0"/>
        </w:rPr>
        <w:fldChar w:fldCharType="end"/>
      </w:r>
      <w:r w:rsidR="007A0E66" w:rsidRPr="00BB5CB7">
        <w:rPr>
          <w:rFonts w:ascii="Times New Roman" w:hAnsi="Times New Roman" w:cs="Times New Roman"/>
          <w:b w:val="0"/>
          <w:bCs w:val="0"/>
        </w:rPr>
        <w:t xml:space="preserve"> части II «ИНФОРМАЦИОННАЯ КАРТА ЗАКУПКИ»)</w:t>
      </w:r>
      <w:r w:rsidRPr="00BB5CB7">
        <w:rPr>
          <w:rFonts w:ascii="Times New Roman" w:hAnsi="Times New Roman" w:cs="Times New Roman"/>
          <w:b w:val="0"/>
          <w:bCs w:val="0"/>
        </w:rPr>
        <w:t>.</w:t>
      </w:r>
      <w:bookmarkEnd w:id="18"/>
      <w:r w:rsidR="00F76EA1" w:rsidRPr="00BB5CB7">
        <w:rPr>
          <w:rFonts w:ascii="Times New Roman" w:hAnsi="Times New Roman" w:cs="Times New Roman"/>
          <w:b w:val="0"/>
          <w:bCs w:val="0"/>
        </w:rPr>
        <w:t xml:space="preserve"> </w:t>
      </w:r>
      <w:r w:rsidR="00F76EA1" w:rsidRPr="00BB5CB7">
        <w:rPr>
          <w:rFonts w:ascii="Times New Roman" w:hAnsi="Times New Roman" w:cs="Times New Roman"/>
          <w:b w:val="0"/>
        </w:rPr>
        <w:t>Обоснование начальной (максимальной) цены не требуется для этого способа закупки.</w:t>
      </w:r>
    </w:p>
    <w:p w14:paraId="5B513CAF" w14:textId="77777777" w:rsidR="0003284D" w:rsidRPr="00BB5CB7" w:rsidRDefault="0003284D" w:rsidP="001C43B6">
      <w:pPr>
        <w:spacing w:after="0"/>
        <w:ind w:firstLine="1418"/>
      </w:pPr>
      <w:r w:rsidRPr="00BB5CB7">
        <w:t xml:space="preserve">Цена </w:t>
      </w:r>
      <w:r w:rsidR="008816FC" w:rsidRPr="00BB5CB7">
        <w:t xml:space="preserve">договора </w:t>
      </w:r>
      <w:r w:rsidRPr="00BB5CB7">
        <w:t xml:space="preserve">определяется по результатам проведения запроса цен по результатам конкурентного предварительного отбора в порядке, установленном пунктом </w:t>
      </w:r>
      <w:r w:rsidR="007A0E66" w:rsidRPr="00BB5CB7">
        <w:fldChar w:fldCharType="begin"/>
      </w:r>
      <w:r w:rsidR="007A0E66" w:rsidRPr="00BB5CB7">
        <w:instrText xml:space="preserve"> REF _Ref62201171 \r \h </w:instrText>
      </w:r>
      <w:r w:rsidR="008A7013" w:rsidRPr="00BB5CB7">
        <w:instrText xml:space="preserve"> \* MERGEFORMAT </w:instrText>
      </w:r>
      <w:r w:rsidR="007A0E66" w:rsidRPr="00BB5CB7">
        <w:fldChar w:fldCharType="separate"/>
      </w:r>
      <w:r w:rsidR="00BB5CB7" w:rsidRPr="00BB5CB7">
        <w:t>7</w:t>
      </w:r>
      <w:r w:rsidR="007A0E66" w:rsidRPr="00BB5CB7">
        <w:fldChar w:fldCharType="end"/>
      </w:r>
      <w:r w:rsidR="007A0E66" w:rsidRPr="00BB5CB7">
        <w:t xml:space="preserve"> </w:t>
      </w:r>
      <w:r w:rsidRPr="00BB5CB7">
        <w:t>настоящей части документации.</w:t>
      </w:r>
      <w:r w:rsidR="00F76EA1" w:rsidRPr="00BB5CB7">
        <w:t xml:space="preserve"> В рамках проведения каждой конкретной конкурентной закупки также будет дано Обоснование начальной (максимальной) цены конкурентной закупки по результатам конкурентного предварительного отбора.</w:t>
      </w:r>
    </w:p>
    <w:p w14:paraId="5691F13F" w14:textId="77777777" w:rsidR="007633E7" w:rsidRPr="00BB5CB7" w:rsidRDefault="007633E7" w:rsidP="001C43B6">
      <w:pPr>
        <w:pStyle w:val="21"/>
        <w:keepNext w:val="0"/>
        <w:numPr>
          <w:ilvl w:val="1"/>
          <w:numId w:val="1"/>
        </w:numPr>
        <w:spacing w:after="0"/>
        <w:ind w:left="0" w:firstLine="567"/>
        <w:jc w:val="left"/>
        <w:rPr>
          <w:sz w:val="24"/>
          <w:szCs w:val="24"/>
        </w:rPr>
      </w:pPr>
      <w:bookmarkStart w:id="19" w:name="_Toc123405457"/>
      <w:bookmarkStart w:id="20" w:name="_Ref62127422"/>
      <w:bookmarkStart w:id="21" w:name="_Ref62135632"/>
      <w:bookmarkStart w:id="22" w:name="_Toc89457605"/>
      <w:r w:rsidRPr="00BB5CB7">
        <w:rPr>
          <w:sz w:val="24"/>
          <w:szCs w:val="24"/>
        </w:rPr>
        <w:t xml:space="preserve">Требования к </w:t>
      </w:r>
      <w:bookmarkEnd w:id="19"/>
      <w:r w:rsidRPr="00BB5CB7">
        <w:rPr>
          <w:sz w:val="24"/>
          <w:szCs w:val="24"/>
        </w:rPr>
        <w:t>участникам закупки</w:t>
      </w:r>
      <w:bookmarkEnd w:id="20"/>
      <w:bookmarkEnd w:id="21"/>
      <w:bookmarkEnd w:id="22"/>
      <w:r w:rsidR="0012427C" w:rsidRPr="00BB5CB7">
        <w:rPr>
          <w:sz w:val="24"/>
          <w:szCs w:val="24"/>
          <w:lang w:val="en-US"/>
        </w:rPr>
        <w:t xml:space="preserve"> </w:t>
      </w:r>
    </w:p>
    <w:p w14:paraId="37E0D867" w14:textId="77777777" w:rsidR="00404215" w:rsidRPr="00BB5CB7" w:rsidRDefault="008F5432" w:rsidP="00404215">
      <w:pPr>
        <w:pStyle w:val="32"/>
        <w:keepNext w:val="0"/>
        <w:numPr>
          <w:ilvl w:val="2"/>
          <w:numId w:val="1"/>
        </w:numPr>
        <w:tabs>
          <w:tab w:val="left" w:pos="1418"/>
        </w:tabs>
        <w:spacing w:before="0" w:after="0"/>
        <w:ind w:left="0" w:firstLine="567"/>
        <w:rPr>
          <w:rFonts w:ascii="Times New Roman" w:hAnsi="Times New Roman" w:cs="Times New Roman"/>
          <w:b w:val="0"/>
          <w:bCs w:val="0"/>
        </w:rPr>
      </w:pPr>
      <w:bookmarkStart w:id="23" w:name="_Ref2007048"/>
      <w:r w:rsidRPr="00BB5CB7">
        <w:rPr>
          <w:rFonts w:ascii="Times New Roman" w:hAnsi="Times New Roman" w:cs="Times New Roman"/>
          <w:b w:val="0"/>
          <w:bCs w:val="0"/>
        </w:rPr>
        <w:t>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23"/>
    </w:p>
    <w:p w14:paraId="47DAAB14" w14:textId="77777777" w:rsidR="007633E7" w:rsidRPr="00BB5CB7" w:rsidRDefault="007633E7" w:rsidP="00404215">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B5CB7">
        <w:rPr>
          <w:rFonts w:ascii="Times New Roman" w:hAnsi="Times New Roman" w:cs="Times New Roman"/>
          <w:b w:val="0"/>
          <w:bCs w:val="0"/>
        </w:rPr>
        <w:t>требованиями действующего законодательства.</w:t>
      </w:r>
    </w:p>
    <w:p w14:paraId="2AE1F8EE" w14:textId="77777777" w:rsidR="007633E7"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bookmarkStart w:id="24" w:name="_Ref166312025"/>
      <w:r w:rsidRPr="00BB5CB7">
        <w:rPr>
          <w:rFonts w:ascii="Times New Roman" w:hAnsi="Times New Roman" w:cs="Times New Roman"/>
          <w:b w:val="0"/>
          <w:bCs w:val="0"/>
        </w:rPr>
        <w:t xml:space="preserve">Участник </w:t>
      </w:r>
      <w:r w:rsidRPr="00BB5CB7">
        <w:rPr>
          <w:rFonts w:ascii="Times New Roman" w:hAnsi="Times New Roman" w:cs="Times New Roman"/>
          <w:b w:val="0"/>
        </w:rPr>
        <w:t xml:space="preserve">закупки </w:t>
      </w:r>
      <w:r w:rsidRPr="00BB5CB7">
        <w:rPr>
          <w:rFonts w:ascii="Times New Roman" w:hAnsi="Times New Roman" w:cs="Times New Roman"/>
          <w:b w:val="0"/>
          <w:bCs w:val="0"/>
        </w:rPr>
        <w:t xml:space="preserve">для того, чтобы принять участие в </w:t>
      </w:r>
      <w:r w:rsidR="00F62CF9"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должен удовлетворять требованиям, установленным </w:t>
      </w:r>
      <w:r w:rsidR="0006345E" w:rsidRPr="00BB5CB7">
        <w:rPr>
          <w:rFonts w:ascii="Times New Roman" w:hAnsi="Times New Roman" w:cs="Times New Roman"/>
          <w:b w:val="0"/>
          <w:bCs w:val="0"/>
        </w:rPr>
        <w:t xml:space="preserve">в </w:t>
      </w:r>
      <w:r w:rsidRPr="00BB5CB7">
        <w:rPr>
          <w:rFonts w:ascii="Times New Roman" w:hAnsi="Times New Roman" w:cs="Times New Roman"/>
          <w:b w:val="0"/>
          <w:bCs w:val="0"/>
        </w:rPr>
        <w:t xml:space="preserve">пункте </w:t>
      </w:r>
      <w:r w:rsidR="007C6DED" w:rsidRPr="00BB5CB7">
        <w:rPr>
          <w:rFonts w:ascii="Times New Roman" w:hAnsi="Times New Roman" w:cs="Times New Roman"/>
          <w:b w:val="0"/>
          <w:bCs w:val="0"/>
        </w:rPr>
        <w:fldChar w:fldCharType="begin"/>
      </w:r>
      <w:r w:rsidR="007C6DED" w:rsidRPr="00BB5CB7">
        <w:rPr>
          <w:rFonts w:ascii="Times New Roman" w:hAnsi="Times New Roman" w:cs="Times New Roman"/>
          <w:b w:val="0"/>
          <w:bCs w:val="0"/>
        </w:rPr>
        <w:instrText xml:space="preserve"> REF _Ref62126672 \r \h </w:instrText>
      </w:r>
      <w:r w:rsidR="003B7972" w:rsidRPr="00BB5CB7">
        <w:rPr>
          <w:rFonts w:ascii="Times New Roman" w:hAnsi="Times New Roman" w:cs="Times New Roman"/>
          <w:b w:val="0"/>
          <w:bCs w:val="0"/>
        </w:rPr>
        <w:instrText xml:space="preserve"> \* MERGEFORMAT </w:instrText>
      </w:r>
      <w:r w:rsidR="007C6DED" w:rsidRPr="00BB5CB7">
        <w:rPr>
          <w:rFonts w:ascii="Times New Roman" w:hAnsi="Times New Roman" w:cs="Times New Roman"/>
          <w:b w:val="0"/>
          <w:bCs w:val="0"/>
        </w:rPr>
      </w:r>
      <w:r w:rsidR="007C6DED"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7</w:t>
      </w:r>
      <w:r w:rsidR="007C6DED"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II «ИНФОРМАЦИОННАЯ КАРТА </w:t>
      </w:r>
      <w:r w:rsidR="0006345E" w:rsidRPr="00BB5CB7">
        <w:rPr>
          <w:rFonts w:ascii="Times New Roman" w:hAnsi="Times New Roman" w:cs="Times New Roman"/>
          <w:b w:val="0"/>
          <w:bCs w:val="0"/>
        </w:rPr>
        <w:t>ЗАКУПКИ</w:t>
      </w:r>
      <w:r w:rsidRPr="00BB5CB7">
        <w:rPr>
          <w:rFonts w:ascii="Times New Roman" w:hAnsi="Times New Roman" w:cs="Times New Roman"/>
          <w:b w:val="0"/>
          <w:bCs w:val="0"/>
        </w:rPr>
        <w:t>».</w:t>
      </w:r>
      <w:bookmarkEnd w:id="24"/>
      <w:r w:rsidR="00CF1286" w:rsidRPr="00BB5CB7">
        <w:rPr>
          <w:rFonts w:ascii="Times New Roman" w:hAnsi="Times New Roman" w:cs="Times New Roman"/>
          <w:b w:val="0"/>
          <w:bCs w:val="0"/>
        </w:rPr>
        <w:t xml:space="preserve"> </w:t>
      </w:r>
    </w:p>
    <w:p w14:paraId="3A17940F" w14:textId="77777777" w:rsidR="00536F50" w:rsidRPr="00BB5CB7" w:rsidRDefault="00536F50" w:rsidP="001C43B6">
      <w:pPr>
        <w:pStyle w:val="32"/>
        <w:keepNext w:val="0"/>
        <w:numPr>
          <w:ilvl w:val="2"/>
          <w:numId w:val="1"/>
        </w:numPr>
        <w:spacing w:before="0" w:after="0"/>
        <w:ind w:left="0" w:firstLine="567"/>
        <w:rPr>
          <w:rFonts w:ascii="Times New Roman" w:hAnsi="Times New Roman" w:cs="Times New Roman"/>
          <w:b w:val="0"/>
        </w:rPr>
      </w:pPr>
      <w:bookmarkStart w:id="25" w:name="_Ref62127486"/>
      <w:r w:rsidRPr="00BB5CB7">
        <w:rPr>
          <w:rFonts w:ascii="Times New Roman" w:hAnsi="Times New Roman" w:cs="Times New Roman"/>
          <w:b w:val="0"/>
        </w:rPr>
        <w:t>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w:t>
      </w:r>
      <w:r w:rsidR="00B95A22" w:rsidRPr="00BB5CB7">
        <w:rPr>
          <w:rFonts w:ascii="Times New Roman" w:hAnsi="Times New Roman" w:cs="Times New Roman"/>
          <w:b w:val="0"/>
        </w:rPr>
        <w:t xml:space="preserve"> № </w:t>
      </w:r>
      <w:r w:rsidRPr="00BB5CB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w:t>
      </w:r>
      <w:r w:rsidR="007C6DED" w:rsidRPr="00BB5CB7">
        <w:rPr>
          <w:rFonts w:ascii="Times New Roman" w:hAnsi="Times New Roman" w:cs="Times New Roman"/>
          <w:b w:val="0"/>
        </w:rPr>
        <w:t>Организатором</w:t>
      </w:r>
      <w:r w:rsidRPr="00BB5CB7">
        <w:rPr>
          <w:rFonts w:ascii="Times New Roman" w:hAnsi="Times New Roman" w:cs="Times New Roman"/>
          <w:b w:val="0"/>
        </w:rPr>
        <w:t xml:space="preserve">, в пункте </w:t>
      </w:r>
      <w:r w:rsidR="007C6DED" w:rsidRPr="00BB5CB7">
        <w:rPr>
          <w:rFonts w:ascii="Times New Roman" w:hAnsi="Times New Roman" w:cs="Times New Roman"/>
          <w:b w:val="0"/>
        </w:rPr>
        <w:fldChar w:fldCharType="begin"/>
      </w:r>
      <w:r w:rsidR="007C6DED" w:rsidRPr="00BB5CB7">
        <w:rPr>
          <w:rFonts w:ascii="Times New Roman" w:hAnsi="Times New Roman" w:cs="Times New Roman"/>
          <w:b w:val="0"/>
        </w:rPr>
        <w:instrText xml:space="preserve"> REF _Ref62127461 \r \h </w:instrText>
      </w:r>
      <w:r w:rsidR="003B7972" w:rsidRPr="00BB5CB7">
        <w:rPr>
          <w:rFonts w:ascii="Times New Roman" w:hAnsi="Times New Roman" w:cs="Times New Roman"/>
          <w:b w:val="0"/>
        </w:rPr>
        <w:instrText xml:space="preserve"> \* MERGEFORMAT </w:instrText>
      </w:r>
      <w:r w:rsidR="007C6DED" w:rsidRPr="00BB5CB7">
        <w:rPr>
          <w:rFonts w:ascii="Times New Roman" w:hAnsi="Times New Roman" w:cs="Times New Roman"/>
          <w:b w:val="0"/>
        </w:rPr>
      </w:r>
      <w:r w:rsidR="007C6DED" w:rsidRPr="00BB5CB7">
        <w:rPr>
          <w:rFonts w:ascii="Times New Roman" w:hAnsi="Times New Roman" w:cs="Times New Roman"/>
          <w:b w:val="0"/>
        </w:rPr>
        <w:fldChar w:fldCharType="separate"/>
      </w:r>
      <w:r w:rsidR="00BB5CB7" w:rsidRPr="00BB5CB7">
        <w:rPr>
          <w:rFonts w:ascii="Times New Roman" w:hAnsi="Times New Roman" w:cs="Times New Roman"/>
          <w:b w:val="0"/>
        </w:rPr>
        <w:t>9</w:t>
      </w:r>
      <w:r w:rsidR="007C6DED" w:rsidRPr="00BB5CB7">
        <w:rPr>
          <w:rFonts w:ascii="Times New Roman" w:hAnsi="Times New Roman" w:cs="Times New Roman"/>
          <w:b w:val="0"/>
        </w:rPr>
        <w:fldChar w:fldCharType="end"/>
      </w:r>
      <w:r w:rsidRPr="00BB5CB7">
        <w:rPr>
          <w:rFonts w:ascii="Times New Roman" w:hAnsi="Times New Roman" w:cs="Times New Roman"/>
          <w:b w:val="0"/>
        </w:rPr>
        <w:t xml:space="preserve"> </w:t>
      </w:r>
      <w:r w:rsidR="007C6DED" w:rsidRPr="00BB5CB7">
        <w:rPr>
          <w:rFonts w:ascii="Times New Roman" w:hAnsi="Times New Roman" w:cs="Times New Roman"/>
          <w:b w:val="0"/>
        </w:rPr>
        <w:t xml:space="preserve"> </w:t>
      </w:r>
      <w:r w:rsidRPr="00BB5CB7">
        <w:rPr>
          <w:rFonts w:ascii="Times New Roman" w:hAnsi="Times New Roman" w:cs="Times New Roman"/>
          <w:b w:val="0"/>
        </w:rPr>
        <w:t>части II «ИНФОРМАЦИОННАЯ КАРТА ЗАКУПКИ».</w:t>
      </w:r>
      <w:bookmarkEnd w:id="25"/>
    </w:p>
    <w:p w14:paraId="3597D5DF" w14:textId="77777777" w:rsidR="00ED149E" w:rsidRPr="00BB5CB7" w:rsidRDefault="00422A4A" w:rsidP="001C43B6">
      <w:pPr>
        <w:pStyle w:val="32"/>
        <w:keepNext w:val="0"/>
        <w:numPr>
          <w:ilvl w:val="2"/>
          <w:numId w:val="1"/>
        </w:numPr>
        <w:spacing w:before="0" w:after="0"/>
        <w:ind w:left="0" w:firstLine="567"/>
        <w:rPr>
          <w:rFonts w:ascii="Times New Roman" w:hAnsi="Times New Roman" w:cs="Times New Roman"/>
          <w:b w:val="0"/>
        </w:rPr>
      </w:pPr>
      <w:r w:rsidRPr="00BB5CB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B5CB7">
        <w:rPr>
          <w:rFonts w:ascii="Times New Roman" w:hAnsi="Times New Roman" w:cs="Times New Roman"/>
          <w:b w:val="0"/>
        </w:rPr>
        <w:t xml:space="preserve"> в части требований, не подлежащи</w:t>
      </w:r>
      <w:r w:rsidR="00EC7711" w:rsidRPr="00BB5CB7">
        <w:rPr>
          <w:rFonts w:ascii="Times New Roman" w:hAnsi="Times New Roman" w:cs="Times New Roman"/>
          <w:b w:val="0"/>
        </w:rPr>
        <w:t>х</w:t>
      </w:r>
      <w:r w:rsidR="00ED149E" w:rsidRPr="00BB5CB7">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w:t>
      </w:r>
      <w:r w:rsidR="00855A1F" w:rsidRPr="00BB5CB7">
        <w:rPr>
          <w:rFonts w:ascii="Times New Roman" w:hAnsi="Times New Roman" w:cs="Times New Roman"/>
          <w:b w:val="0"/>
        </w:rPr>
        <w:t xml:space="preserve"> ликвидации</w:t>
      </w:r>
      <w:r w:rsidR="00ED149E" w:rsidRPr="00BB5CB7">
        <w:rPr>
          <w:rFonts w:ascii="Times New Roman" w:hAnsi="Times New Roman" w:cs="Times New Roman"/>
          <w:b w:val="0"/>
        </w:rPr>
        <w:t>, отсутствия в реестр</w:t>
      </w:r>
      <w:r w:rsidR="00B95A22" w:rsidRPr="00BB5CB7">
        <w:rPr>
          <w:rFonts w:ascii="Times New Roman" w:hAnsi="Times New Roman" w:cs="Times New Roman"/>
          <w:b w:val="0"/>
        </w:rPr>
        <w:t xml:space="preserve">е недобросовестных поставщиков </w:t>
      </w:r>
      <w:r w:rsidR="00ED149E" w:rsidRPr="00BB5CB7">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BB5CB7">
        <w:rPr>
          <w:rFonts w:ascii="Times New Roman" w:hAnsi="Times New Roman" w:cs="Times New Roman"/>
          <w:b w:val="0"/>
        </w:rPr>
        <w:t xml:space="preserve">(например, наличие лицензий и иных специальных разрешительных документов) </w:t>
      </w:r>
      <w:r w:rsidR="00ED149E" w:rsidRPr="00BB5CB7">
        <w:rPr>
          <w:rFonts w:ascii="Times New Roman" w:hAnsi="Times New Roman" w:cs="Times New Roman"/>
          <w:b w:val="0"/>
        </w:rPr>
        <w:t xml:space="preserve">соответствие установленным в </w:t>
      </w:r>
      <w:r w:rsidR="00ED149E" w:rsidRPr="00BB5CB7">
        <w:rPr>
          <w:rFonts w:ascii="Times New Roman" w:hAnsi="Times New Roman" w:cs="Times New Roman"/>
          <w:b w:val="0"/>
        </w:rPr>
        <w:lastRenderedPageBreak/>
        <w:t>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B5CB7">
        <w:rPr>
          <w:rFonts w:ascii="Times New Roman" w:hAnsi="Times New Roman" w:cs="Times New Roman"/>
          <w:b w:val="0"/>
        </w:rPr>
        <w:t>.</w:t>
      </w:r>
    </w:p>
    <w:p w14:paraId="1CF49E5C" w14:textId="77777777" w:rsidR="00536F50" w:rsidRPr="00BB5CB7" w:rsidRDefault="00536F50" w:rsidP="001C43B6">
      <w:pPr>
        <w:pStyle w:val="32"/>
        <w:keepNext w:val="0"/>
        <w:numPr>
          <w:ilvl w:val="2"/>
          <w:numId w:val="1"/>
        </w:numPr>
        <w:spacing w:before="0" w:after="0"/>
        <w:ind w:left="0" w:firstLine="567"/>
        <w:rPr>
          <w:rFonts w:ascii="Times New Roman" w:hAnsi="Times New Roman" w:cs="Times New Roman"/>
          <w:b w:val="0"/>
          <w:bCs w:val="0"/>
        </w:rPr>
      </w:pPr>
      <w:bookmarkStart w:id="26" w:name="_Ref535962934"/>
      <w:bookmarkStart w:id="27" w:name="_Ref62132200"/>
      <w:r w:rsidRPr="00BB5CB7">
        <w:rPr>
          <w:rFonts w:ascii="Times New Roman" w:hAnsi="Times New Roman" w:cs="Times New Roman"/>
          <w:b w:val="0"/>
          <w:bCs w:val="0"/>
        </w:rPr>
        <w:t>В случае</w:t>
      </w:r>
      <w:r w:rsidR="00185656" w:rsidRPr="00BB5CB7">
        <w:rPr>
          <w:rFonts w:ascii="Times New Roman" w:hAnsi="Times New Roman" w:cs="Times New Roman"/>
          <w:b w:val="0"/>
          <w:bCs w:val="0"/>
        </w:rPr>
        <w:t xml:space="preserve"> если по результатам </w:t>
      </w:r>
      <w:r w:rsidR="00087AF0" w:rsidRPr="00BB5CB7">
        <w:rPr>
          <w:rFonts w:ascii="Times New Roman" w:hAnsi="Times New Roman" w:cs="Times New Roman"/>
          <w:b w:val="0"/>
          <w:bCs w:val="0"/>
        </w:rPr>
        <w:t xml:space="preserve">конкурентного </w:t>
      </w:r>
      <w:r w:rsidR="00185656" w:rsidRPr="00BB5CB7">
        <w:rPr>
          <w:rFonts w:ascii="Times New Roman" w:hAnsi="Times New Roman" w:cs="Times New Roman"/>
          <w:b w:val="0"/>
          <w:bCs w:val="0"/>
        </w:rPr>
        <w:t xml:space="preserve">предварительного отбора </w:t>
      </w:r>
      <w:r w:rsidR="0033504F" w:rsidRPr="00BB5CB7">
        <w:rPr>
          <w:rFonts w:ascii="Times New Roman" w:hAnsi="Times New Roman" w:cs="Times New Roman"/>
          <w:b w:val="0"/>
          <w:bCs w:val="0"/>
        </w:rPr>
        <w:t>будут проводиться</w:t>
      </w:r>
      <w:r w:rsidR="00185656" w:rsidRPr="00BB5CB7">
        <w:rPr>
          <w:rFonts w:ascii="Times New Roman" w:hAnsi="Times New Roman" w:cs="Times New Roman"/>
          <w:b w:val="0"/>
          <w:bCs w:val="0"/>
        </w:rPr>
        <w:t xml:space="preserve"> запрос</w:t>
      </w:r>
      <w:r w:rsidR="0033504F" w:rsidRPr="00BB5CB7">
        <w:rPr>
          <w:rFonts w:ascii="Times New Roman" w:hAnsi="Times New Roman" w:cs="Times New Roman"/>
          <w:b w:val="0"/>
          <w:bCs w:val="0"/>
        </w:rPr>
        <w:t>ы</w:t>
      </w:r>
      <w:r w:rsidR="00185656" w:rsidRPr="00BB5CB7">
        <w:rPr>
          <w:rFonts w:ascii="Times New Roman" w:hAnsi="Times New Roman" w:cs="Times New Roman"/>
          <w:b w:val="0"/>
          <w:bCs w:val="0"/>
        </w:rPr>
        <w:t xml:space="preserve"> цен на право заключения договоров на</w:t>
      </w:r>
      <w:r w:rsidRPr="00BB5CB7">
        <w:rPr>
          <w:rFonts w:ascii="Times New Roman" w:hAnsi="Times New Roman" w:cs="Times New Roman"/>
          <w:b w:val="0"/>
          <w:bCs w:val="0"/>
        </w:rPr>
        <w:t xml:space="preserve"> проектировани</w:t>
      </w:r>
      <w:r w:rsidR="00185656" w:rsidRPr="00BB5CB7">
        <w:rPr>
          <w:rFonts w:ascii="Times New Roman" w:hAnsi="Times New Roman" w:cs="Times New Roman"/>
          <w:b w:val="0"/>
          <w:bCs w:val="0"/>
        </w:rPr>
        <w:t>е</w:t>
      </w:r>
      <w:r w:rsidRPr="00BB5CB7">
        <w:rPr>
          <w:rFonts w:ascii="Times New Roman" w:hAnsi="Times New Roman" w:cs="Times New Roman"/>
          <w:b w:val="0"/>
          <w:bCs w:val="0"/>
        </w:rPr>
        <w:t>, строительств</w:t>
      </w:r>
      <w:r w:rsidR="00185656" w:rsidRPr="00BB5CB7">
        <w:rPr>
          <w:rFonts w:ascii="Times New Roman" w:hAnsi="Times New Roman" w:cs="Times New Roman"/>
          <w:b w:val="0"/>
          <w:bCs w:val="0"/>
        </w:rPr>
        <w:t>о</w:t>
      </w:r>
      <w:r w:rsidRPr="00BB5CB7">
        <w:rPr>
          <w:rFonts w:ascii="Times New Roman" w:hAnsi="Times New Roman" w:cs="Times New Roman"/>
          <w:b w:val="0"/>
          <w:bCs w:val="0"/>
        </w:rPr>
        <w:t>, модернизаци</w:t>
      </w:r>
      <w:r w:rsidR="00185656" w:rsidRPr="00BB5CB7">
        <w:rPr>
          <w:rFonts w:ascii="Times New Roman" w:hAnsi="Times New Roman" w:cs="Times New Roman"/>
          <w:b w:val="0"/>
          <w:bCs w:val="0"/>
        </w:rPr>
        <w:t>ю</w:t>
      </w:r>
      <w:r w:rsidRPr="00BB5CB7">
        <w:rPr>
          <w:rFonts w:ascii="Times New Roman" w:hAnsi="Times New Roman" w:cs="Times New Roman"/>
          <w:b w:val="0"/>
          <w:bCs w:val="0"/>
        </w:rPr>
        <w:t xml:space="preserve"> и ремонт особо опасных, технически сложных объектов капитального строительства и закупк</w:t>
      </w:r>
      <w:r w:rsidR="00185656" w:rsidRPr="00BB5CB7">
        <w:rPr>
          <w:rFonts w:ascii="Times New Roman" w:hAnsi="Times New Roman" w:cs="Times New Roman"/>
          <w:b w:val="0"/>
          <w:bCs w:val="0"/>
        </w:rPr>
        <w:t>у</w:t>
      </w:r>
      <w:r w:rsidRPr="00BB5CB7">
        <w:rPr>
          <w:rFonts w:ascii="Times New Roman" w:hAnsi="Times New Roman" w:cs="Times New Roman"/>
          <w:b w:val="0"/>
          <w:bCs w:val="0"/>
        </w:rPr>
        <w:t xml:space="preserve"> товаров, работ, услуг, связанных с использованием атомной энергии </w:t>
      </w:r>
      <w:r w:rsidR="002052B0" w:rsidRPr="00BB5CB7">
        <w:rPr>
          <w:rFonts w:ascii="Times New Roman" w:hAnsi="Times New Roman" w:cs="Times New Roman"/>
          <w:b w:val="0"/>
        </w:rPr>
        <w:t>Организатор</w:t>
      </w:r>
      <w:r w:rsidRPr="00BB5CB7">
        <w:rPr>
          <w:rFonts w:ascii="Times New Roman" w:hAnsi="Times New Roman" w:cs="Times New Roman"/>
          <w:b w:val="0"/>
          <w:bCs w:val="0"/>
        </w:rPr>
        <w:t xml:space="preserve">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w:t>
      </w:r>
      <w:r w:rsidR="00D76BA1" w:rsidRPr="00BB5CB7">
        <w:rPr>
          <w:rFonts w:ascii="Times New Roman" w:hAnsi="Times New Roman" w:cs="Times New Roman"/>
          <w:b w:val="0"/>
          <w:bCs w:val="0"/>
        </w:rPr>
        <w:t>закупки</w:t>
      </w:r>
      <w:r w:rsidRPr="00BB5CB7">
        <w:rPr>
          <w:rFonts w:ascii="Times New Roman" w:hAnsi="Times New Roman" w:cs="Times New Roman"/>
          <w:b w:val="0"/>
          <w:bCs w:val="0"/>
        </w:rPr>
        <w:t xml:space="preserve">, и перечень документов, представляемых участниками такой закупки для подтверждения их соответствия указанным требованиям. </w:t>
      </w:r>
      <w:r w:rsidR="00ED3884" w:rsidRPr="00BB5CB7">
        <w:rPr>
          <w:rFonts w:ascii="Times New Roman" w:hAnsi="Times New Roman" w:cs="Times New Roman"/>
          <w:b w:val="0"/>
          <w:bCs w:val="0"/>
        </w:rPr>
        <w:t xml:space="preserve">Информация об установлении таких требований указывается в пункте </w:t>
      </w:r>
      <w:r w:rsidR="000A20D1" w:rsidRPr="00BB5CB7">
        <w:rPr>
          <w:rFonts w:ascii="Times New Roman" w:hAnsi="Times New Roman" w:cs="Times New Roman"/>
          <w:b w:val="0"/>
          <w:bCs w:val="0"/>
        </w:rPr>
        <w:fldChar w:fldCharType="begin"/>
      </w:r>
      <w:r w:rsidR="000A20D1" w:rsidRPr="00BB5CB7">
        <w:rPr>
          <w:rFonts w:ascii="Times New Roman" w:hAnsi="Times New Roman" w:cs="Times New Roman"/>
          <w:b w:val="0"/>
          <w:bCs w:val="0"/>
        </w:rPr>
        <w:instrText xml:space="preserve"> REF _Ref62132216 \r \h </w:instrText>
      </w:r>
      <w:r w:rsidR="003B7972" w:rsidRPr="00BB5CB7">
        <w:rPr>
          <w:rFonts w:ascii="Times New Roman" w:hAnsi="Times New Roman" w:cs="Times New Roman"/>
          <w:b w:val="0"/>
          <w:bCs w:val="0"/>
        </w:rPr>
        <w:instrText xml:space="preserve"> \* MERGEFORMAT </w:instrText>
      </w:r>
      <w:r w:rsidR="000A20D1" w:rsidRPr="00BB5CB7">
        <w:rPr>
          <w:rFonts w:ascii="Times New Roman" w:hAnsi="Times New Roman" w:cs="Times New Roman"/>
          <w:b w:val="0"/>
          <w:bCs w:val="0"/>
        </w:rPr>
      </w:r>
      <w:r w:rsidR="000A20D1"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11</w:t>
      </w:r>
      <w:r w:rsidR="000A20D1" w:rsidRPr="00BB5CB7">
        <w:rPr>
          <w:rFonts w:ascii="Times New Roman" w:hAnsi="Times New Roman" w:cs="Times New Roman"/>
          <w:b w:val="0"/>
          <w:bCs w:val="0"/>
        </w:rPr>
        <w:fldChar w:fldCharType="end"/>
      </w:r>
      <w:r w:rsidR="00ED3884" w:rsidRPr="00BB5CB7">
        <w:rPr>
          <w:rFonts w:ascii="Times New Roman" w:hAnsi="Times New Roman" w:cs="Times New Roman"/>
          <w:b w:val="0"/>
          <w:bCs w:val="0"/>
        </w:rPr>
        <w:t xml:space="preserve"> части II «ИНФОРМАЦИОННАЯ КАРТА ЗАКУПКИ»</w:t>
      </w:r>
      <w:bookmarkEnd w:id="26"/>
      <w:r w:rsidR="000A20D1" w:rsidRPr="00BB5CB7">
        <w:rPr>
          <w:rFonts w:ascii="Times New Roman" w:hAnsi="Times New Roman" w:cs="Times New Roman"/>
          <w:b w:val="0"/>
          <w:bCs w:val="0"/>
        </w:rPr>
        <w:t>.</w:t>
      </w:r>
      <w:bookmarkEnd w:id="27"/>
      <w:r w:rsidR="000A20D1" w:rsidRPr="00BB5CB7">
        <w:rPr>
          <w:rFonts w:ascii="Times New Roman" w:hAnsi="Times New Roman" w:cs="Times New Roman"/>
          <w:b w:val="0"/>
          <w:bCs w:val="0"/>
        </w:rPr>
        <w:t xml:space="preserve"> </w:t>
      </w:r>
    </w:p>
    <w:p w14:paraId="6F6BFACC" w14:textId="77777777" w:rsidR="00404215" w:rsidRPr="00BB5CB7" w:rsidRDefault="00404215" w:rsidP="00404215">
      <w:pPr>
        <w:pStyle w:val="21"/>
        <w:keepNext w:val="0"/>
        <w:numPr>
          <w:ilvl w:val="1"/>
          <w:numId w:val="1"/>
        </w:numPr>
        <w:tabs>
          <w:tab w:val="left" w:pos="1418"/>
        </w:tabs>
        <w:spacing w:after="0"/>
        <w:ind w:hanging="9"/>
        <w:jc w:val="left"/>
        <w:rPr>
          <w:sz w:val="24"/>
          <w:szCs w:val="24"/>
        </w:rPr>
      </w:pPr>
      <w:bookmarkStart w:id="28" w:name="_Toc89457606"/>
      <w:r w:rsidRPr="00BB5CB7">
        <w:rPr>
          <w:sz w:val="24"/>
          <w:szCs w:val="24"/>
        </w:rPr>
        <w:t>Участие в закупке коллективных участников (группы лиц)</w:t>
      </w:r>
      <w:bookmarkEnd w:id="28"/>
    </w:p>
    <w:p w14:paraId="1C8159F9" w14:textId="77777777" w:rsidR="00404215" w:rsidRPr="00BB5CB7" w:rsidRDefault="00404215" w:rsidP="00EF76EC">
      <w:pPr>
        <w:pStyle w:val="afffff4"/>
        <w:numPr>
          <w:ilvl w:val="2"/>
          <w:numId w:val="1"/>
        </w:numPr>
        <w:ind w:left="0" w:firstLine="567"/>
        <w:jc w:val="both"/>
      </w:pPr>
      <w:bookmarkStart w:id="29" w:name="_Ref62132733"/>
      <w:r w:rsidRPr="00BB5CB7">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bookmarkEnd w:id="29"/>
    </w:p>
    <w:p w14:paraId="296574A8" w14:textId="77777777" w:rsidR="00EF76EC" w:rsidRPr="00BB5CB7" w:rsidRDefault="00EF76EC" w:rsidP="00EF76EC">
      <w:pPr>
        <w:ind w:firstLine="1134"/>
      </w:pPr>
      <w:proofErr w:type="gramStart"/>
      <w:r w:rsidRPr="00BB5CB7">
        <w:t>а</w:t>
      </w:r>
      <w:proofErr w:type="gramEnd"/>
      <w:r w:rsidRPr="00BB5CB7">
        <w:t xml:space="preserve">) в соглашении должны быть четко определены права и обязанности сторон как в рамках участия в закупочной процедуре, так и в рамках исполнения </w:t>
      </w:r>
      <w:r w:rsidR="000467FA" w:rsidRPr="00BB5CB7">
        <w:t>С</w:t>
      </w:r>
      <w:r w:rsidR="00B634DC" w:rsidRPr="00BB5CB7">
        <w:t>оглашения (договора)</w:t>
      </w:r>
      <w:r w:rsidRPr="00BB5CB7">
        <w:t>, заключаемого по ее результатам;</w:t>
      </w:r>
    </w:p>
    <w:p w14:paraId="34392AA6" w14:textId="77777777" w:rsidR="00EF76EC" w:rsidRPr="00BB5CB7" w:rsidRDefault="00EF76EC" w:rsidP="00EF76EC">
      <w:pPr>
        <w:ind w:firstLine="1134"/>
      </w:pPr>
      <w:proofErr w:type="gramStart"/>
      <w:r w:rsidRPr="00BB5CB7">
        <w:t>б</w:t>
      </w:r>
      <w:proofErr w:type="gramEnd"/>
      <w:r w:rsidRPr="00BB5CB7">
        <w:t xml:space="preserve">) в соглашении должно быть приведено распределение </w:t>
      </w:r>
      <w:r w:rsidR="005B5DFD" w:rsidRPr="00BB5CB7">
        <w:t>по видам выпол</w:t>
      </w:r>
      <w:r w:rsidR="00036760" w:rsidRPr="00BB5CB7">
        <w:t>няемых</w:t>
      </w:r>
      <w:r w:rsidRPr="00BB5CB7">
        <w:t xml:space="preserve"> работ/услуг/поставок между членами коллективного участника;</w:t>
      </w:r>
    </w:p>
    <w:p w14:paraId="1025DF13" w14:textId="77777777" w:rsidR="00EF76EC" w:rsidRPr="00BB5CB7" w:rsidRDefault="00EF76EC" w:rsidP="00EF76EC">
      <w:pPr>
        <w:ind w:firstLine="1134"/>
      </w:pPr>
      <w:proofErr w:type="gramStart"/>
      <w:r w:rsidRPr="00BB5CB7">
        <w:t>в</w:t>
      </w:r>
      <w:proofErr w:type="gramEnd"/>
      <w:r w:rsidRPr="00BB5CB7">
        <w:t>)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17EB9B4B" w14:textId="77777777" w:rsidR="00EF76EC" w:rsidRPr="00BB5CB7" w:rsidRDefault="00EF76EC" w:rsidP="00EF76EC">
      <w:pPr>
        <w:ind w:firstLine="1134"/>
      </w:pPr>
      <w:proofErr w:type="gramStart"/>
      <w:r w:rsidRPr="00BB5CB7">
        <w:t>г</w:t>
      </w:r>
      <w:proofErr w:type="gramEnd"/>
      <w:r w:rsidRPr="00BB5CB7">
        <w:t xml:space="preserve">)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w:t>
      </w:r>
      <w:r w:rsidR="000467FA" w:rsidRPr="00BB5CB7">
        <w:t>С</w:t>
      </w:r>
      <w:r w:rsidR="00B634DC" w:rsidRPr="00BB5CB7">
        <w:t>оглашения (</w:t>
      </w:r>
      <w:r w:rsidRPr="00BB5CB7">
        <w:t>договора</w:t>
      </w:r>
      <w:r w:rsidR="00B634DC" w:rsidRPr="00BB5CB7">
        <w:t>)</w:t>
      </w:r>
      <w:r w:rsidRPr="00BB5CB7">
        <w:t>;</w:t>
      </w:r>
    </w:p>
    <w:p w14:paraId="44B15959" w14:textId="77777777" w:rsidR="00EF76EC" w:rsidRPr="00BB5CB7" w:rsidRDefault="00EF76EC" w:rsidP="00EF76EC">
      <w:pPr>
        <w:ind w:firstLine="1134"/>
      </w:pPr>
      <w:proofErr w:type="gramStart"/>
      <w:r w:rsidRPr="00BB5CB7">
        <w:t>д</w:t>
      </w:r>
      <w:proofErr w:type="gramEnd"/>
      <w:r w:rsidRPr="00BB5CB7">
        <w:t xml:space="preserve">) соглашением должно быть предусмотрено, что все операции по выполнению </w:t>
      </w:r>
      <w:r w:rsidR="000467FA" w:rsidRPr="00BB5CB7">
        <w:t>С</w:t>
      </w:r>
      <w:r w:rsidR="00B634DC" w:rsidRPr="00BB5CB7">
        <w:t>оглашения (</w:t>
      </w:r>
      <w:r w:rsidRPr="00BB5CB7">
        <w:t>договора</w:t>
      </w:r>
      <w:r w:rsidR="00B634DC" w:rsidRPr="00BB5CB7">
        <w:t>)</w:t>
      </w:r>
      <w:r w:rsidRPr="00BB5CB7">
        <w:t xml:space="preserve">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2BD81A6" w14:textId="77777777" w:rsidR="00EF76EC" w:rsidRPr="00BB5CB7" w:rsidRDefault="00EF76EC" w:rsidP="00EF76EC">
      <w:pPr>
        <w:ind w:firstLine="1134"/>
      </w:pPr>
      <w:proofErr w:type="gramStart"/>
      <w:r w:rsidRPr="00BB5CB7">
        <w:t>е</w:t>
      </w:r>
      <w:proofErr w:type="gramEnd"/>
      <w:r w:rsidRPr="00BB5CB7">
        <w:t xml:space="preserve">) срок действия соглашения должен быть не менее, чем срок действия </w:t>
      </w:r>
      <w:r w:rsidR="000467FA" w:rsidRPr="00BB5CB7">
        <w:t>С</w:t>
      </w:r>
      <w:r w:rsidR="00B634DC" w:rsidRPr="00BB5CB7">
        <w:t>оглашения (</w:t>
      </w:r>
      <w:r w:rsidRPr="00BB5CB7">
        <w:t>договора</w:t>
      </w:r>
      <w:r w:rsidR="00B634DC" w:rsidRPr="00BB5CB7">
        <w:t>)</w:t>
      </w:r>
      <w:r w:rsidRPr="00BB5CB7">
        <w:t>.</w:t>
      </w:r>
    </w:p>
    <w:p w14:paraId="1B23A0BD" w14:textId="77777777" w:rsidR="008968F2" w:rsidRPr="00BB5CB7" w:rsidRDefault="008968F2" w:rsidP="00534D7E">
      <w:pPr>
        <w:ind w:firstLine="1134"/>
      </w:pPr>
      <w:proofErr w:type="gramStart"/>
      <w:r w:rsidRPr="00BB5CB7">
        <w:t>ж</w:t>
      </w:r>
      <w:proofErr w:type="gramEnd"/>
      <w:r w:rsidRPr="00BB5CB7">
        <w:t>) соглашение не должно изменяться без одобрения Организатора и Заказчика.</w:t>
      </w:r>
    </w:p>
    <w:p w14:paraId="40DA278F" w14:textId="77777777" w:rsidR="00404215" w:rsidRPr="00BB5CB7" w:rsidRDefault="00EF76EC" w:rsidP="00EF76EC">
      <w:pPr>
        <w:pStyle w:val="afffff4"/>
        <w:numPr>
          <w:ilvl w:val="2"/>
          <w:numId w:val="1"/>
        </w:numPr>
        <w:tabs>
          <w:tab w:val="left" w:pos="1418"/>
        </w:tabs>
        <w:ind w:left="0" w:firstLine="567"/>
        <w:jc w:val="both"/>
      </w:pPr>
      <w:bookmarkStart w:id="30" w:name="_Ref1662846"/>
      <w:r w:rsidRPr="00BB5CB7">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bookmarkEnd w:id="30"/>
    </w:p>
    <w:p w14:paraId="0C2C7BEF" w14:textId="77777777" w:rsidR="00404215" w:rsidRPr="00BB5CB7" w:rsidRDefault="00404215" w:rsidP="00EF76EC">
      <w:pPr>
        <w:tabs>
          <w:tab w:val="left" w:pos="1418"/>
        </w:tabs>
        <w:ind w:firstLine="1134"/>
      </w:pPr>
      <w:proofErr w:type="gramStart"/>
      <w:r w:rsidRPr="00BB5CB7">
        <w:t>а)</w:t>
      </w:r>
      <w:r w:rsidRPr="00BB5CB7">
        <w:tab/>
      </w:r>
      <w:proofErr w:type="gramEnd"/>
      <w:r w:rsidRPr="00BB5CB7">
        <w:t>заявка должна включать документы, подтверждающие соответствие коллективного участника установленным требованиям;</w:t>
      </w:r>
    </w:p>
    <w:p w14:paraId="219B3147" w14:textId="77777777" w:rsidR="00404215" w:rsidRPr="00BB5CB7" w:rsidRDefault="00404215" w:rsidP="00EF76EC">
      <w:pPr>
        <w:tabs>
          <w:tab w:val="left" w:pos="1418"/>
        </w:tabs>
        <w:ind w:firstLine="1134"/>
      </w:pPr>
      <w:proofErr w:type="gramStart"/>
      <w:r w:rsidRPr="00BB5CB7">
        <w:t>б)</w:t>
      </w:r>
      <w:r w:rsidRPr="00BB5CB7">
        <w:tab/>
      </w:r>
      <w:proofErr w:type="gramEnd"/>
      <w:r w:rsidRPr="00BB5CB7">
        <w:t>заявка подготавливается и подается лидером от своего имени со ссылкой на то, что он представляет интересы коллективного участника;</w:t>
      </w:r>
    </w:p>
    <w:p w14:paraId="59BE4623" w14:textId="77777777" w:rsidR="00404215" w:rsidRPr="00BB5CB7" w:rsidRDefault="00404215" w:rsidP="00EF76EC">
      <w:pPr>
        <w:tabs>
          <w:tab w:val="left" w:pos="1418"/>
        </w:tabs>
        <w:ind w:firstLine="1134"/>
      </w:pPr>
      <w:proofErr w:type="gramStart"/>
      <w:r w:rsidRPr="00BB5CB7">
        <w:t>в)</w:t>
      </w:r>
      <w:r w:rsidRPr="00BB5CB7">
        <w:tab/>
      </w:r>
      <w:proofErr w:type="gramEnd"/>
      <w:r w:rsidRPr="00BB5CB7">
        <w:t>в состав заявки дополнительно включается соглашение между членами коллективного участника.</w:t>
      </w:r>
      <w:r w:rsidR="00EF76EC" w:rsidRPr="00BB5CB7">
        <w:t xml:space="preserve"> </w:t>
      </w:r>
      <w:r w:rsidR="008968F2" w:rsidRPr="00BB5CB7">
        <w:t xml:space="preserve">Соглашение должно удовлетворять требованиям, установленным в п. </w:t>
      </w:r>
      <w:r w:rsidR="00C67200" w:rsidRPr="00BB5CB7">
        <w:fldChar w:fldCharType="begin"/>
      </w:r>
      <w:r w:rsidR="00C67200" w:rsidRPr="00BB5CB7">
        <w:instrText xml:space="preserve"> REF _Ref62132733 \r \h </w:instrText>
      </w:r>
      <w:r w:rsidR="003B7972" w:rsidRPr="00BB5CB7">
        <w:instrText xml:space="preserve"> \* MERGEFORMAT </w:instrText>
      </w:r>
      <w:r w:rsidR="00C67200" w:rsidRPr="00BB5CB7">
        <w:fldChar w:fldCharType="separate"/>
      </w:r>
      <w:r w:rsidR="00BB5CB7" w:rsidRPr="00BB5CB7">
        <w:t>1.5.1</w:t>
      </w:r>
      <w:r w:rsidR="00C67200" w:rsidRPr="00BB5CB7">
        <w:fldChar w:fldCharType="end"/>
      </w:r>
      <w:r w:rsidR="00534D7E" w:rsidRPr="00BB5CB7">
        <w:t>.</w:t>
      </w:r>
    </w:p>
    <w:p w14:paraId="73958248" w14:textId="77777777" w:rsidR="00EF76EC" w:rsidRPr="00BB5CB7" w:rsidRDefault="00EF76EC" w:rsidP="00EF76EC">
      <w:pPr>
        <w:pStyle w:val="32"/>
        <w:keepNext w:val="0"/>
        <w:numPr>
          <w:ilvl w:val="2"/>
          <w:numId w:val="1"/>
        </w:numPr>
        <w:tabs>
          <w:tab w:val="clear" w:pos="454"/>
          <w:tab w:val="left" w:pos="1418"/>
        </w:tabs>
        <w:spacing w:before="0" w:after="0"/>
        <w:ind w:left="0" w:firstLine="567"/>
        <w:rPr>
          <w:rFonts w:ascii="Times New Roman" w:hAnsi="Times New Roman" w:cs="Times New Roman"/>
          <w:b w:val="0"/>
        </w:rPr>
      </w:pPr>
      <w:bookmarkStart w:id="31" w:name="_Ref705344"/>
      <w:r w:rsidRPr="00BB5CB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подлежащих суммированию (</w:t>
      </w:r>
      <w:r w:rsidRPr="00BB5CB7">
        <w:rPr>
          <w:rFonts w:ascii="Times New Roman" w:hAnsi="Times New Roman" w:cs="Times New Roman"/>
          <w:b w:val="0"/>
          <w:bCs w:val="0"/>
        </w:rPr>
        <w:t>пункт</w:t>
      </w:r>
      <w:r w:rsidR="00C62F34" w:rsidRPr="00BB5CB7">
        <w:rPr>
          <w:rFonts w:ascii="Times New Roman" w:hAnsi="Times New Roman" w:cs="Times New Roman"/>
          <w:b w:val="0"/>
          <w:bCs w:val="0"/>
        </w:rPr>
        <w:t>ы</w:t>
      </w:r>
      <w:r w:rsidRPr="00BB5CB7">
        <w:rPr>
          <w:rFonts w:ascii="Times New Roman" w:hAnsi="Times New Roman" w:cs="Times New Roman"/>
          <w:b w:val="0"/>
          <w:bCs w:val="0"/>
        </w:rPr>
        <w:t xml:space="preserve"> </w:t>
      </w:r>
      <w:r w:rsidR="002052B0" w:rsidRPr="00BB5CB7">
        <w:rPr>
          <w:rFonts w:ascii="Times New Roman" w:hAnsi="Times New Roman" w:cs="Times New Roman"/>
          <w:b w:val="0"/>
        </w:rPr>
        <w:fldChar w:fldCharType="begin"/>
      </w:r>
      <w:r w:rsidR="002052B0" w:rsidRPr="00BB5CB7">
        <w:rPr>
          <w:rFonts w:ascii="Times New Roman" w:hAnsi="Times New Roman" w:cs="Times New Roman"/>
          <w:b w:val="0"/>
          <w:bCs w:val="0"/>
        </w:rPr>
        <w:instrText xml:space="preserve"> REF _Ref62126672 \r \h </w:instrText>
      </w:r>
      <w:r w:rsidR="003B7972" w:rsidRPr="00BB5CB7">
        <w:rPr>
          <w:rFonts w:ascii="Times New Roman" w:hAnsi="Times New Roman" w:cs="Times New Roman"/>
          <w:b w:val="0"/>
        </w:rPr>
        <w:instrText xml:space="preserve"> \* MERGEFORMAT </w:instrText>
      </w:r>
      <w:r w:rsidR="002052B0" w:rsidRPr="00BB5CB7">
        <w:rPr>
          <w:rFonts w:ascii="Times New Roman" w:hAnsi="Times New Roman" w:cs="Times New Roman"/>
          <w:b w:val="0"/>
        </w:rPr>
      </w:r>
      <w:r w:rsidR="002052B0" w:rsidRPr="00BB5CB7">
        <w:rPr>
          <w:rFonts w:ascii="Times New Roman" w:hAnsi="Times New Roman" w:cs="Times New Roman"/>
          <w:b w:val="0"/>
        </w:rPr>
        <w:fldChar w:fldCharType="separate"/>
      </w:r>
      <w:r w:rsidR="00BB5CB7" w:rsidRPr="00BB5CB7">
        <w:rPr>
          <w:rFonts w:ascii="Times New Roman" w:hAnsi="Times New Roman" w:cs="Times New Roman"/>
          <w:b w:val="0"/>
          <w:bCs w:val="0"/>
        </w:rPr>
        <w:t>7</w:t>
      </w:r>
      <w:r w:rsidR="002052B0" w:rsidRPr="00BB5CB7">
        <w:rPr>
          <w:rFonts w:ascii="Times New Roman" w:hAnsi="Times New Roman" w:cs="Times New Roman"/>
          <w:b w:val="0"/>
        </w:rPr>
        <w:fldChar w:fldCharType="end"/>
      </w:r>
      <w:r w:rsidRPr="00BB5CB7">
        <w:rPr>
          <w:rFonts w:ascii="Times New Roman" w:hAnsi="Times New Roman" w:cs="Times New Roman"/>
          <w:b w:val="0"/>
          <w:bCs w:val="0"/>
        </w:rPr>
        <w:t xml:space="preserve"> (</w:t>
      </w:r>
      <w:proofErr w:type="spellStart"/>
      <w:r w:rsidRPr="00BB5CB7">
        <w:rPr>
          <w:rFonts w:ascii="Times New Roman" w:hAnsi="Times New Roman" w:cs="Times New Roman"/>
          <w:b w:val="0"/>
          <w:bCs w:val="0"/>
        </w:rPr>
        <w:t>пп</w:t>
      </w:r>
      <w:proofErr w:type="spellEnd"/>
      <w:r w:rsidRPr="00BB5CB7">
        <w:rPr>
          <w:rFonts w:ascii="Times New Roman" w:hAnsi="Times New Roman" w:cs="Times New Roman"/>
          <w:b w:val="0"/>
          <w:bCs w:val="0"/>
        </w:rPr>
        <w:t>.</w:t>
      </w:r>
      <w:r w:rsidR="00036760" w:rsidRPr="00BB5CB7">
        <w:rPr>
          <w:rFonts w:ascii="Times New Roman" w:hAnsi="Times New Roman" w:cs="Times New Roman"/>
          <w:b w:val="0"/>
          <w:bCs w:val="0"/>
        </w:rPr>
        <w:t xml:space="preserve"> </w:t>
      </w:r>
      <w:r w:rsidR="007C05A9" w:rsidRPr="00BB5CB7">
        <w:rPr>
          <w:rFonts w:ascii="Times New Roman" w:hAnsi="Times New Roman" w:cs="Times New Roman"/>
          <w:b w:val="0"/>
          <w:bCs w:val="0"/>
        </w:rPr>
        <w:fldChar w:fldCharType="begin"/>
      </w:r>
      <w:r w:rsidR="007C05A9" w:rsidRPr="00BB5CB7">
        <w:rPr>
          <w:rFonts w:ascii="Times New Roman" w:hAnsi="Times New Roman" w:cs="Times New Roman"/>
          <w:b w:val="0"/>
          <w:bCs w:val="0"/>
        </w:rPr>
        <w:instrText xml:space="preserve"> REF _Ref61977618 \r \h </w:instrText>
      </w:r>
      <w:r w:rsidR="003B7972" w:rsidRPr="00BB5CB7">
        <w:rPr>
          <w:rFonts w:ascii="Times New Roman" w:hAnsi="Times New Roman" w:cs="Times New Roman"/>
          <w:b w:val="0"/>
          <w:bCs w:val="0"/>
        </w:rPr>
        <w:instrText xml:space="preserve"> \* MERGEFORMAT </w:instrText>
      </w:r>
      <w:r w:rsidR="007C05A9" w:rsidRPr="00BB5CB7">
        <w:rPr>
          <w:rFonts w:ascii="Times New Roman" w:hAnsi="Times New Roman" w:cs="Times New Roman"/>
          <w:b w:val="0"/>
          <w:bCs w:val="0"/>
        </w:rPr>
      </w:r>
      <w:r w:rsidR="007C05A9"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а)</w:t>
      </w:r>
      <w:r w:rsidR="007C05A9" w:rsidRPr="00BB5CB7">
        <w:rPr>
          <w:rFonts w:ascii="Times New Roman" w:hAnsi="Times New Roman" w:cs="Times New Roman"/>
          <w:b w:val="0"/>
          <w:bCs w:val="0"/>
        </w:rPr>
        <w:fldChar w:fldCharType="end"/>
      </w:r>
      <w:r w:rsidR="007C05A9" w:rsidRPr="00BB5CB7">
        <w:rPr>
          <w:rFonts w:ascii="Times New Roman" w:hAnsi="Times New Roman" w:cs="Times New Roman"/>
          <w:b w:val="0"/>
          <w:bCs w:val="0"/>
        </w:rPr>
        <w:t xml:space="preserve"> - </w:t>
      </w:r>
      <w:r w:rsidR="007C05A9" w:rsidRPr="00BB5CB7">
        <w:rPr>
          <w:rFonts w:ascii="Times New Roman" w:hAnsi="Times New Roman" w:cs="Times New Roman"/>
          <w:b w:val="0"/>
          <w:bCs w:val="0"/>
        </w:rPr>
        <w:fldChar w:fldCharType="begin"/>
      </w:r>
      <w:r w:rsidR="007C05A9" w:rsidRPr="00BB5CB7">
        <w:rPr>
          <w:rFonts w:ascii="Times New Roman" w:hAnsi="Times New Roman" w:cs="Times New Roman"/>
          <w:b w:val="0"/>
          <w:bCs w:val="0"/>
        </w:rPr>
        <w:instrText xml:space="preserve"> REF _Ref61977634 \r \h </w:instrText>
      </w:r>
      <w:r w:rsidR="003B7972" w:rsidRPr="00BB5CB7">
        <w:rPr>
          <w:rFonts w:ascii="Times New Roman" w:hAnsi="Times New Roman" w:cs="Times New Roman"/>
          <w:b w:val="0"/>
          <w:bCs w:val="0"/>
        </w:rPr>
        <w:instrText xml:space="preserve"> \* MERGEFORMAT </w:instrText>
      </w:r>
      <w:r w:rsidR="007C05A9" w:rsidRPr="00BB5CB7">
        <w:rPr>
          <w:rFonts w:ascii="Times New Roman" w:hAnsi="Times New Roman" w:cs="Times New Roman"/>
          <w:b w:val="0"/>
          <w:bCs w:val="0"/>
        </w:rPr>
      </w:r>
      <w:r w:rsidR="007C05A9"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з)</w:t>
      </w:r>
      <w:r w:rsidR="007C05A9" w:rsidRPr="00BB5CB7">
        <w:rPr>
          <w:rFonts w:ascii="Times New Roman" w:hAnsi="Times New Roman" w:cs="Times New Roman"/>
          <w:b w:val="0"/>
          <w:bCs w:val="0"/>
        </w:rPr>
        <w:fldChar w:fldCharType="end"/>
      </w:r>
      <w:r w:rsidR="00036760" w:rsidRPr="00BB5CB7">
        <w:rPr>
          <w:rFonts w:ascii="Times New Roman" w:hAnsi="Times New Roman" w:cs="Times New Roman"/>
          <w:b w:val="0"/>
          <w:bCs w:val="0"/>
        </w:rPr>
        <w:t>)</w:t>
      </w:r>
      <w:r w:rsidR="00C62F34" w:rsidRPr="00BB5CB7">
        <w:rPr>
          <w:rFonts w:ascii="Times New Roman" w:hAnsi="Times New Roman" w:cs="Times New Roman"/>
          <w:b w:val="0"/>
          <w:bCs w:val="0"/>
        </w:rPr>
        <w:t xml:space="preserve">, </w:t>
      </w:r>
      <w:r w:rsidR="002052B0" w:rsidRPr="00BB5CB7">
        <w:rPr>
          <w:rFonts w:ascii="Times New Roman" w:hAnsi="Times New Roman" w:cs="Times New Roman"/>
          <w:b w:val="0"/>
          <w:bCs w:val="0"/>
        </w:rPr>
        <w:fldChar w:fldCharType="begin"/>
      </w:r>
      <w:r w:rsidR="002052B0" w:rsidRPr="00BB5CB7">
        <w:rPr>
          <w:rFonts w:ascii="Times New Roman" w:hAnsi="Times New Roman" w:cs="Times New Roman"/>
          <w:b w:val="0"/>
          <w:bCs w:val="0"/>
        </w:rPr>
        <w:instrText xml:space="preserve"> REF _Ref62127461 \r \h </w:instrText>
      </w:r>
      <w:r w:rsidR="003B7972" w:rsidRPr="00BB5CB7">
        <w:rPr>
          <w:rFonts w:ascii="Times New Roman" w:hAnsi="Times New Roman" w:cs="Times New Roman"/>
          <w:b w:val="0"/>
          <w:bCs w:val="0"/>
        </w:rPr>
        <w:instrText xml:space="preserve"> \* MERGEFORMAT </w:instrText>
      </w:r>
      <w:r w:rsidR="002052B0" w:rsidRPr="00BB5CB7">
        <w:rPr>
          <w:rFonts w:ascii="Times New Roman" w:hAnsi="Times New Roman" w:cs="Times New Roman"/>
          <w:b w:val="0"/>
          <w:bCs w:val="0"/>
        </w:rPr>
      </w:r>
      <w:r w:rsidR="002052B0"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9</w:t>
      </w:r>
      <w:r w:rsidR="002052B0"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w:t>
      </w:r>
      <w:r w:rsidRPr="00BB5CB7">
        <w:rPr>
          <w:rStyle w:val="15"/>
          <w:rFonts w:ascii="Times New Roman" w:hAnsi="Times New Roman" w:cs="Times New Roman"/>
          <w:bCs/>
          <w:sz w:val="24"/>
          <w:szCs w:val="24"/>
          <w:lang w:val="en-US"/>
        </w:rPr>
        <w:t>I</w:t>
      </w:r>
      <w:r w:rsidR="00C62F34" w:rsidRPr="00BB5CB7">
        <w:rPr>
          <w:rStyle w:val="15"/>
          <w:rFonts w:ascii="Times New Roman" w:hAnsi="Times New Roman" w:cs="Times New Roman"/>
          <w:bCs/>
          <w:sz w:val="24"/>
          <w:szCs w:val="24"/>
          <w:lang w:val="en-US"/>
        </w:rPr>
        <w:t>I</w:t>
      </w:r>
      <w:r w:rsidRPr="00BB5CB7" w:rsidDel="00413E80">
        <w:rPr>
          <w:rFonts w:ascii="Times New Roman" w:hAnsi="Times New Roman" w:cs="Times New Roman"/>
          <w:b w:val="0"/>
          <w:bCs w:val="0"/>
        </w:rPr>
        <w:t xml:space="preserve"> </w:t>
      </w:r>
      <w:r w:rsidRPr="00BB5CB7">
        <w:rPr>
          <w:rFonts w:ascii="Times New Roman" w:hAnsi="Times New Roman" w:cs="Times New Roman"/>
          <w:b w:val="0"/>
          <w:bCs w:val="0"/>
        </w:rPr>
        <w:t>«ИНФОРМАЦИОННАЯ КАРТА ЗАКУПКИ»</w:t>
      </w:r>
      <w:r w:rsidRPr="00BB5CB7">
        <w:rPr>
          <w:rFonts w:ascii="Times New Roman" w:hAnsi="Times New Roman" w:cs="Times New Roman"/>
          <w:b w:val="0"/>
        </w:rPr>
        <w:t xml:space="preserve">). </w:t>
      </w:r>
      <w:r w:rsidR="008B7F2B" w:rsidRPr="00BB5CB7">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w:t>
      </w:r>
      <w:r w:rsidR="008B7F2B" w:rsidRPr="00BB5CB7">
        <w:rPr>
          <w:rFonts w:ascii="Times New Roman" w:hAnsi="Times New Roman" w:cs="Times New Roman"/>
          <w:b w:val="0"/>
        </w:rPr>
        <w:lastRenderedPageBreak/>
        <w:t>правоспособности (например, наличие лицензий и иных специальных разрешительных документов) 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Pr="00BB5CB7">
        <w:rPr>
          <w:rFonts w:ascii="Times New Roman" w:hAnsi="Times New Roman" w:cs="Times New Roman"/>
          <w:b w:val="0"/>
        </w:rPr>
        <w:t>.</w:t>
      </w:r>
      <w:bookmarkEnd w:id="31"/>
    </w:p>
    <w:p w14:paraId="49B3EEA1" w14:textId="77777777" w:rsidR="00C62F34" w:rsidRPr="00BB5CB7" w:rsidRDefault="00C62F34" w:rsidP="00C62F34">
      <w:pPr>
        <w:pStyle w:val="afffff4"/>
        <w:numPr>
          <w:ilvl w:val="2"/>
          <w:numId w:val="1"/>
        </w:numPr>
        <w:tabs>
          <w:tab w:val="clear" w:pos="454"/>
          <w:tab w:val="num" w:pos="1418"/>
        </w:tabs>
        <w:ind w:left="0" w:firstLine="567"/>
        <w:jc w:val="both"/>
      </w:pPr>
      <w:r w:rsidRPr="00BB5CB7">
        <w:t xml:space="preserve">Заявка дополнительно должна включать сведения о распределении </w:t>
      </w:r>
      <w:r w:rsidR="00036760" w:rsidRPr="00BB5CB7">
        <w:t>видов работ</w:t>
      </w:r>
      <w:r w:rsidRPr="00BB5CB7">
        <w:t xml:space="preserve"> по Договору между членами коллективного Участника по установленной в настоящей Документации форме (План распределения </w:t>
      </w:r>
      <w:r w:rsidR="00036760" w:rsidRPr="00BB5CB7">
        <w:t>по видам выполняемых работ</w:t>
      </w:r>
      <w:r w:rsidRPr="00BB5CB7">
        <w:t xml:space="preserve"> по Договору между членами коллективного Участника</w:t>
      </w:r>
      <w:r w:rsidR="000467FA" w:rsidRPr="00BB5CB7">
        <w:t>,</w:t>
      </w:r>
      <w:r w:rsidRPr="00BB5CB7">
        <w:t xml:space="preserve"> част</w:t>
      </w:r>
      <w:r w:rsidR="000467FA" w:rsidRPr="00BB5CB7">
        <w:t>ь</w:t>
      </w:r>
      <w:r w:rsidRPr="00BB5CB7">
        <w:t xml:space="preserve"> III «ОБРАЗЦЫ ФОРМ ДЛЯ ЗАПОЛНЕНИЯ УЧАСТНИКАМИ ЗАКУПКИ»). Указанная форма должна быть подготовлена отдельно по каждому из лотов с указанием номера и названия лота.</w:t>
      </w:r>
    </w:p>
    <w:p w14:paraId="16D674AD" w14:textId="77777777" w:rsidR="00C62F34" w:rsidRPr="00BB5CB7" w:rsidRDefault="00C62F34"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sidRPr="00BB5CB7">
        <w:rPr>
          <w:rFonts w:ascii="Times New Roman" w:hAnsi="Times New Roman" w:cs="Times New Roman"/>
          <w:b w:val="0"/>
        </w:rPr>
        <w:t xml:space="preserve"> </w:t>
      </w:r>
    </w:p>
    <w:p w14:paraId="3C46D0B0" w14:textId="77777777" w:rsidR="00C62F34" w:rsidRPr="00BB5CB7" w:rsidRDefault="00C62F34"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rPr>
        <w:t>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соисполнителем (субподрядчиком) у произвольного числа участников закупки.</w:t>
      </w:r>
    </w:p>
    <w:p w14:paraId="03C0C07D" w14:textId="77777777" w:rsidR="007633E7" w:rsidRPr="00BB5CB7" w:rsidRDefault="007633E7" w:rsidP="001C43B6">
      <w:pPr>
        <w:pStyle w:val="21"/>
        <w:keepNext w:val="0"/>
        <w:numPr>
          <w:ilvl w:val="1"/>
          <w:numId w:val="1"/>
        </w:numPr>
        <w:tabs>
          <w:tab w:val="left" w:pos="1276"/>
        </w:tabs>
        <w:spacing w:after="0"/>
        <w:ind w:left="0" w:firstLine="567"/>
        <w:jc w:val="both"/>
        <w:rPr>
          <w:sz w:val="24"/>
          <w:szCs w:val="24"/>
        </w:rPr>
      </w:pPr>
      <w:bookmarkStart w:id="32" w:name="_Toc123405458"/>
      <w:bookmarkStart w:id="33" w:name="_Toc89457607"/>
      <w:r w:rsidRPr="00BB5CB7">
        <w:rPr>
          <w:sz w:val="24"/>
          <w:szCs w:val="24"/>
        </w:rPr>
        <w:t xml:space="preserve">Привлечение соисполнителей (субподрядчиков) к исполнению </w:t>
      </w:r>
      <w:r w:rsidR="000467FA" w:rsidRPr="00BB5CB7">
        <w:rPr>
          <w:sz w:val="24"/>
          <w:szCs w:val="24"/>
        </w:rPr>
        <w:t>Соглашения (</w:t>
      </w:r>
      <w:r w:rsidRPr="00BB5CB7">
        <w:rPr>
          <w:sz w:val="24"/>
          <w:szCs w:val="24"/>
        </w:rPr>
        <w:t>договора</w:t>
      </w:r>
      <w:bookmarkEnd w:id="32"/>
      <w:r w:rsidR="000467FA" w:rsidRPr="00BB5CB7">
        <w:rPr>
          <w:sz w:val="24"/>
          <w:szCs w:val="24"/>
        </w:rPr>
        <w:t>)</w:t>
      </w:r>
      <w:bookmarkEnd w:id="33"/>
    </w:p>
    <w:p w14:paraId="14A53901" w14:textId="77777777" w:rsidR="00613D27" w:rsidRPr="00BB5CB7" w:rsidRDefault="007633E7" w:rsidP="00613D27">
      <w:pPr>
        <w:pStyle w:val="32"/>
        <w:keepNext w:val="0"/>
        <w:numPr>
          <w:ilvl w:val="2"/>
          <w:numId w:val="1"/>
        </w:numPr>
        <w:tabs>
          <w:tab w:val="clear" w:pos="454"/>
          <w:tab w:val="num" w:pos="596"/>
        </w:tabs>
        <w:spacing w:before="0" w:after="0"/>
        <w:ind w:left="0" w:firstLine="567"/>
        <w:rPr>
          <w:bCs w:val="0"/>
        </w:rPr>
      </w:pPr>
      <w:r w:rsidRPr="00BB5CB7">
        <w:rPr>
          <w:rFonts w:ascii="Times New Roman" w:hAnsi="Times New Roman" w:cs="Times New Roman"/>
          <w:b w:val="0"/>
          <w:bCs w:val="0"/>
        </w:rPr>
        <w:t xml:space="preserve">Участник закупки вправе привлечь к исполнению </w:t>
      </w:r>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 xml:space="preserve">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34" w:name="_Ref354131841"/>
      <w:bookmarkStart w:id="35" w:name="_Ref11495519"/>
      <w:r w:rsidRPr="00BB5CB7">
        <w:rPr>
          <w:rFonts w:ascii="Times New Roman" w:hAnsi="Times New Roman" w:cs="Times New Roman"/>
          <w:b w:val="0"/>
          <w:bCs w:val="0"/>
        </w:rPr>
        <w:t xml:space="preserve">. </w:t>
      </w:r>
      <w:bookmarkStart w:id="36" w:name="_Ref354131847"/>
      <w:bookmarkEnd w:id="34"/>
    </w:p>
    <w:p w14:paraId="21889AAE" w14:textId="77777777" w:rsidR="00C62F34" w:rsidRPr="00BB5CB7" w:rsidRDefault="00C62F34"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bookmarkStart w:id="37" w:name="_Ref705347"/>
      <w:r w:rsidRPr="00BB5CB7">
        <w:rPr>
          <w:rFonts w:ascii="Times New Roman" w:hAnsi="Times New Roman" w:cs="Times New Roman"/>
          <w:b w:val="0"/>
          <w:bCs w:val="0"/>
        </w:rPr>
        <w:t>Участник должен доказать Организатору, что каждый из привлекаемых им соисполнителей</w:t>
      </w:r>
      <w:r w:rsidRPr="00BB5CB7" w:rsidDel="00415230">
        <w:rPr>
          <w:rFonts w:ascii="Times New Roman" w:hAnsi="Times New Roman" w:cs="Times New Roman"/>
          <w:b w:val="0"/>
          <w:bCs w:val="0"/>
        </w:rPr>
        <w:t xml:space="preserve"> </w:t>
      </w:r>
      <w:r w:rsidRPr="00BB5CB7">
        <w:rPr>
          <w:rFonts w:ascii="Times New Roman" w:hAnsi="Times New Roman" w:cs="Times New Roman"/>
          <w:b w:val="0"/>
          <w:bCs w:val="0"/>
        </w:rPr>
        <w:t>(субподрядчиков):</w:t>
      </w:r>
      <w:bookmarkEnd w:id="37"/>
    </w:p>
    <w:p w14:paraId="10A2CB59" w14:textId="77777777" w:rsidR="00C62F34" w:rsidRPr="00BB5CB7" w:rsidRDefault="00C62F34" w:rsidP="003D3794">
      <w:pPr>
        <w:widowControl w:val="0"/>
        <w:numPr>
          <w:ilvl w:val="0"/>
          <w:numId w:val="18"/>
        </w:numPr>
        <w:tabs>
          <w:tab w:val="left" w:pos="1800"/>
          <w:tab w:val="left" w:pos="3600"/>
        </w:tabs>
        <w:suppressAutoHyphens/>
        <w:autoSpaceDE w:val="0"/>
        <w:spacing w:after="0" w:line="264" w:lineRule="auto"/>
        <w:ind w:left="0" w:firstLine="1068"/>
        <w:rPr>
          <w:bCs/>
        </w:rPr>
      </w:pPr>
      <w:proofErr w:type="gramStart"/>
      <w:r w:rsidRPr="00BB5CB7">
        <w:rPr>
          <w:bCs/>
        </w:rPr>
        <w:t>осведомлен</w:t>
      </w:r>
      <w:proofErr w:type="gramEnd"/>
      <w:r w:rsidRPr="00BB5CB7">
        <w:rPr>
          <w:bCs/>
        </w:rPr>
        <w:t xml:space="preserve"> о привлечении его в качестве соисполнителя (субподрядчика);</w:t>
      </w:r>
    </w:p>
    <w:p w14:paraId="505FC968" w14:textId="77777777" w:rsidR="00036760" w:rsidRPr="00BB5CB7" w:rsidRDefault="00C62F34" w:rsidP="003D3794">
      <w:pPr>
        <w:widowControl w:val="0"/>
        <w:numPr>
          <w:ilvl w:val="0"/>
          <w:numId w:val="18"/>
        </w:numPr>
        <w:tabs>
          <w:tab w:val="left" w:pos="1800"/>
          <w:tab w:val="left" w:pos="3600"/>
        </w:tabs>
        <w:suppressAutoHyphens/>
        <w:autoSpaceDE w:val="0"/>
        <w:spacing w:after="0" w:line="264" w:lineRule="auto"/>
        <w:ind w:left="0" w:firstLine="1068"/>
        <w:rPr>
          <w:bCs/>
        </w:rPr>
      </w:pPr>
      <w:proofErr w:type="gramStart"/>
      <w:r w:rsidRPr="00BB5CB7">
        <w:rPr>
          <w:bCs/>
        </w:rPr>
        <w:t>согласен</w:t>
      </w:r>
      <w:proofErr w:type="gramEnd"/>
      <w:r w:rsidRPr="00BB5CB7">
        <w:rPr>
          <w:bCs/>
        </w:rPr>
        <w:t xml:space="preserve"> с выделяемым ему перечнем</w:t>
      </w:r>
      <w:r w:rsidR="005B5DFD" w:rsidRPr="00BB5CB7">
        <w:rPr>
          <w:bCs/>
        </w:rPr>
        <w:t xml:space="preserve"> по видам</w:t>
      </w:r>
      <w:r w:rsidRPr="00BB5CB7">
        <w:rPr>
          <w:bCs/>
        </w:rPr>
        <w:t xml:space="preserve"> </w:t>
      </w:r>
      <w:r w:rsidR="005B5DFD" w:rsidRPr="00BB5CB7">
        <w:rPr>
          <w:bCs/>
        </w:rPr>
        <w:t>выполняемых</w:t>
      </w:r>
      <w:r w:rsidRPr="00BB5CB7">
        <w:rPr>
          <w:bCs/>
        </w:rPr>
        <w:t xml:space="preserve"> работ;</w:t>
      </w:r>
    </w:p>
    <w:p w14:paraId="05BE7DD7" w14:textId="77777777" w:rsidR="00C62F34" w:rsidRPr="00BB5CB7" w:rsidRDefault="00C62F34" w:rsidP="003D3794">
      <w:pPr>
        <w:widowControl w:val="0"/>
        <w:numPr>
          <w:ilvl w:val="0"/>
          <w:numId w:val="18"/>
        </w:numPr>
        <w:tabs>
          <w:tab w:val="left" w:pos="1800"/>
          <w:tab w:val="left" w:pos="3600"/>
        </w:tabs>
        <w:suppressAutoHyphens/>
        <w:autoSpaceDE w:val="0"/>
        <w:spacing w:after="0" w:line="264" w:lineRule="auto"/>
        <w:ind w:left="0" w:firstLine="1068"/>
        <w:rPr>
          <w:bCs/>
        </w:rPr>
      </w:pPr>
      <w:proofErr w:type="gramStart"/>
      <w:r w:rsidRPr="00BB5CB7">
        <w:rPr>
          <w:bCs/>
        </w:rPr>
        <w:t>отвечает</w:t>
      </w:r>
      <w:proofErr w:type="gramEnd"/>
      <w:r w:rsidRPr="00BB5CB7">
        <w:rPr>
          <w:bCs/>
        </w:rPr>
        <w:t xml:space="preserve"> требованиям настоящей Документации, изложенным в пункт</w:t>
      </w:r>
      <w:r w:rsidR="0077390C" w:rsidRPr="00BB5CB7">
        <w:rPr>
          <w:bCs/>
        </w:rPr>
        <w:t>ах</w:t>
      </w:r>
      <w:r w:rsidRPr="00BB5CB7">
        <w:rPr>
          <w:bCs/>
        </w:rPr>
        <w:t xml:space="preserve"> </w:t>
      </w:r>
      <w:r w:rsidR="002052B0" w:rsidRPr="00BB5CB7">
        <w:fldChar w:fldCharType="begin"/>
      </w:r>
      <w:r w:rsidR="002052B0" w:rsidRPr="00BB5CB7">
        <w:rPr>
          <w:bCs/>
        </w:rPr>
        <w:instrText xml:space="preserve"> REF _Ref62126672 \r \h </w:instrText>
      </w:r>
      <w:r w:rsidR="002052B0" w:rsidRPr="00BB5CB7">
        <w:instrText xml:space="preserve"> \* MERGEFORMAT </w:instrText>
      </w:r>
      <w:r w:rsidR="002052B0" w:rsidRPr="00BB5CB7">
        <w:fldChar w:fldCharType="separate"/>
      </w:r>
      <w:r w:rsidR="00BB5CB7" w:rsidRPr="00BB5CB7">
        <w:rPr>
          <w:bCs/>
        </w:rPr>
        <w:t>7</w:t>
      </w:r>
      <w:r w:rsidR="002052B0" w:rsidRPr="00BB5CB7">
        <w:fldChar w:fldCharType="end"/>
      </w:r>
      <w:r w:rsidR="002052B0" w:rsidRPr="00BB5CB7">
        <w:rPr>
          <w:bCs/>
        </w:rPr>
        <w:t xml:space="preserve"> (</w:t>
      </w:r>
      <w:proofErr w:type="spellStart"/>
      <w:r w:rsidR="002052B0" w:rsidRPr="00BB5CB7">
        <w:rPr>
          <w:bCs/>
        </w:rPr>
        <w:t>пп</w:t>
      </w:r>
      <w:proofErr w:type="spellEnd"/>
      <w:r w:rsidR="002052B0" w:rsidRPr="00BB5CB7">
        <w:rPr>
          <w:bCs/>
        </w:rPr>
        <w:t xml:space="preserve">. </w:t>
      </w:r>
      <w:r w:rsidR="002052B0" w:rsidRPr="00BB5CB7">
        <w:rPr>
          <w:bCs/>
        </w:rPr>
        <w:fldChar w:fldCharType="begin"/>
      </w:r>
      <w:r w:rsidR="002052B0" w:rsidRPr="00BB5CB7">
        <w:rPr>
          <w:bCs/>
        </w:rPr>
        <w:instrText xml:space="preserve"> REF _Ref61977618 \r \h  \* MERGEFORMAT </w:instrText>
      </w:r>
      <w:r w:rsidR="002052B0" w:rsidRPr="00BB5CB7">
        <w:rPr>
          <w:bCs/>
        </w:rPr>
      </w:r>
      <w:r w:rsidR="002052B0" w:rsidRPr="00BB5CB7">
        <w:rPr>
          <w:bCs/>
        </w:rPr>
        <w:fldChar w:fldCharType="separate"/>
      </w:r>
      <w:r w:rsidR="00BB5CB7" w:rsidRPr="00BB5CB7">
        <w:rPr>
          <w:bCs/>
        </w:rPr>
        <w:t>а)</w:t>
      </w:r>
      <w:r w:rsidR="002052B0" w:rsidRPr="00BB5CB7">
        <w:rPr>
          <w:bCs/>
        </w:rPr>
        <w:fldChar w:fldCharType="end"/>
      </w:r>
      <w:r w:rsidR="002052B0" w:rsidRPr="00BB5CB7">
        <w:rPr>
          <w:bCs/>
        </w:rPr>
        <w:t xml:space="preserve"> - </w:t>
      </w:r>
      <w:r w:rsidR="002052B0" w:rsidRPr="00BB5CB7">
        <w:rPr>
          <w:bCs/>
        </w:rPr>
        <w:fldChar w:fldCharType="begin"/>
      </w:r>
      <w:r w:rsidR="002052B0" w:rsidRPr="00BB5CB7">
        <w:rPr>
          <w:bCs/>
        </w:rPr>
        <w:instrText xml:space="preserve"> REF _Ref61977634 \r \h  \* MERGEFORMAT </w:instrText>
      </w:r>
      <w:r w:rsidR="002052B0" w:rsidRPr="00BB5CB7">
        <w:rPr>
          <w:bCs/>
        </w:rPr>
      </w:r>
      <w:r w:rsidR="002052B0" w:rsidRPr="00BB5CB7">
        <w:rPr>
          <w:bCs/>
        </w:rPr>
        <w:fldChar w:fldCharType="separate"/>
      </w:r>
      <w:r w:rsidR="00BB5CB7" w:rsidRPr="00BB5CB7">
        <w:rPr>
          <w:bCs/>
        </w:rPr>
        <w:t>з)</w:t>
      </w:r>
      <w:r w:rsidR="002052B0" w:rsidRPr="00BB5CB7">
        <w:rPr>
          <w:bCs/>
        </w:rPr>
        <w:fldChar w:fldCharType="end"/>
      </w:r>
      <w:r w:rsidR="002052B0" w:rsidRPr="00BB5CB7">
        <w:rPr>
          <w:bCs/>
        </w:rPr>
        <w:t xml:space="preserve">), </w:t>
      </w:r>
      <w:r w:rsidR="002052B0" w:rsidRPr="00BB5CB7">
        <w:rPr>
          <w:bCs/>
        </w:rPr>
        <w:fldChar w:fldCharType="begin"/>
      </w:r>
      <w:r w:rsidR="002052B0" w:rsidRPr="00BB5CB7">
        <w:rPr>
          <w:bCs/>
        </w:rPr>
        <w:instrText xml:space="preserve"> REF _Ref62127461 \r \h  \* MERGEFORMAT </w:instrText>
      </w:r>
      <w:r w:rsidR="002052B0" w:rsidRPr="00BB5CB7">
        <w:rPr>
          <w:bCs/>
        </w:rPr>
      </w:r>
      <w:r w:rsidR="002052B0" w:rsidRPr="00BB5CB7">
        <w:rPr>
          <w:bCs/>
        </w:rPr>
        <w:fldChar w:fldCharType="separate"/>
      </w:r>
      <w:r w:rsidR="00BB5CB7" w:rsidRPr="00BB5CB7">
        <w:rPr>
          <w:bCs/>
        </w:rPr>
        <w:t>9</w:t>
      </w:r>
      <w:r w:rsidR="002052B0" w:rsidRPr="00BB5CB7">
        <w:rPr>
          <w:bCs/>
        </w:rPr>
        <w:fldChar w:fldCharType="end"/>
      </w:r>
      <w:r w:rsidR="001F1076" w:rsidRPr="00BB5CB7">
        <w:rPr>
          <w:bCs/>
        </w:rPr>
        <w:t xml:space="preserve"> </w:t>
      </w:r>
      <w:r w:rsidRPr="00BB5CB7">
        <w:t xml:space="preserve">части </w:t>
      </w:r>
      <w:r w:rsidRPr="00BB5CB7">
        <w:rPr>
          <w:rStyle w:val="15"/>
          <w:b w:val="0"/>
          <w:bCs w:val="0"/>
          <w:sz w:val="24"/>
          <w:szCs w:val="24"/>
          <w:lang w:val="en-US"/>
        </w:rPr>
        <w:t>II</w:t>
      </w:r>
      <w:r w:rsidRPr="00BB5CB7" w:rsidDel="00413E80">
        <w:t xml:space="preserve"> </w:t>
      </w:r>
      <w:r w:rsidRPr="00BB5CB7">
        <w:t>«ИНФОРМАЦИОННАЯ КАРТА ЗАКУПКИ».</w:t>
      </w:r>
    </w:p>
    <w:p w14:paraId="77EE5986" w14:textId="77777777" w:rsidR="00C62F34" w:rsidRPr="00BB5CB7" w:rsidRDefault="00C62F34"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bookmarkStart w:id="38" w:name="_Ref306143446"/>
      <w:r w:rsidRPr="00BB5CB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38"/>
    </w:p>
    <w:p w14:paraId="0DED6145" w14:textId="77777777" w:rsidR="00C62F34" w:rsidRPr="00BB5CB7" w:rsidRDefault="00C62F34" w:rsidP="003D3794">
      <w:pPr>
        <w:widowControl w:val="0"/>
        <w:numPr>
          <w:ilvl w:val="0"/>
          <w:numId w:val="19"/>
        </w:numPr>
        <w:tabs>
          <w:tab w:val="left" w:pos="1800"/>
          <w:tab w:val="left" w:pos="3600"/>
        </w:tabs>
        <w:suppressAutoHyphens/>
        <w:autoSpaceDE w:val="0"/>
        <w:spacing w:after="0" w:line="264" w:lineRule="auto"/>
        <w:ind w:left="0" w:firstLine="1080"/>
        <w:rPr>
          <w:bCs/>
        </w:rPr>
      </w:pPr>
      <w:proofErr w:type="gramStart"/>
      <w:r w:rsidRPr="00BB5CB7">
        <w:rPr>
          <w:bCs/>
        </w:rPr>
        <w:t>в</w:t>
      </w:r>
      <w:proofErr w:type="gramEnd"/>
      <w:r w:rsidRPr="00BB5CB7">
        <w:rPr>
          <w:bCs/>
        </w:rPr>
        <w:t xml:space="preserve"> Заявку включаются</w:t>
      </w:r>
      <w:r w:rsidRPr="00BB5CB7">
        <w:rPr>
          <w:bCs/>
          <w:color w:val="000000"/>
        </w:rPr>
        <w:t xml:space="preserve"> </w:t>
      </w:r>
      <w:r w:rsidR="00613D27" w:rsidRPr="00BB5CB7">
        <w:rPr>
          <w:bCs/>
          <w:color w:val="000000"/>
        </w:rPr>
        <w:t>заверенные участником копии соглашений</w:t>
      </w:r>
      <w:r w:rsidRPr="00BB5CB7">
        <w:rPr>
          <w:bCs/>
          <w:color w:val="000000"/>
        </w:rPr>
        <w:t xml:space="preserve"> подписанны</w:t>
      </w:r>
      <w:r w:rsidR="00613D27" w:rsidRPr="00BB5CB7">
        <w:rPr>
          <w:bCs/>
          <w:color w:val="000000"/>
        </w:rPr>
        <w:t>е</w:t>
      </w:r>
      <w:r w:rsidRPr="00BB5CB7">
        <w:rPr>
          <w:bCs/>
          <w:color w:val="000000"/>
        </w:rPr>
        <w:t xml:space="preserve"> с двух сторон о намерениях заключить Договор, в случае признания Участника Победителем, между Участником и каждым привлекаемым </w:t>
      </w:r>
      <w:r w:rsidRPr="00BB5CB7">
        <w:rPr>
          <w:bCs/>
        </w:rPr>
        <w:t>соисполнителем</w:t>
      </w:r>
      <w:r w:rsidRPr="00BB5CB7">
        <w:rPr>
          <w:color w:val="000000"/>
        </w:rPr>
        <w:t>, с указанием перечня</w:t>
      </w:r>
      <w:r w:rsidR="005B5DFD" w:rsidRPr="00BB5CB7">
        <w:rPr>
          <w:color w:val="000000"/>
        </w:rPr>
        <w:t xml:space="preserve"> по видам выполняемых работ,</w:t>
      </w:r>
      <w:r w:rsidRPr="00BB5CB7">
        <w:rPr>
          <w:color w:val="000000"/>
        </w:rPr>
        <w:t xml:space="preserve"> возлагаемых на </w:t>
      </w:r>
      <w:r w:rsidRPr="00BB5CB7">
        <w:rPr>
          <w:bCs/>
        </w:rPr>
        <w:t xml:space="preserve">соисполнителя </w:t>
      </w:r>
      <w:r w:rsidRPr="00BB5CB7">
        <w:t>работ</w:t>
      </w:r>
      <w:r w:rsidRPr="00BB5CB7">
        <w:rPr>
          <w:bCs/>
        </w:rPr>
        <w:t>;</w:t>
      </w:r>
    </w:p>
    <w:p w14:paraId="66B943A5" w14:textId="77777777" w:rsidR="00C62F34" w:rsidRPr="00BB5CB7" w:rsidRDefault="00C62F34" w:rsidP="003D3794">
      <w:pPr>
        <w:widowControl w:val="0"/>
        <w:numPr>
          <w:ilvl w:val="0"/>
          <w:numId w:val="19"/>
        </w:numPr>
        <w:tabs>
          <w:tab w:val="left" w:pos="1800"/>
          <w:tab w:val="left" w:pos="3600"/>
        </w:tabs>
        <w:suppressAutoHyphens/>
        <w:autoSpaceDE w:val="0"/>
        <w:spacing w:after="0" w:line="264" w:lineRule="auto"/>
        <w:ind w:left="0" w:firstLine="1080"/>
        <w:rPr>
          <w:bCs/>
        </w:rPr>
      </w:pPr>
      <w:r w:rsidRPr="00BB5CB7">
        <w:rPr>
          <w:bCs/>
        </w:rPr>
        <w:t xml:space="preserve">Заявка должна включать документы и сведения, подтверждающие соответствие каждого соисполнителя (субподрядчика) установленным требованиям настоящей Документации </w:t>
      </w:r>
      <w:r w:rsidR="008968F2" w:rsidRPr="00BB5CB7">
        <w:t xml:space="preserve">в зависимости от вида </w:t>
      </w:r>
      <w:r w:rsidRPr="00BB5CB7">
        <w:t xml:space="preserve">выполняемых </w:t>
      </w:r>
      <w:r w:rsidRPr="00BB5CB7">
        <w:rPr>
          <w:bCs/>
        </w:rPr>
        <w:t xml:space="preserve">соисполнителем (субподрядчиком) </w:t>
      </w:r>
      <w:r w:rsidRPr="00BB5CB7">
        <w:t>работ</w:t>
      </w:r>
      <w:r w:rsidRPr="00BB5CB7">
        <w:rPr>
          <w:bCs/>
        </w:rPr>
        <w:t>;</w:t>
      </w:r>
    </w:p>
    <w:p w14:paraId="6C64F7E4" w14:textId="77777777" w:rsidR="00C62F34" w:rsidRPr="00BB5CB7" w:rsidRDefault="00C62F34" w:rsidP="003D3794">
      <w:pPr>
        <w:widowControl w:val="0"/>
        <w:numPr>
          <w:ilvl w:val="0"/>
          <w:numId w:val="19"/>
        </w:numPr>
        <w:tabs>
          <w:tab w:val="left" w:pos="1800"/>
          <w:tab w:val="left" w:pos="3600"/>
        </w:tabs>
        <w:suppressAutoHyphens/>
        <w:autoSpaceDE w:val="0"/>
        <w:spacing w:after="100" w:line="264" w:lineRule="auto"/>
        <w:ind w:left="0" w:firstLine="1080"/>
        <w:rPr>
          <w:bCs/>
          <w:color w:val="000000"/>
        </w:rPr>
      </w:pPr>
      <w:r w:rsidRPr="00BB5CB7">
        <w:t xml:space="preserve">Заявка дополнительно должна включать сведения о распределении </w:t>
      </w:r>
      <w:r w:rsidR="00036760" w:rsidRPr="00BB5CB7">
        <w:t>по видам выполняемых работ</w:t>
      </w:r>
      <w:r w:rsidRPr="00BB5CB7">
        <w:t xml:space="preserve"> по Договору между Участником и соисполнителями (субподрядчиками) по установленной в настоящей Документации</w:t>
      </w:r>
      <w:r w:rsidRPr="00BB5CB7">
        <w:rPr>
          <w:bCs/>
        </w:rPr>
        <w:t xml:space="preserve"> </w:t>
      </w:r>
      <w:r w:rsidRPr="00BB5CB7">
        <w:t xml:space="preserve">форме (План распределения </w:t>
      </w:r>
      <w:r w:rsidR="00036760" w:rsidRPr="00BB5CB7">
        <w:t>по видам выполняемых работ</w:t>
      </w:r>
      <w:r w:rsidRPr="00BB5CB7">
        <w:t xml:space="preserve"> по Договору между Участником и соисполнителями (субподрядчиками)</w:t>
      </w:r>
      <w:r w:rsidR="000467FA" w:rsidRPr="00BB5CB7">
        <w:t>,</w:t>
      </w:r>
      <w:r w:rsidRPr="00BB5CB7">
        <w:t xml:space="preserve"> </w:t>
      </w:r>
      <w:r w:rsidRPr="00BB5CB7">
        <w:rPr>
          <w:rStyle w:val="15"/>
          <w:b w:val="0"/>
          <w:bCs w:val="0"/>
          <w:sz w:val="24"/>
          <w:szCs w:val="24"/>
        </w:rPr>
        <w:t xml:space="preserve">часть </w:t>
      </w:r>
      <w:r w:rsidRPr="00BB5CB7">
        <w:rPr>
          <w:rStyle w:val="15"/>
          <w:b w:val="0"/>
          <w:bCs w:val="0"/>
          <w:sz w:val="24"/>
          <w:szCs w:val="24"/>
          <w:lang w:val="en-US"/>
        </w:rPr>
        <w:t>III</w:t>
      </w:r>
      <w:r w:rsidRPr="00BB5CB7">
        <w:rPr>
          <w:rStyle w:val="15"/>
          <w:b w:val="0"/>
          <w:bCs w:val="0"/>
          <w:sz w:val="24"/>
          <w:szCs w:val="24"/>
        </w:rPr>
        <w:t xml:space="preserve"> «ОБРАЗЦЫ ФОРМ ДЛЯ ЗАПОЛНЕНИЯ УЧАСТНИКАМИ ЗАКУПКИ</w:t>
      </w:r>
      <w:r w:rsidRPr="00BB5CB7">
        <w:rPr>
          <w:rStyle w:val="15"/>
          <w:b w:val="0"/>
          <w:bCs w:val="0"/>
          <w:caps/>
          <w:sz w:val="24"/>
          <w:szCs w:val="24"/>
        </w:rPr>
        <w:t>»</w:t>
      </w:r>
      <w:r w:rsidRPr="00BB5CB7">
        <w:t>). Указанная</w:t>
      </w:r>
      <w:r w:rsidRPr="00BB5CB7">
        <w:rPr>
          <w:bCs/>
        </w:rPr>
        <w:t xml:space="preserve"> форма </w:t>
      </w:r>
      <w:r w:rsidRPr="00BB5CB7">
        <w:t>должна быть подготовлена отдельно по каждому из лотов с указанием номера и названия лота</w:t>
      </w:r>
      <w:r w:rsidRPr="00BB5CB7">
        <w:rPr>
          <w:bCs/>
        </w:rPr>
        <w:t>.</w:t>
      </w:r>
    </w:p>
    <w:p w14:paraId="7886D5B1" w14:textId="77777777" w:rsidR="00C62F34" w:rsidRPr="00BB5CB7" w:rsidRDefault="008B7F2B"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При оценке субподрядчиков количественные требования к субподрядчикам и Участнику суммируются </w:t>
      </w:r>
      <w:r w:rsidRPr="00BB5CB7">
        <w:rPr>
          <w:rFonts w:ascii="Times New Roman" w:hAnsi="Times New Roman" w:cs="Times New Roman"/>
          <w:b w:val="0"/>
        </w:rPr>
        <w:t>в соответствии с распределением поставок, работ, услуг между Участником и соисполнителями (субподрядчиками)</w:t>
      </w:r>
      <w:r w:rsidRPr="00BB5CB7">
        <w:rPr>
          <w:rFonts w:ascii="Times New Roman" w:hAnsi="Times New Roman" w:cs="Times New Roman"/>
          <w:b w:val="0"/>
          <w:bCs w:val="0"/>
        </w:rPr>
        <w:t xml:space="preserve">. </w:t>
      </w:r>
      <w:r w:rsidRPr="00BB5CB7">
        <w:rPr>
          <w:rFonts w:ascii="Times New Roman" w:hAnsi="Times New Roman" w:cs="Times New Roman"/>
          <w:b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BB5CB7">
        <w:rPr>
          <w:rFonts w:ascii="Times New Roman" w:hAnsi="Times New Roman" w:cs="Times New Roman"/>
          <w:b w:val="0"/>
          <w:bCs w:val="0"/>
        </w:rPr>
        <w:t>.</w:t>
      </w:r>
    </w:p>
    <w:p w14:paraId="67C0EED8" w14:textId="77777777" w:rsidR="00C62F34" w:rsidRPr="00BB5CB7" w:rsidRDefault="00C62F34"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lastRenderedPageBreak/>
        <w:t>Любое юридическое или физическое лицо, в т. ч. индивидуальный предприниматель, принимающее участие в закупке лично либо в составе коллективного Участника, не может быть субподрядчиком у других Участников данной закупки.</w:t>
      </w:r>
    </w:p>
    <w:p w14:paraId="6F97C4EF" w14:textId="77777777" w:rsidR="00404215" w:rsidRPr="00BB5CB7" w:rsidRDefault="00C62F34" w:rsidP="00C62F34">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закупке лично либо в составе коллективного Участника, может являться субподрядчиком у произвольного числа Участников.</w:t>
      </w:r>
    </w:p>
    <w:p w14:paraId="2C6AF751" w14:textId="77777777" w:rsidR="00E72E3A" w:rsidRPr="00BB5CB7" w:rsidRDefault="00E72E3A" w:rsidP="001C43B6">
      <w:pPr>
        <w:spacing w:after="0"/>
        <w:rPr>
          <w:i/>
        </w:rPr>
      </w:pPr>
    </w:p>
    <w:p w14:paraId="1E9EA6E2" w14:textId="77777777" w:rsidR="007633E7" w:rsidRPr="00BB5CB7" w:rsidRDefault="007633E7" w:rsidP="00CF1286">
      <w:pPr>
        <w:pStyle w:val="21"/>
        <w:numPr>
          <w:ilvl w:val="1"/>
          <w:numId w:val="1"/>
        </w:numPr>
        <w:spacing w:after="0"/>
        <w:ind w:left="0" w:firstLine="567"/>
        <w:jc w:val="both"/>
        <w:rPr>
          <w:sz w:val="24"/>
          <w:szCs w:val="24"/>
        </w:rPr>
      </w:pPr>
      <w:bookmarkStart w:id="39" w:name="_Toc123405459"/>
      <w:bookmarkStart w:id="40" w:name="_Toc89457608"/>
      <w:bookmarkEnd w:id="36"/>
      <w:r w:rsidRPr="00BB5CB7">
        <w:rPr>
          <w:sz w:val="24"/>
          <w:szCs w:val="24"/>
        </w:rPr>
        <w:t xml:space="preserve">Расходы на участие в </w:t>
      </w:r>
      <w:bookmarkEnd w:id="39"/>
      <w:r w:rsidR="00AA1F7C" w:rsidRPr="00BB5CB7">
        <w:rPr>
          <w:sz w:val="24"/>
          <w:szCs w:val="24"/>
        </w:rPr>
        <w:t>закупке</w:t>
      </w:r>
      <w:r w:rsidRPr="00BB5CB7">
        <w:rPr>
          <w:sz w:val="24"/>
          <w:szCs w:val="24"/>
        </w:rPr>
        <w:t xml:space="preserve"> и при заключении </w:t>
      </w:r>
      <w:r w:rsidR="000467FA" w:rsidRPr="00BB5CB7">
        <w:rPr>
          <w:sz w:val="24"/>
          <w:szCs w:val="24"/>
        </w:rPr>
        <w:t>Соглашения (</w:t>
      </w:r>
      <w:r w:rsidRPr="00BB5CB7">
        <w:rPr>
          <w:sz w:val="24"/>
          <w:szCs w:val="24"/>
        </w:rPr>
        <w:t>договора</w:t>
      </w:r>
      <w:r w:rsidR="000467FA" w:rsidRPr="00BB5CB7">
        <w:rPr>
          <w:sz w:val="24"/>
          <w:szCs w:val="24"/>
        </w:rPr>
        <w:t>)</w:t>
      </w:r>
      <w:bookmarkEnd w:id="40"/>
    </w:p>
    <w:p w14:paraId="4774F861" w14:textId="77777777" w:rsidR="007633E7" w:rsidRPr="00BB5CB7" w:rsidRDefault="007633E7" w:rsidP="001C43B6">
      <w:pPr>
        <w:pStyle w:val="32"/>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Участник </w:t>
      </w:r>
      <w:r w:rsidRPr="00BB5CB7">
        <w:rPr>
          <w:rFonts w:ascii="Times New Roman" w:hAnsi="Times New Roman" w:cs="Times New Roman"/>
          <w:b w:val="0"/>
        </w:rPr>
        <w:t xml:space="preserve">закупки </w:t>
      </w:r>
      <w:r w:rsidRPr="00BB5CB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участием в </w:t>
      </w:r>
      <w:r w:rsidR="0093672C"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и заключением </w:t>
      </w:r>
      <w:bookmarkEnd w:id="35"/>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 xml:space="preserve">, а </w:t>
      </w:r>
      <w:r w:rsidR="000A20D1" w:rsidRPr="00BB5CB7">
        <w:rPr>
          <w:rFonts w:ascii="Times New Roman" w:hAnsi="Times New Roman" w:cs="Times New Roman"/>
          <w:b w:val="0"/>
          <w:bCs w:val="0"/>
        </w:rPr>
        <w:t>Организатор/</w:t>
      </w:r>
      <w:r w:rsidRPr="00BB5CB7">
        <w:rPr>
          <w:rFonts w:ascii="Times New Roman" w:hAnsi="Times New Roman" w:cs="Times New Roman"/>
          <w:b w:val="0"/>
          <w:bCs w:val="0"/>
        </w:rPr>
        <w:t>Заказчик не имеет обязательств в связи с такими расходами, за исключением случаев, прямо предусмотренных законодательством Российской Федерации.</w:t>
      </w:r>
    </w:p>
    <w:p w14:paraId="6D6977A1" w14:textId="77777777" w:rsidR="007633E7" w:rsidRPr="00BB5CB7" w:rsidRDefault="00CC019D" w:rsidP="001C43B6">
      <w:pPr>
        <w:pStyle w:val="21"/>
        <w:keepNext w:val="0"/>
        <w:numPr>
          <w:ilvl w:val="1"/>
          <w:numId w:val="1"/>
        </w:numPr>
        <w:tabs>
          <w:tab w:val="clear" w:pos="576"/>
          <w:tab w:val="num" w:pos="0"/>
        </w:tabs>
        <w:spacing w:after="0"/>
        <w:ind w:left="0" w:firstLine="567"/>
        <w:jc w:val="both"/>
        <w:rPr>
          <w:sz w:val="24"/>
          <w:szCs w:val="24"/>
        </w:rPr>
      </w:pPr>
      <w:bookmarkStart w:id="41" w:name="_Toc123405460"/>
      <w:bookmarkStart w:id="42" w:name="_Ref62131857"/>
      <w:bookmarkStart w:id="43" w:name="_Toc89457609"/>
      <w:r w:rsidRPr="00BB5CB7">
        <w:rPr>
          <w:sz w:val="24"/>
          <w:szCs w:val="24"/>
        </w:rPr>
        <w:t>П</w:t>
      </w:r>
      <w:r w:rsidR="0093672C" w:rsidRPr="00BB5CB7">
        <w:rPr>
          <w:sz w:val="24"/>
          <w:szCs w:val="24"/>
        </w:rPr>
        <w:t>редоставлени</w:t>
      </w:r>
      <w:r w:rsidRPr="00BB5CB7">
        <w:rPr>
          <w:sz w:val="24"/>
          <w:szCs w:val="24"/>
        </w:rPr>
        <w:t>е</w:t>
      </w:r>
      <w:r w:rsidR="0093672C" w:rsidRPr="00BB5CB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B5CB7">
        <w:rPr>
          <w:sz w:val="24"/>
          <w:szCs w:val="24"/>
        </w:rPr>
        <w:t xml:space="preserve"> при проведении </w:t>
      </w:r>
      <w:bookmarkEnd w:id="41"/>
      <w:r w:rsidR="007633E7" w:rsidRPr="00BB5CB7">
        <w:rPr>
          <w:sz w:val="24"/>
          <w:szCs w:val="24"/>
        </w:rPr>
        <w:t>закупк</w:t>
      </w:r>
      <w:r w:rsidR="00C90121" w:rsidRPr="00BB5CB7">
        <w:rPr>
          <w:sz w:val="24"/>
          <w:szCs w:val="24"/>
        </w:rPr>
        <w:t>и</w:t>
      </w:r>
      <w:bookmarkEnd w:id="42"/>
      <w:bookmarkEnd w:id="43"/>
    </w:p>
    <w:p w14:paraId="021F45E4" w14:textId="77777777" w:rsidR="00C90121" w:rsidRPr="00BB5CB7" w:rsidRDefault="00C90121" w:rsidP="001C43B6">
      <w:pPr>
        <w:pStyle w:val="32"/>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BB5CB7">
        <w:rPr>
          <w:rFonts w:ascii="Times New Roman" w:hAnsi="Times New Roman" w:cs="Times New Roman"/>
          <w:b w:val="0"/>
          <w:bCs w:val="0"/>
        </w:rPr>
        <w:t>ссийской Федерации от 16.09.2016</w:t>
      </w:r>
      <w:r w:rsidR="00F17C8F" w:rsidRPr="00BB5CB7">
        <w:rPr>
          <w:rFonts w:ascii="Times New Roman" w:hAnsi="Times New Roman" w:cs="Times New Roman"/>
          <w:b w:val="0"/>
          <w:bCs w:val="0"/>
        </w:rPr>
        <w:t xml:space="preserve"> № 925</w:t>
      </w:r>
      <w:r w:rsidR="00C40080" w:rsidRPr="00BB5CB7">
        <w:rPr>
          <w:rFonts w:ascii="Times New Roman" w:hAnsi="Times New Roman" w:cs="Times New Roman"/>
          <w:b w:val="0"/>
          <w:bCs w:val="0"/>
        </w:rPr>
        <w:t xml:space="preserve"> (далее - Приоритет)</w:t>
      </w:r>
      <w:r w:rsidRPr="00BB5CB7">
        <w:rPr>
          <w:rFonts w:ascii="Times New Roman" w:hAnsi="Times New Roman" w:cs="Times New Roman"/>
          <w:b w:val="0"/>
          <w:bCs w:val="0"/>
        </w:rPr>
        <w:t xml:space="preserve"> в случае если </w:t>
      </w:r>
      <w:r w:rsidR="003A3B73" w:rsidRPr="00BB5CB7">
        <w:rPr>
          <w:rFonts w:ascii="Times New Roman" w:hAnsi="Times New Roman" w:cs="Times New Roman"/>
          <w:b w:val="0"/>
          <w:bCs w:val="0"/>
        </w:rPr>
        <w:t>Организатором</w:t>
      </w:r>
      <w:r w:rsidRPr="00BB5CB7">
        <w:rPr>
          <w:rFonts w:ascii="Times New Roman" w:hAnsi="Times New Roman" w:cs="Times New Roman"/>
          <w:b w:val="0"/>
          <w:bCs w:val="0"/>
        </w:rPr>
        <w:t xml:space="preserve"> в пункте </w:t>
      </w:r>
      <w:r w:rsidR="000A20D1" w:rsidRPr="00BB5CB7">
        <w:rPr>
          <w:rFonts w:ascii="Times New Roman" w:hAnsi="Times New Roman" w:cs="Times New Roman"/>
          <w:b w:val="0"/>
          <w:bCs w:val="0"/>
        </w:rPr>
        <w:fldChar w:fldCharType="begin"/>
      </w:r>
      <w:r w:rsidR="000A20D1" w:rsidRPr="00BB5CB7">
        <w:rPr>
          <w:rFonts w:ascii="Times New Roman" w:hAnsi="Times New Roman" w:cs="Times New Roman"/>
          <w:b w:val="0"/>
          <w:bCs w:val="0"/>
        </w:rPr>
        <w:instrText xml:space="preserve"> REF _Ref62131892 \r \h </w:instrText>
      </w:r>
      <w:r w:rsidR="003B7972" w:rsidRPr="00BB5CB7">
        <w:rPr>
          <w:rFonts w:ascii="Times New Roman" w:hAnsi="Times New Roman" w:cs="Times New Roman"/>
          <w:b w:val="0"/>
          <w:bCs w:val="0"/>
        </w:rPr>
        <w:instrText xml:space="preserve"> \* MERGEFORMAT </w:instrText>
      </w:r>
      <w:r w:rsidR="000A20D1" w:rsidRPr="00BB5CB7">
        <w:rPr>
          <w:rFonts w:ascii="Times New Roman" w:hAnsi="Times New Roman" w:cs="Times New Roman"/>
          <w:b w:val="0"/>
          <w:bCs w:val="0"/>
        </w:rPr>
      </w:r>
      <w:r w:rsidR="000A20D1"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18</w:t>
      </w:r>
      <w:r w:rsidR="000A20D1"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II</w:t>
      </w:r>
      <w:r w:rsidR="00D36143" w:rsidRPr="00BB5CB7">
        <w:rPr>
          <w:rFonts w:ascii="Times New Roman" w:hAnsi="Times New Roman" w:cs="Times New Roman"/>
          <w:b w:val="0"/>
          <w:bCs w:val="0"/>
          <w:lang w:val="en-US"/>
        </w:rPr>
        <w:t> </w:t>
      </w:r>
      <w:r w:rsidRPr="00BB5CB7">
        <w:rPr>
          <w:rFonts w:ascii="Times New Roman" w:hAnsi="Times New Roman" w:cs="Times New Roman"/>
          <w:b w:val="0"/>
          <w:bCs w:val="0"/>
        </w:rPr>
        <w:t>«ИНФОРМАЦИОННАЯ КАРТА ЗАКУПКИ» установлена такая возможность.</w:t>
      </w:r>
      <w:r w:rsidR="00E831CE" w:rsidRPr="00BB5CB7">
        <w:rPr>
          <w:rFonts w:ascii="Times New Roman" w:hAnsi="Times New Roman" w:cs="Times New Roman"/>
          <w:b w:val="0"/>
          <w:bCs w:val="0"/>
        </w:rPr>
        <w:t xml:space="preserve"> </w:t>
      </w:r>
    </w:p>
    <w:p w14:paraId="04C8EC9C" w14:textId="77777777" w:rsidR="00004862" w:rsidRPr="00BB5CB7" w:rsidRDefault="00004862" w:rsidP="00004862">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Приоритет предоставляется при соблюдении следующих условий: </w:t>
      </w:r>
    </w:p>
    <w:p w14:paraId="2B29D9AB" w14:textId="77777777" w:rsidR="00004862" w:rsidRPr="00BB5CB7" w:rsidRDefault="00004862" w:rsidP="00004862">
      <w:pPr>
        <w:pStyle w:val="afffff4"/>
        <w:numPr>
          <w:ilvl w:val="0"/>
          <w:numId w:val="9"/>
        </w:numPr>
        <w:ind w:left="0" w:firstLine="567"/>
        <w:jc w:val="both"/>
        <w:rPr>
          <w:bCs/>
          <w:kern w:val="28"/>
        </w:rPr>
      </w:pPr>
      <w:proofErr w:type="gramStart"/>
      <w:r w:rsidRPr="00BB5CB7">
        <w:rPr>
          <w:bCs/>
          <w:kern w:val="28"/>
        </w:rPr>
        <w:t>участник</w:t>
      </w:r>
      <w:proofErr w:type="gramEnd"/>
      <w:r w:rsidRPr="00BB5CB7">
        <w:rPr>
          <w:bCs/>
          <w:kern w:val="28"/>
        </w:rPr>
        <w:t xml:space="preserve">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7F903A0B" w14:textId="77777777" w:rsidR="00004862" w:rsidRPr="00BB5CB7" w:rsidRDefault="00004862" w:rsidP="00004862">
      <w:pPr>
        <w:pStyle w:val="afffff4"/>
        <w:numPr>
          <w:ilvl w:val="0"/>
          <w:numId w:val="9"/>
        </w:numPr>
        <w:ind w:left="0" w:firstLine="567"/>
        <w:jc w:val="both"/>
        <w:rPr>
          <w:bCs/>
          <w:kern w:val="28"/>
        </w:rPr>
      </w:pPr>
      <w:proofErr w:type="gramStart"/>
      <w:r w:rsidRPr="00BB5CB7">
        <w:t>предоставление</w:t>
      </w:r>
      <w:proofErr w:type="gramEnd"/>
      <w:r w:rsidRPr="00BB5CB7">
        <w:t xml:space="preserve">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5B0FAD25" w14:textId="77777777" w:rsidR="00004862" w:rsidRPr="00BB5CB7" w:rsidRDefault="00004862" w:rsidP="00004862">
      <w:pPr>
        <w:pStyle w:val="afffff4"/>
        <w:numPr>
          <w:ilvl w:val="0"/>
          <w:numId w:val="9"/>
        </w:numPr>
        <w:ind w:left="0" w:firstLine="567"/>
        <w:jc w:val="both"/>
        <w:rPr>
          <w:bCs/>
          <w:kern w:val="28"/>
        </w:rPr>
      </w:pPr>
      <w:proofErr w:type="gramStart"/>
      <w:r w:rsidRPr="00BB5CB7">
        <w:rPr>
          <w:bCs/>
          <w:kern w:val="28"/>
        </w:rPr>
        <w:t>отнесение</w:t>
      </w:r>
      <w:proofErr w:type="gramEnd"/>
      <w:r w:rsidRPr="00BB5CB7">
        <w:rPr>
          <w:bCs/>
          <w:kern w:val="28"/>
        </w:rPr>
        <w:t xml:space="preserve">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725151" w14:textId="77777777" w:rsidR="00004862" w:rsidRPr="00BB5CB7" w:rsidRDefault="00004862" w:rsidP="00004862">
      <w:pPr>
        <w:pStyle w:val="afffff4"/>
        <w:numPr>
          <w:ilvl w:val="0"/>
          <w:numId w:val="9"/>
        </w:numPr>
        <w:ind w:left="0" w:firstLine="567"/>
        <w:jc w:val="both"/>
        <w:rPr>
          <w:bCs/>
          <w:kern w:val="28"/>
        </w:rPr>
      </w:pPr>
      <w:proofErr w:type="gramStart"/>
      <w:r w:rsidRPr="00BB5CB7">
        <w:rPr>
          <w:bCs/>
          <w:kern w:val="28"/>
        </w:rPr>
        <w:t>отсутствие</w:t>
      </w:r>
      <w:proofErr w:type="gramEnd"/>
      <w:r w:rsidRPr="00BB5CB7">
        <w:rPr>
          <w:bCs/>
          <w:kern w:val="28"/>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3A640FA" w14:textId="77777777" w:rsidR="00004862" w:rsidRPr="00BB5CB7" w:rsidRDefault="00004862" w:rsidP="00004862">
      <w:pPr>
        <w:pStyle w:val="afffff4"/>
        <w:numPr>
          <w:ilvl w:val="0"/>
          <w:numId w:val="9"/>
        </w:numPr>
        <w:ind w:left="0" w:firstLine="567"/>
        <w:jc w:val="both"/>
        <w:rPr>
          <w:bCs/>
          <w:kern w:val="28"/>
        </w:rPr>
      </w:pPr>
      <w:proofErr w:type="gramStart"/>
      <w:r w:rsidRPr="00BB5CB7">
        <w:rPr>
          <w:bCs/>
          <w:kern w:val="28"/>
        </w:rPr>
        <w:t>указание</w:t>
      </w:r>
      <w:proofErr w:type="gramEnd"/>
      <w:r w:rsidRPr="00BB5CB7">
        <w:rPr>
          <w:bCs/>
          <w:kern w:val="28"/>
        </w:rPr>
        <w:t xml:space="preserve">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2C17ABA3" w14:textId="77777777" w:rsidR="00004862" w:rsidRPr="00BB5CB7" w:rsidRDefault="00004862" w:rsidP="00004862">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Приоритет не предоставляется в случаях, если:</w:t>
      </w:r>
    </w:p>
    <w:p w14:paraId="23204683" w14:textId="77777777" w:rsidR="00004862" w:rsidRPr="00BB5CB7" w:rsidRDefault="00004862" w:rsidP="00004862">
      <w:pPr>
        <w:pStyle w:val="afffff4"/>
        <w:ind w:left="0" w:firstLine="567"/>
        <w:jc w:val="both"/>
        <w:rPr>
          <w:bCs/>
          <w:kern w:val="28"/>
        </w:rPr>
      </w:pPr>
      <w:proofErr w:type="gramStart"/>
      <w:r w:rsidRPr="00BB5CB7">
        <w:rPr>
          <w:bCs/>
          <w:kern w:val="28"/>
        </w:rPr>
        <w:t>а</w:t>
      </w:r>
      <w:proofErr w:type="gramEnd"/>
      <w:r w:rsidRPr="00BB5CB7">
        <w:rPr>
          <w:bCs/>
          <w:kern w:val="28"/>
        </w:rPr>
        <w:t>) закупка признана несостоявшейся и договор заключается с единственным участником закупки;</w:t>
      </w:r>
    </w:p>
    <w:p w14:paraId="283DCF35" w14:textId="77777777" w:rsidR="00004862" w:rsidRPr="00BB5CB7" w:rsidRDefault="00004862" w:rsidP="00004862">
      <w:pPr>
        <w:pStyle w:val="afffff4"/>
        <w:ind w:left="0" w:firstLine="567"/>
        <w:jc w:val="both"/>
        <w:rPr>
          <w:bCs/>
          <w:kern w:val="28"/>
        </w:rPr>
      </w:pPr>
      <w:proofErr w:type="gramStart"/>
      <w:r w:rsidRPr="00BB5CB7">
        <w:rPr>
          <w:bCs/>
          <w:kern w:val="28"/>
        </w:rPr>
        <w:t>б</w:t>
      </w:r>
      <w:proofErr w:type="gramEnd"/>
      <w:r w:rsidRPr="00BB5CB7">
        <w:rPr>
          <w:bCs/>
          <w:kern w:val="28"/>
        </w:rPr>
        <w:t>)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6642DFE5" w14:textId="77777777" w:rsidR="00004862" w:rsidRPr="00BB5CB7" w:rsidRDefault="00004862" w:rsidP="00004862">
      <w:pPr>
        <w:pStyle w:val="afffff4"/>
        <w:ind w:left="0" w:firstLine="567"/>
        <w:jc w:val="both"/>
        <w:rPr>
          <w:bCs/>
          <w:kern w:val="28"/>
        </w:rPr>
      </w:pPr>
      <w:proofErr w:type="gramStart"/>
      <w:r w:rsidRPr="00BB5CB7">
        <w:rPr>
          <w:bCs/>
          <w:kern w:val="28"/>
        </w:rPr>
        <w:t>в</w:t>
      </w:r>
      <w:proofErr w:type="gramEnd"/>
      <w:r w:rsidRPr="00BB5CB7">
        <w:rPr>
          <w:bCs/>
          <w:kern w:val="28"/>
        </w:rPr>
        <w:t>)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E944483" w14:textId="77777777" w:rsidR="00004862" w:rsidRPr="00BB5CB7" w:rsidRDefault="00004862" w:rsidP="00004862">
      <w:pPr>
        <w:pStyle w:val="afffff4"/>
        <w:ind w:left="0" w:firstLine="567"/>
        <w:jc w:val="both"/>
        <w:rPr>
          <w:bCs/>
          <w:kern w:val="28"/>
        </w:rPr>
      </w:pPr>
      <w:proofErr w:type="gramStart"/>
      <w:r w:rsidRPr="00BB5CB7">
        <w:rPr>
          <w:bCs/>
          <w:kern w:val="28"/>
        </w:rPr>
        <w:t>г</w:t>
      </w:r>
      <w:proofErr w:type="gramEnd"/>
      <w:r w:rsidRPr="00BB5CB7">
        <w:rPr>
          <w:bCs/>
          <w:kern w:val="28"/>
        </w:rPr>
        <w:t>)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91513C9" w14:textId="77777777" w:rsidR="00004862" w:rsidRPr="00BB5CB7" w:rsidRDefault="00004862" w:rsidP="00004862">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F6640F" w:rsidRPr="00BB5CB7">
        <w:rPr>
          <w:rFonts w:ascii="Times New Roman" w:hAnsi="Times New Roman" w:cs="Times New Roman"/>
          <w:b w:val="0"/>
          <w:bCs w:val="0"/>
        </w:rPr>
        <w:t>договора</w:t>
      </w:r>
      <w:r w:rsidRPr="00BB5CB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F6640F" w:rsidRPr="00BB5CB7">
        <w:rPr>
          <w:rFonts w:ascii="Times New Roman" w:hAnsi="Times New Roman" w:cs="Times New Roman"/>
          <w:b w:val="0"/>
          <w:bCs w:val="0"/>
        </w:rPr>
        <w:t xml:space="preserve">договора </w:t>
      </w:r>
      <w:r w:rsidRPr="00BB5CB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F6640F" w:rsidRPr="00BB5CB7">
        <w:rPr>
          <w:rFonts w:ascii="Times New Roman" w:hAnsi="Times New Roman" w:cs="Times New Roman"/>
          <w:b w:val="0"/>
          <w:bCs w:val="0"/>
        </w:rPr>
        <w:t xml:space="preserve">договора </w:t>
      </w:r>
      <w:r w:rsidRPr="00BB5CB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14:paraId="08A4B05C" w14:textId="77777777" w:rsidR="00004862" w:rsidRPr="00BB5CB7" w:rsidRDefault="00004862" w:rsidP="00004862">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10E5E96" w14:textId="77777777" w:rsidR="00004862" w:rsidRPr="00BB5CB7" w:rsidRDefault="00004862" w:rsidP="00004862">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B5CB7">
        <w:rPr>
          <w:rFonts w:ascii="Times New Roman" w:hAnsi="Times New Roman" w:cs="Times New Roman"/>
          <w:b w:val="0"/>
          <w:bCs w:val="0"/>
        </w:rPr>
        <w:t>ЕРРэП</w:t>
      </w:r>
      <w:proofErr w:type="spellEnd"/>
      <w:r w:rsidRPr="00BB5CB7">
        <w:rPr>
          <w:rFonts w:ascii="Times New Roman" w:hAnsi="Times New Roman" w:cs="Times New Roman"/>
          <w:b w:val="0"/>
          <w:bCs w:val="0"/>
        </w:rPr>
        <w:t xml:space="preserve">, </w:t>
      </w:r>
      <w:hyperlink r:id="rId9" w:tgtFrame="_blank" w:history="1">
        <w:r w:rsidRPr="00BB5CB7">
          <w:rPr>
            <w:rStyle w:val="aff7"/>
            <w:rFonts w:ascii="PT Sans" w:hAnsi="PT Sans"/>
            <w:b w:val="0"/>
          </w:rPr>
          <w:t>https://gisp.gov.ru/documents/10546664/</w:t>
        </w:r>
      </w:hyperlink>
      <w:r w:rsidRPr="00BB5CB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F4F7DEE" w14:textId="77777777" w:rsidR="00004862" w:rsidRPr="00BB5CB7" w:rsidRDefault="00004862" w:rsidP="00004862">
      <w:pPr>
        <w:pStyle w:val="32"/>
        <w:keepNext w:val="0"/>
        <w:numPr>
          <w:ilvl w:val="2"/>
          <w:numId w:val="1"/>
        </w:numPr>
        <w:tabs>
          <w:tab w:val="clear" w:pos="454"/>
          <w:tab w:val="num" w:pos="596"/>
        </w:tabs>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779EDA57" w14:textId="77777777" w:rsidR="00E831CE" w:rsidRPr="00BB5CB7" w:rsidRDefault="00E831CE" w:rsidP="00E831CE"/>
    <w:p w14:paraId="242B355E" w14:textId="77777777" w:rsidR="007633E7" w:rsidRPr="00BB5CB7" w:rsidRDefault="007633E7" w:rsidP="001C43B6">
      <w:pPr>
        <w:pStyle w:val="11"/>
        <w:keepNext w:val="0"/>
        <w:numPr>
          <w:ilvl w:val="0"/>
          <w:numId w:val="1"/>
        </w:numPr>
        <w:spacing w:before="0" w:after="0"/>
        <w:ind w:left="0" w:firstLine="567"/>
        <w:jc w:val="both"/>
        <w:rPr>
          <w:sz w:val="24"/>
          <w:szCs w:val="24"/>
        </w:rPr>
      </w:pPr>
      <w:bookmarkStart w:id="44" w:name="_Toc123405462"/>
      <w:bookmarkStart w:id="45" w:name="_Toc166101207"/>
      <w:bookmarkStart w:id="46" w:name="_Toc89457610"/>
      <w:bookmarkEnd w:id="10"/>
      <w:r w:rsidRPr="00BB5CB7">
        <w:rPr>
          <w:sz w:val="24"/>
          <w:szCs w:val="24"/>
        </w:rPr>
        <w:t>ДОКУМЕНТАЦИЯ</w:t>
      </w:r>
      <w:bookmarkEnd w:id="44"/>
      <w:bookmarkEnd w:id="45"/>
      <w:r w:rsidR="00D62DF4" w:rsidRPr="00BB5CB7">
        <w:rPr>
          <w:sz w:val="24"/>
          <w:szCs w:val="24"/>
        </w:rPr>
        <w:t xml:space="preserve"> О ЗАКУПКЕ</w:t>
      </w:r>
      <w:bookmarkEnd w:id="46"/>
    </w:p>
    <w:p w14:paraId="28AB1112" w14:textId="77777777" w:rsidR="007633E7" w:rsidRPr="00BB5CB7" w:rsidRDefault="007633E7" w:rsidP="001C43B6">
      <w:pPr>
        <w:pStyle w:val="21"/>
        <w:keepNext w:val="0"/>
        <w:numPr>
          <w:ilvl w:val="1"/>
          <w:numId w:val="1"/>
        </w:numPr>
        <w:spacing w:after="0"/>
        <w:ind w:left="0" w:firstLine="567"/>
        <w:jc w:val="left"/>
        <w:rPr>
          <w:sz w:val="24"/>
          <w:szCs w:val="24"/>
        </w:rPr>
      </w:pPr>
      <w:bookmarkStart w:id="47" w:name="_Ref11225592"/>
      <w:bookmarkStart w:id="48" w:name="_Toc13035844"/>
      <w:bookmarkStart w:id="49" w:name="_Toc123405463"/>
      <w:bookmarkStart w:id="50" w:name="_Toc169628374"/>
      <w:bookmarkStart w:id="51" w:name="_Toc89457611"/>
      <w:r w:rsidRPr="00BB5CB7">
        <w:rPr>
          <w:sz w:val="24"/>
          <w:szCs w:val="24"/>
        </w:rPr>
        <w:t>Предоставление документации</w:t>
      </w:r>
      <w:bookmarkEnd w:id="47"/>
      <w:bookmarkEnd w:id="48"/>
      <w:bookmarkEnd w:id="49"/>
      <w:bookmarkEnd w:id="50"/>
      <w:r w:rsidR="00D62DF4" w:rsidRPr="00BB5CB7">
        <w:rPr>
          <w:sz w:val="24"/>
          <w:szCs w:val="24"/>
        </w:rPr>
        <w:t xml:space="preserve"> о закупке</w:t>
      </w:r>
      <w:bookmarkEnd w:id="51"/>
    </w:p>
    <w:p w14:paraId="45BAA2AD" w14:textId="77777777" w:rsidR="00DE5E15" w:rsidRPr="00BB5CB7" w:rsidRDefault="00282015" w:rsidP="001C43B6">
      <w:pPr>
        <w:pStyle w:val="32"/>
        <w:keepNext w:val="0"/>
        <w:numPr>
          <w:ilvl w:val="2"/>
          <w:numId w:val="1"/>
        </w:numPr>
        <w:spacing w:before="0" w:after="0"/>
        <w:ind w:left="0" w:firstLine="567"/>
        <w:rPr>
          <w:rFonts w:ascii="Times New Roman" w:hAnsi="Times New Roman" w:cs="Times New Roman"/>
          <w:b w:val="0"/>
        </w:rPr>
      </w:pPr>
      <w:bookmarkStart w:id="52" w:name="_Ref771898"/>
      <w:bookmarkStart w:id="53" w:name="_Ref166101804"/>
      <w:r w:rsidRPr="00BB5CB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B5CB7">
        <w:rPr>
          <w:rStyle w:val="aff7"/>
          <w:rFonts w:ascii="Times New Roman" w:hAnsi="Times New Roman" w:cs="Times New Roman"/>
          <w:b w:val="0"/>
        </w:rPr>
        <w:t>www.zakupki.gov.ru</w:t>
      </w:r>
      <w:r w:rsidRPr="00BB5CB7">
        <w:rPr>
          <w:rFonts w:ascii="Times New Roman" w:hAnsi="Times New Roman" w:cs="Times New Roman"/>
          <w:b w:val="0"/>
          <w:bCs w:val="0"/>
        </w:rPr>
        <w:t xml:space="preserve">, а также на сайте торговой площадки, указанной в пункте </w:t>
      </w:r>
      <w:r w:rsidR="003A3B73" w:rsidRPr="00BB5CB7">
        <w:rPr>
          <w:rFonts w:ascii="Times New Roman" w:hAnsi="Times New Roman" w:cs="Times New Roman"/>
          <w:b w:val="0"/>
          <w:bCs w:val="0"/>
        </w:rPr>
        <w:fldChar w:fldCharType="begin"/>
      </w:r>
      <w:r w:rsidR="003A3B73" w:rsidRPr="00BB5CB7">
        <w:rPr>
          <w:rFonts w:ascii="Times New Roman" w:hAnsi="Times New Roman" w:cs="Times New Roman"/>
          <w:b w:val="0"/>
          <w:bCs w:val="0"/>
        </w:rPr>
        <w:instrText xml:space="preserve"> REF _Ref32937988 \r \h </w:instrText>
      </w:r>
      <w:r w:rsidR="003B7972" w:rsidRPr="00BB5CB7">
        <w:rPr>
          <w:rFonts w:ascii="Times New Roman" w:hAnsi="Times New Roman" w:cs="Times New Roman"/>
          <w:b w:val="0"/>
          <w:bCs w:val="0"/>
        </w:rPr>
        <w:instrText xml:space="preserve"> \* MERGEFORMAT </w:instrText>
      </w:r>
      <w:r w:rsidR="003A3B73" w:rsidRPr="00BB5CB7">
        <w:rPr>
          <w:rFonts w:ascii="Times New Roman" w:hAnsi="Times New Roman" w:cs="Times New Roman"/>
          <w:b w:val="0"/>
          <w:bCs w:val="0"/>
        </w:rPr>
      </w:r>
      <w:r w:rsidR="003A3B73"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21</w:t>
      </w:r>
      <w:r w:rsidR="003A3B73"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w:t>
      </w:r>
      <w:r w:rsidRPr="00BB5CB7">
        <w:rPr>
          <w:rStyle w:val="15"/>
          <w:rFonts w:ascii="Times New Roman" w:hAnsi="Times New Roman" w:cs="Times New Roman"/>
          <w:bCs/>
          <w:sz w:val="24"/>
          <w:szCs w:val="24"/>
          <w:lang w:val="en-US"/>
        </w:rPr>
        <w:t>I</w:t>
      </w:r>
      <w:r w:rsidR="003A3B73" w:rsidRPr="00BB5CB7">
        <w:rPr>
          <w:rStyle w:val="15"/>
          <w:rFonts w:ascii="Times New Roman" w:hAnsi="Times New Roman" w:cs="Times New Roman"/>
          <w:bCs/>
          <w:sz w:val="24"/>
          <w:szCs w:val="24"/>
          <w:lang w:val="en-US"/>
        </w:rPr>
        <w:t>I</w:t>
      </w:r>
      <w:r w:rsidRPr="00BB5CB7" w:rsidDel="00413E80">
        <w:rPr>
          <w:rFonts w:ascii="Times New Roman" w:hAnsi="Times New Roman" w:cs="Times New Roman"/>
          <w:b w:val="0"/>
          <w:bCs w:val="0"/>
        </w:rPr>
        <w:t xml:space="preserve"> </w:t>
      </w:r>
      <w:r w:rsidRPr="00BB5CB7">
        <w:rPr>
          <w:rFonts w:ascii="Times New Roman" w:hAnsi="Times New Roman" w:cs="Times New Roman"/>
          <w:b w:val="0"/>
          <w:bCs w:val="0"/>
        </w:rPr>
        <w:t xml:space="preserve">«ИНФОРМАЦИОННАЯ КАРТА ЗАКУПКИ» (далее – ЭТП). Срок начала предоставления документации о закупке устанавливается в извещении о закупке и в пункте </w:t>
      </w:r>
      <w:r w:rsidRPr="00BB5CB7">
        <w:rPr>
          <w:rFonts w:ascii="Times New Roman" w:hAnsi="Times New Roman" w:cs="Times New Roman"/>
          <w:b w:val="0"/>
          <w:bCs w:val="0"/>
        </w:rPr>
        <w:fldChar w:fldCharType="begin"/>
      </w:r>
      <w:r w:rsidRPr="00BB5CB7">
        <w:rPr>
          <w:rFonts w:ascii="Times New Roman" w:hAnsi="Times New Roman" w:cs="Times New Roman"/>
          <w:b w:val="0"/>
          <w:bCs w:val="0"/>
        </w:rPr>
        <w:instrText xml:space="preserve"> REF _Ref32938034 \r \h </w:instrText>
      </w:r>
      <w:r w:rsidR="00DC3CA7" w:rsidRPr="00BB5CB7">
        <w:rPr>
          <w:rFonts w:ascii="Times New Roman" w:hAnsi="Times New Roman" w:cs="Times New Roman"/>
          <w:b w:val="0"/>
          <w:bCs w:val="0"/>
        </w:rPr>
        <w:instrText xml:space="preserve"> \* MERGEFORMAT </w:instrText>
      </w:r>
      <w:r w:rsidRPr="00BB5CB7">
        <w:rPr>
          <w:rFonts w:ascii="Times New Roman" w:hAnsi="Times New Roman" w:cs="Times New Roman"/>
          <w:b w:val="0"/>
          <w:bCs w:val="0"/>
        </w:rPr>
      </w:r>
      <w:r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5</w:t>
      </w:r>
      <w:r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w:t>
      </w:r>
      <w:r w:rsidRPr="00BB5CB7">
        <w:rPr>
          <w:rStyle w:val="15"/>
          <w:rFonts w:ascii="Times New Roman" w:hAnsi="Times New Roman" w:cs="Times New Roman"/>
          <w:bCs/>
          <w:sz w:val="24"/>
          <w:szCs w:val="24"/>
          <w:lang w:val="en-US"/>
        </w:rPr>
        <w:t>I</w:t>
      </w:r>
      <w:r w:rsidR="005F37E4" w:rsidRPr="00BB5CB7">
        <w:rPr>
          <w:rStyle w:val="15"/>
          <w:rFonts w:ascii="Times New Roman" w:hAnsi="Times New Roman" w:cs="Times New Roman"/>
          <w:bCs/>
          <w:sz w:val="24"/>
          <w:szCs w:val="24"/>
          <w:lang w:val="en-US"/>
        </w:rPr>
        <w:t>I</w:t>
      </w:r>
      <w:r w:rsidRPr="00BB5CB7" w:rsidDel="00413E80">
        <w:rPr>
          <w:rFonts w:ascii="Times New Roman" w:hAnsi="Times New Roman" w:cs="Times New Roman"/>
          <w:b w:val="0"/>
          <w:bCs w:val="0"/>
        </w:rPr>
        <w:t xml:space="preserve"> </w:t>
      </w:r>
      <w:r w:rsidRPr="00BB5CB7">
        <w:rPr>
          <w:rFonts w:ascii="Times New Roman" w:hAnsi="Times New Roman" w:cs="Times New Roman"/>
          <w:b w:val="0"/>
          <w:bCs w:val="0"/>
        </w:rPr>
        <w:t>«ИНФОРМАЦИОННАЯ КАРТА ЗАКУПКИ».</w:t>
      </w:r>
      <w:bookmarkEnd w:id="52"/>
      <w:r w:rsidR="003A3B73" w:rsidRPr="00BB5CB7">
        <w:rPr>
          <w:rFonts w:ascii="Times New Roman" w:hAnsi="Times New Roman" w:cs="Times New Roman"/>
          <w:b w:val="0"/>
          <w:bCs w:val="0"/>
        </w:rPr>
        <w:t xml:space="preserve"> </w:t>
      </w:r>
    </w:p>
    <w:p w14:paraId="23FF9719" w14:textId="77777777" w:rsidR="007633E7" w:rsidRPr="00BB5CB7" w:rsidRDefault="007633E7" w:rsidP="001C43B6">
      <w:pPr>
        <w:pStyle w:val="21"/>
        <w:keepNext w:val="0"/>
        <w:numPr>
          <w:ilvl w:val="1"/>
          <w:numId w:val="1"/>
        </w:numPr>
        <w:spacing w:after="0"/>
        <w:ind w:left="0" w:firstLine="567"/>
        <w:jc w:val="left"/>
        <w:rPr>
          <w:sz w:val="24"/>
          <w:szCs w:val="24"/>
        </w:rPr>
      </w:pPr>
      <w:bookmarkStart w:id="54" w:name="_Toc123405464"/>
      <w:bookmarkStart w:id="55" w:name="_Toc89457612"/>
      <w:bookmarkEnd w:id="53"/>
      <w:r w:rsidRPr="00BB5CB7">
        <w:rPr>
          <w:sz w:val="24"/>
          <w:szCs w:val="24"/>
        </w:rPr>
        <w:t>Разъяснение положений документации</w:t>
      </w:r>
      <w:bookmarkEnd w:id="54"/>
      <w:r w:rsidR="00D62DF4" w:rsidRPr="00BB5CB7">
        <w:rPr>
          <w:sz w:val="24"/>
          <w:szCs w:val="24"/>
        </w:rPr>
        <w:t xml:space="preserve"> о закупке</w:t>
      </w:r>
      <w:bookmarkEnd w:id="55"/>
    </w:p>
    <w:p w14:paraId="1F54622A" w14:textId="77777777" w:rsidR="00183F25"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bookmarkStart w:id="56" w:name="_Ref62134908"/>
      <w:bookmarkStart w:id="57" w:name="_Ref166349349"/>
      <w:r w:rsidRPr="00BB5CB7">
        <w:rPr>
          <w:rFonts w:ascii="Times New Roman" w:hAnsi="Times New Roman" w:cs="Times New Roman"/>
          <w:b w:val="0"/>
          <w:bCs w:val="0"/>
        </w:rPr>
        <w:t xml:space="preserve">Любой участник закупки вправе направить </w:t>
      </w:r>
      <w:r w:rsidR="00CD72EE" w:rsidRPr="00BB5CB7">
        <w:rPr>
          <w:rFonts w:ascii="Times New Roman" w:hAnsi="Times New Roman" w:cs="Times New Roman"/>
          <w:b w:val="0"/>
          <w:bCs w:val="0"/>
        </w:rPr>
        <w:t xml:space="preserve">средствами электронной площадки </w:t>
      </w:r>
      <w:r w:rsidR="00E831CE" w:rsidRPr="00BB5CB7">
        <w:rPr>
          <w:rFonts w:ascii="Times New Roman" w:hAnsi="Times New Roman" w:cs="Times New Roman"/>
          <w:b w:val="0"/>
          <w:bCs w:val="0"/>
        </w:rPr>
        <w:t>Организатору</w:t>
      </w:r>
      <w:r w:rsidRPr="00BB5CB7">
        <w:rPr>
          <w:rFonts w:ascii="Times New Roman" w:hAnsi="Times New Roman" w:cs="Times New Roman"/>
          <w:b w:val="0"/>
          <w:bCs w:val="0"/>
        </w:rPr>
        <w:t xml:space="preserve"> запрос о даче разъяснений положений документации</w:t>
      </w:r>
      <w:r w:rsidR="00120A22" w:rsidRPr="00BB5CB7">
        <w:rPr>
          <w:rFonts w:ascii="Times New Roman" w:hAnsi="Times New Roman" w:cs="Times New Roman"/>
          <w:b w:val="0"/>
          <w:bCs w:val="0"/>
        </w:rPr>
        <w:t xml:space="preserve"> о закупке</w:t>
      </w:r>
      <w:r w:rsidRPr="00BB5CB7">
        <w:rPr>
          <w:rFonts w:ascii="Times New Roman" w:hAnsi="Times New Roman" w:cs="Times New Roman"/>
          <w:b w:val="0"/>
          <w:bCs w:val="0"/>
        </w:rPr>
        <w:t xml:space="preserve">. </w:t>
      </w:r>
      <w:r w:rsidR="00CD72EE" w:rsidRPr="00BB5CB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0E79E8" w:rsidRPr="00BB5CB7">
        <w:rPr>
          <w:rFonts w:ascii="Times New Roman" w:hAnsi="Times New Roman" w:cs="Times New Roman"/>
          <w:b w:val="0"/>
        </w:rPr>
        <w:t xml:space="preserve">Регламентом работы </w:t>
      </w:r>
      <w:r w:rsidR="00CD72EE" w:rsidRPr="00BB5CB7">
        <w:rPr>
          <w:rFonts w:ascii="Times New Roman" w:hAnsi="Times New Roman" w:cs="Times New Roman"/>
          <w:b w:val="0"/>
        </w:rPr>
        <w:t>ЭТП</w:t>
      </w:r>
      <w:r w:rsidR="00CD72EE" w:rsidRPr="00BB5CB7">
        <w:rPr>
          <w:rFonts w:ascii="Times New Roman" w:hAnsi="Times New Roman" w:cs="Times New Roman"/>
          <w:b w:val="0"/>
          <w:bCs w:val="0"/>
        </w:rPr>
        <w:t xml:space="preserve">. </w:t>
      </w:r>
      <w:r w:rsidR="00183F25" w:rsidRPr="00BB5CB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E831CE" w:rsidRPr="00BB5CB7">
        <w:rPr>
          <w:rFonts w:ascii="Times New Roman" w:hAnsi="Times New Roman" w:cs="Times New Roman"/>
          <w:b w:val="0"/>
          <w:bCs w:val="0"/>
        </w:rPr>
        <w:fldChar w:fldCharType="begin"/>
      </w:r>
      <w:r w:rsidR="00E831CE" w:rsidRPr="00BB5CB7">
        <w:rPr>
          <w:rFonts w:ascii="Times New Roman" w:hAnsi="Times New Roman" w:cs="Times New Roman"/>
          <w:b w:val="0"/>
          <w:bCs w:val="0"/>
        </w:rPr>
        <w:instrText xml:space="preserve"> REF _Ref62134884 \r \h </w:instrText>
      </w:r>
      <w:r w:rsidR="003B7972" w:rsidRPr="00BB5CB7">
        <w:rPr>
          <w:rFonts w:ascii="Times New Roman" w:hAnsi="Times New Roman" w:cs="Times New Roman"/>
          <w:b w:val="0"/>
          <w:bCs w:val="0"/>
        </w:rPr>
        <w:instrText xml:space="preserve"> \* MERGEFORMAT </w:instrText>
      </w:r>
      <w:r w:rsidR="00E831CE" w:rsidRPr="00BB5CB7">
        <w:rPr>
          <w:rFonts w:ascii="Times New Roman" w:hAnsi="Times New Roman" w:cs="Times New Roman"/>
          <w:b w:val="0"/>
          <w:bCs w:val="0"/>
        </w:rPr>
      </w:r>
      <w:r w:rsidR="00E831CE"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13</w:t>
      </w:r>
      <w:r w:rsidR="00E831CE" w:rsidRPr="00BB5CB7">
        <w:rPr>
          <w:rFonts w:ascii="Times New Roman" w:hAnsi="Times New Roman" w:cs="Times New Roman"/>
          <w:b w:val="0"/>
          <w:bCs w:val="0"/>
        </w:rPr>
        <w:fldChar w:fldCharType="end"/>
      </w:r>
      <w:r w:rsidR="00183F25" w:rsidRPr="00BB5CB7">
        <w:rPr>
          <w:rFonts w:ascii="Times New Roman" w:hAnsi="Times New Roman" w:cs="Times New Roman"/>
          <w:b w:val="0"/>
          <w:bCs w:val="0"/>
        </w:rPr>
        <w:t xml:space="preserve"> части II «ИНФОРМАЦИОННАЯ КАРТА ЗАКУПКИ».</w:t>
      </w:r>
      <w:bookmarkEnd w:id="56"/>
    </w:p>
    <w:p w14:paraId="0346B50F" w14:textId="77777777" w:rsidR="00120A22" w:rsidRPr="00BB5CB7" w:rsidRDefault="00120A22"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В течение трех рабочих дней с даты поступления запроса, </w:t>
      </w:r>
      <w:r w:rsidR="00E831CE" w:rsidRPr="00BB5CB7">
        <w:rPr>
          <w:rFonts w:ascii="Times New Roman" w:hAnsi="Times New Roman" w:cs="Times New Roman"/>
          <w:b w:val="0"/>
          <w:bCs w:val="0"/>
        </w:rPr>
        <w:t>Организатор</w:t>
      </w:r>
      <w:r w:rsidRPr="00BB5CB7">
        <w:rPr>
          <w:rFonts w:ascii="Times New Roman" w:hAnsi="Times New Roman" w:cs="Times New Roman"/>
          <w:b w:val="0"/>
          <w:bCs w:val="0"/>
        </w:rPr>
        <w:t xml:space="preserve"> осуществляет разъяснение положений документации о закупке и размещает их в </w:t>
      </w:r>
      <w:r w:rsidR="00850314" w:rsidRPr="00BB5CB7">
        <w:rPr>
          <w:rFonts w:ascii="Times New Roman" w:hAnsi="Times New Roman" w:cs="Times New Roman"/>
          <w:b w:val="0"/>
          <w:bCs w:val="0"/>
        </w:rPr>
        <w:t>ЕИС</w:t>
      </w:r>
      <w:r w:rsidRPr="00BB5CB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201FF" w:rsidRPr="00BB5CB7">
        <w:rPr>
          <w:rFonts w:ascii="Times New Roman" w:hAnsi="Times New Roman" w:cs="Times New Roman"/>
          <w:b w:val="0"/>
          <w:bCs w:val="0"/>
        </w:rPr>
        <w:t xml:space="preserve">Организатор </w:t>
      </w:r>
      <w:r w:rsidRPr="00BB5CB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B5CB7">
        <w:rPr>
          <w:rFonts w:ascii="Times New Roman" w:hAnsi="Times New Roman" w:cs="Times New Roman"/>
          <w:b w:val="0"/>
          <w:bCs w:val="0"/>
        </w:rPr>
        <w:t>3 (</w:t>
      </w:r>
      <w:r w:rsidRPr="00BB5CB7">
        <w:rPr>
          <w:rFonts w:ascii="Times New Roman" w:hAnsi="Times New Roman" w:cs="Times New Roman"/>
          <w:b w:val="0"/>
          <w:bCs w:val="0"/>
        </w:rPr>
        <w:t>три</w:t>
      </w:r>
      <w:r w:rsidR="00D35172" w:rsidRPr="00BB5CB7">
        <w:rPr>
          <w:rFonts w:ascii="Times New Roman" w:hAnsi="Times New Roman" w:cs="Times New Roman"/>
          <w:b w:val="0"/>
          <w:bCs w:val="0"/>
        </w:rPr>
        <w:t>)</w:t>
      </w:r>
      <w:r w:rsidRPr="00BB5CB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B5CB7">
        <w:rPr>
          <w:rFonts w:ascii="Times New Roman" w:hAnsi="Times New Roman" w:cs="Times New Roman"/>
          <w:b w:val="0"/>
          <w:bCs w:val="0"/>
        </w:rPr>
        <w:t xml:space="preserve">. </w:t>
      </w:r>
      <w:bookmarkEnd w:id="57"/>
    </w:p>
    <w:p w14:paraId="4A9CC515" w14:textId="77777777" w:rsidR="00183F25" w:rsidRPr="00BB5CB7" w:rsidRDefault="00183F25"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Разъяснения положений документации о закупке не должны изменять предмет закупки и существенные условия проекта </w:t>
      </w:r>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w:t>
      </w:r>
    </w:p>
    <w:p w14:paraId="7B419F27" w14:textId="77777777" w:rsidR="007633E7" w:rsidRPr="00BB5CB7" w:rsidRDefault="007633E7" w:rsidP="001C43B6">
      <w:pPr>
        <w:pStyle w:val="21"/>
        <w:keepNext w:val="0"/>
        <w:numPr>
          <w:ilvl w:val="1"/>
          <w:numId w:val="1"/>
        </w:numPr>
        <w:spacing w:after="0"/>
        <w:ind w:left="0" w:firstLine="567"/>
        <w:jc w:val="both"/>
        <w:rPr>
          <w:sz w:val="24"/>
          <w:szCs w:val="24"/>
        </w:rPr>
      </w:pPr>
      <w:bookmarkStart w:id="58" w:name="_Ref119429410"/>
      <w:bookmarkStart w:id="59" w:name="_Toc123405465"/>
      <w:bookmarkStart w:id="60" w:name="_Toc89457613"/>
      <w:r w:rsidRPr="00BB5CB7">
        <w:rPr>
          <w:sz w:val="24"/>
          <w:szCs w:val="24"/>
        </w:rPr>
        <w:t xml:space="preserve">Внесение изменений в извещение о </w:t>
      </w:r>
      <w:bookmarkEnd w:id="58"/>
      <w:bookmarkEnd w:id="59"/>
      <w:r w:rsidR="00183F25" w:rsidRPr="00BB5CB7">
        <w:rPr>
          <w:sz w:val="24"/>
          <w:szCs w:val="24"/>
        </w:rPr>
        <w:t>закупке и/или документацию о закупке</w:t>
      </w:r>
      <w:bookmarkEnd w:id="60"/>
    </w:p>
    <w:p w14:paraId="1F839AEC" w14:textId="77777777" w:rsidR="007633E7" w:rsidRPr="00BB5CB7" w:rsidRDefault="00850314"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До окончания срока подачи заявок </w:t>
      </w:r>
      <w:r w:rsidR="001201FF" w:rsidRPr="00BB5CB7">
        <w:rPr>
          <w:rFonts w:ascii="Times New Roman" w:hAnsi="Times New Roman" w:cs="Times New Roman"/>
          <w:b w:val="0"/>
          <w:bCs w:val="0"/>
        </w:rPr>
        <w:t xml:space="preserve">Организатор </w:t>
      </w:r>
      <w:r w:rsidRPr="00BB5CB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16DB1E0A" w14:textId="77777777" w:rsidR="00AF4541" w:rsidRPr="00BB5CB7" w:rsidRDefault="00850314" w:rsidP="001C43B6">
      <w:pPr>
        <w:pStyle w:val="afffff4"/>
        <w:numPr>
          <w:ilvl w:val="2"/>
          <w:numId w:val="1"/>
        </w:numPr>
        <w:ind w:left="0" w:firstLine="567"/>
        <w:jc w:val="both"/>
      </w:pPr>
      <w:r w:rsidRPr="00BB5CB7">
        <w:t xml:space="preserve">Изменения, вносимые в извещение о закупке и/или документацию о закупке размещаются </w:t>
      </w:r>
      <w:r w:rsidR="001201FF" w:rsidRPr="00BB5CB7">
        <w:rPr>
          <w:bCs/>
        </w:rPr>
        <w:t>Организатором</w:t>
      </w:r>
      <w:r w:rsidR="001201FF" w:rsidRPr="00BB5CB7">
        <w:rPr>
          <w:b/>
          <w:bCs/>
        </w:rPr>
        <w:t xml:space="preserve"> </w:t>
      </w:r>
      <w:r w:rsidRPr="00BB5CB7">
        <w:t xml:space="preserve">в ЕИС не позднее чем в течение </w:t>
      </w:r>
      <w:r w:rsidR="00D35172" w:rsidRPr="00BB5CB7">
        <w:t>3 (</w:t>
      </w:r>
      <w:r w:rsidRPr="00BB5CB7">
        <w:t>трех</w:t>
      </w:r>
      <w:r w:rsidR="00D35172" w:rsidRPr="00BB5CB7">
        <w:t>)</w:t>
      </w:r>
      <w:r w:rsidRPr="00BB5CB7">
        <w:t xml:space="preserve"> дней со дня принятия решения о внесении указанных изменений.</w:t>
      </w:r>
      <w:r w:rsidRPr="00BB5CB7">
        <w:rPr>
          <w:b/>
        </w:rPr>
        <w:t xml:space="preserve"> </w:t>
      </w:r>
      <w:r w:rsidR="00AF4541" w:rsidRPr="00BB5CB7">
        <w:t xml:space="preserve">В случае внесения изменений в извещение и/или документацию </w:t>
      </w:r>
      <w:r w:rsidR="00AF4541" w:rsidRPr="00BB5CB7">
        <w:lastRenderedPageBreak/>
        <w:t xml:space="preserve">о закупке 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извещением о закупке </w:t>
      </w:r>
      <w:r w:rsidR="00534D7E" w:rsidRPr="00BB5CB7">
        <w:t>и (или) документацией о закупке</w:t>
      </w:r>
      <w:r w:rsidR="00AF4541" w:rsidRPr="00BB5CB7">
        <w:t>.</w:t>
      </w:r>
    </w:p>
    <w:p w14:paraId="6F1C11FD" w14:textId="77777777" w:rsidR="003B05C7" w:rsidRPr="00BB5CB7" w:rsidRDefault="003B05C7" w:rsidP="003B05C7">
      <w:pPr>
        <w:pStyle w:val="afffff4"/>
        <w:numPr>
          <w:ilvl w:val="2"/>
          <w:numId w:val="1"/>
        </w:numPr>
        <w:ind w:left="0" w:firstLine="567"/>
        <w:jc w:val="both"/>
      </w:pPr>
      <w:r w:rsidRPr="00BB5CB7">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22EB0522" w14:textId="77777777" w:rsidR="007633E7" w:rsidRPr="00BB5CB7" w:rsidRDefault="001201FF" w:rsidP="003B05C7">
      <w:pPr>
        <w:pStyle w:val="afffff4"/>
        <w:numPr>
          <w:ilvl w:val="2"/>
          <w:numId w:val="1"/>
        </w:numPr>
        <w:ind w:left="0" w:firstLine="567"/>
        <w:jc w:val="both"/>
        <w:rPr>
          <w:b/>
          <w:bCs/>
        </w:rPr>
      </w:pPr>
      <w:r w:rsidRPr="00BB5CB7">
        <w:t xml:space="preserve">Организатор </w:t>
      </w:r>
      <w:r w:rsidR="007633E7" w:rsidRPr="00BB5CB7">
        <w:t xml:space="preserve">не несет ответственности в случае, если участник закупки не ознакомился с изменениями, внесенными в извещение о </w:t>
      </w:r>
      <w:r w:rsidR="00850314" w:rsidRPr="00BB5CB7">
        <w:t xml:space="preserve">закупке и/или </w:t>
      </w:r>
      <w:r w:rsidR="007633E7" w:rsidRPr="00BB5CB7">
        <w:t>документацию</w:t>
      </w:r>
      <w:r w:rsidR="00850314" w:rsidRPr="00BB5CB7">
        <w:t xml:space="preserve"> о закупке</w:t>
      </w:r>
      <w:r w:rsidR="007633E7" w:rsidRPr="00BB5CB7">
        <w:t xml:space="preserve">, размещенными надлежащим образом. </w:t>
      </w:r>
    </w:p>
    <w:p w14:paraId="2D30A452" w14:textId="77777777" w:rsidR="007633E7" w:rsidRPr="00BB5CB7" w:rsidRDefault="007633E7" w:rsidP="001C43B6">
      <w:pPr>
        <w:pStyle w:val="21"/>
        <w:numPr>
          <w:ilvl w:val="1"/>
          <w:numId w:val="1"/>
        </w:numPr>
        <w:spacing w:after="0"/>
        <w:ind w:left="0" w:firstLine="567"/>
        <w:jc w:val="left"/>
        <w:rPr>
          <w:sz w:val="24"/>
          <w:szCs w:val="24"/>
        </w:rPr>
      </w:pPr>
      <w:bookmarkStart w:id="61" w:name="_Toc123405466"/>
      <w:bookmarkStart w:id="62" w:name="_Toc89457614"/>
      <w:r w:rsidRPr="00BB5CB7">
        <w:rPr>
          <w:sz w:val="24"/>
          <w:szCs w:val="24"/>
        </w:rPr>
        <w:t xml:space="preserve">Отмена </w:t>
      </w:r>
      <w:bookmarkEnd w:id="61"/>
      <w:r w:rsidR="00E976B0" w:rsidRPr="00BB5CB7">
        <w:rPr>
          <w:sz w:val="24"/>
          <w:szCs w:val="24"/>
        </w:rPr>
        <w:t>закупки</w:t>
      </w:r>
      <w:bookmarkEnd w:id="62"/>
    </w:p>
    <w:p w14:paraId="3E1CB5C1" w14:textId="77777777" w:rsidR="0081577E" w:rsidRPr="00BB5CB7" w:rsidRDefault="001201FF" w:rsidP="001C43B6">
      <w:pPr>
        <w:pStyle w:val="32"/>
        <w:keepNext w:val="0"/>
        <w:numPr>
          <w:ilvl w:val="2"/>
          <w:numId w:val="1"/>
        </w:numPr>
        <w:autoSpaceDE w:val="0"/>
        <w:autoSpaceDN w:val="0"/>
        <w:adjustRightInd w:val="0"/>
        <w:spacing w:before="0" w:after="0"/>
        <w:ind w:left="0" w:firstLine="567"/>
        <w:rPr>
          <w:rFonts w:ascii="Times New Roman" w:hAnsi="Times New Roman" w:cs="Times New Roman"/>
          <w:b w:val="0"/>
          <w:bCs w:val="0"/>
        </w:rPr>
      </w:pPr>
      <w:bookmarkStart w:id="63" w:name="_Ref166158219"/>
      <w:r w:rsidRPr="00BB5CB7">
        <w:rPr>
          <w:rFonts w:ascii="Times New Roman" w:hAnsi="Times New Roman" w:cs="Times New Roman"/>
          <w:b w:val="0"/>
          <w:bCs w:val="0"/>
        </w:rPr>
        <w:t xml:space="preserve">Организатор </w:t>
      </w:r>
      <w:r w:rsidR="00E976B0" w:rsidRPr="00BB5CB7">
        <w:rPr>
          <w:rFonts w:ascii="Times New Roman" w:hAnsi="Times New Roman" w:cs="Times New Roman"/>
          <w:b w:val="0"/>
          <w:bCs w:val="0"/>
        </w:rPr>
        <w:t xml:space="preserve">вправе отменить закупку по одному и более предмету закупки (лоту) </w:t>
      </w:r>
      <w:r w:rsidR="00203D31" w:rsidRPr="00BB5CB7">
        <w:rPr>
          <w:rFonts w:ascii="Times New Roman" w:hAnsi="Times New Roman" w:cs="Times New Roman"/>
          <w:b w:val="0"/>
          <w:bCs w:val="0"/>
        </w:rPr>
        <w:t xml:space="preserve">до </w:t>
      </w:r>
      <w:r w:rsidR="0081577E" w:rsidRPr="00BB5CB7">
        <w:rPr>
          <w:rFonts w:ascii="Times New Roman" w:hAnsi="Times New Roman" w:cs="Times New Roman"/>
          <w:b w:val="0"/>
          <w:bCs w:val="0"/>
        </w:rPr>
        <w:t>наступления даты и времени окончания срока подачи заявок на участие в конкурентной закупке</w:t>
      </w:r>
      <w:r w:rsidR="007633E7" w:rsidRPr="00BB5CB7">
        <w:rPr>
          <w:rFonts w:ascii="Times New Roman" w:hAnsi="Times New Roman" w:cs="Times New Roman"/>
          <w:b w:val="0"/>
          <w:bCs w:val="0"/>
        </w:rPr>
        <w:t>.</w:t>
      </w:r>
      <w:bookmarkEnd w:id="63"/>
      <w:r w:rsidR="0081577E" w:rsidRPr="00BB5CB7">
        <w:rPr>
          <w:rFonts w:ascii="Times New Roman" w:hAnsi="Times New Roman" w:cs="Times New Roman"/>
          <w:b w:val="0"/>
          <w:bCs w:val="0"/>
        </w:rPr>
        <w:t xml:space="preserve"> </w:t>
      </w:r>
    </w:p>
    <w:p w14:paraId="6E759064" w14:textId="77777777" w:rsidR="0081577E" w:rsidRPr="00BB5CB7" w:rsidRDefault="0081577E" w:rsidP="001C43B6">
      <w:pPr>
        <w:pStyle w:val="32"/>
        <w:keepNext w:val="0"/>
        <w:numPr>
          <w:ilvl w:val="2"/>
          <w:numId w:val="1"/>
        </w:numPr>
        <w:autoSpaceDE w:val="0"/>
        <w:autoSpaceDN w:val="0"/>
        <w:adjustRightInd w:val="0"/>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По истечении срока отмены конкурентной закупки (даты и времени окончания срока подачи заявок) и до заключения </w:t>
      </w:r>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 xml:space="preserve"> Организатор вправе отменить закупку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закупки, заключения</w:t>
      </w:r>
      <w:r w:rsidR="000467FA" w:rsidRPr="00BB5CB7">
        <w:rPr>
          <w:rFonts w:ascii="Times New Roman" w:hAnsi="Times New Roman" w:cs="Times New Roman"/>
          <w:b w:val="0"/>
          <w:bCs w:val="0"/>
        </w:rPr>
        <w:t xml:space="preserve"> 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 xml:space="preserve"> Организатор в обязательном порядке размещает в единой информационной системе обоснование принятого решения</w:t>
      </w:r>
    </w:p>
    <w:p w14:paraId="2F314005" w14:textId="77777777" w:rsidR="007633E7"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bookmarkStart w:id="64" w:name="_Ref166349406"/>
      <w:r w:rsidRPr="00BB5CB7">
        <w:rPr>
          <w:rFonts w:ascii="Times New Roman" w:hAnsi="Times New Roman" w:cs="Times New Roman"/>
          <w:b w:val="0"/>
          <w:bCs w:val="0"/>
        </w:rPr>
        <w:t xml:space="preserve">Решение об отмене </w:t>
      </w:r>
      <w:r w:rsidR="00E976B0" w:rsidRPr="00BB5CB7">
        <w:rPr>
          <w:rFonts w:ascii="Times New Roman" w:hAnsi="Times New Roman" w:cs="Times New Roman"/>
          <w:b w:val="0"/>
          <w:bCs w:val="0"/>
        </w:rPr>
        <w:t xml:space="preserve">закупки размещается </w:t>
      </w:r>
      <w:r w:rsidR="001201FF" w:rsidRPr="00BB5CB7">
        <w:rPr>
          <w:rFonts w:ascii="Times New Roman" w:hAnsi="Times New Roman" w:cs="Times New Roman"/>
          <w:b w:val="0"/>
          <w:bCs w:val="0"/>
        </w:rPr>
        <w:t xml:space="preserve">Организатором </w:t>
      </w:r>
      <w:r w:rsidR="00E976B0" w:rsidRPr="00BB5CB7">
        <w:rPr>
          <w:rFonts w:ascii="Times New Roman" w:hAnsi="Times New Roman" w:cs="Times New Roman"/>
          <w:b w:val="0"/>
          <w:bCs w:val="0"/>
        </w:rPr>
        <w:t>в ЕИС в день принятия этого решения</w:t>
      </w:r>
      <w:r w:rsidRPr="00BB5CB7">
        <w:rPr>
          <w:rFonts w:ascii="Times New Roman" w:hAnsi="Times New Roman" w:cs="Times New Roman"/>
          <w:b w:val="0"/>
          <w:bCs w:val="0"/>
        </w:rPr>
        <w:t>.</w:t>
      </w:r>
    </w:p>
    <w:p w14:paraId="0F71C4AE" w14:textId="77777777" w:rsidR="007633E7" w:rsidRPr="00BB5CB7" w:rsidRDefault="007633E7" w:rsidP="001C43B6">
      <w:pPr>
        <w:spacing w:after="0"/>
      </w:pPr>
    </w:p>
    <w:p w14:paraId="1A92F7EB" w14:textId="77777777" w:rsidR="007633E7" w:rsidRPr="00BB5CB7" w:rsidRDefault="007633E7" w:rsidP="001C43B6">
      <w:pPr>
        <w:pStyle w:val="11"/>
        <w:keepNext w:val="0"/>
        <w:numPr>
          <w:ilvl w:val="0"/>
          <w:numId w:val="1"/>
        </w:numPr>
        <w:spacing w:before="0" w:after="0"/>
        <w:ind w:left="0" w:firstLine="567"/>
        <w:jc w:val="both"/>
        <w:rPr>
          <w:sz w:val="24"/>
          <w:szCs w:val="24"/>
        </w:rPr>
      </w:pPr>
      <w:bookmarkStart w:id="65" w:name="_Toc123405467"/>
      <w:bookmarkStart w:id="66" w:name="_Toc166101208"/>
      <w:bookmarkStart w:id="67" w:name="_Ref166159542"/>
      <w:bookmarkStart w:id="68" w:name="_Ref166159546"/>
      <w:bookmarkStart w:id="69" w:name="_Ref166250138"/>
      <w:bookmarkStart w:id="70" w:name="_Ref166250141"/>
      <w:bookmarkStart w:id="71" w:name="_Toc89457615"/>
      <w:bookmarkEnd w:id="64"/>
      <w:r w:rsidRPr="00BB5CB7">
        <w:rPr>
          <w:sz w:val="24"/>
          <w:szCs w:val="24"/>
        </w:rPr>
        <w:t xml:space="preserve">ТРЕБОВАНИЯ К СОДЕРЖАНИЮ ЗАЯВКИ НА УЧАСТИЕ В </w:t>
      </w:r>
      <w:bookmarkEnd w:id="65"/>
      <w:bookmarkEnd w:id="66"/>
      <w:bookmarkEnd w:id="67"/>
      <w:bookmarkEnd w:id="68"/>
      <w:bookmarkEnd w:id="69"/>
      <w:bookmarkEnd w:id="70"/>
      <w:r w:rsidR="008316C8" w:rsidRPr="00BB5CB7">
        <w:rPr>
          <w:sz w:val="24"/>
          <w:szCs w:val="24"/>
        </w:rPr>
        <w:t>ЗАКУПКЕ</w:t>
      </w:r>
      <w:bookmarkEnd w:id="71"/>
    </w:p>
    <w:p w14:paraId="133DA866" w14:textId="77777777" w:rsidR="007633E7" w:rsidRPr="00BB5CB7" w:rsidRDefault="007F42E6" w:rsidP="001C43B6">
      <w:pPr>
        <w:pStyle w:val="21"/>
        <w:numPr>
          <w:ilvl w:val="1"/>
          <w:numId w:val="1"/>
        </w:numPr>
        <w:spacing w:after="0"/>
        <w:ind w:left="0" w:firstLine="567"/>
        <w:jc w:val="left"/>
        <w:rPr>
          <w:sz w:val="24"/>
          <w:szCs w:val="24"/>
        </w:rPr>
      </w:pPr>
      <w:bookmarkStart w:id="72" w:name="_Ref62141943"/>
      <w:bookmarkStart w:id="73" w:name="_Toc89457616"/>
      <w:r w:rsidRPr="00BB5CB7">
        <w:rPr>
          <w:sz w:val="24"/>
          <w:szCs w:val="24"/>
        </w:rPr>
        <w:t xml:space="preserve">Требования к оформлению заявки на участие в </w:t>
      </w:r>
      <w:r w:rsidR="008316C8" w:rsidRPr="00BB5CB7">
        <w:rPr>
          <w:sz w:val="24"/>
          <w:szCs w:val="24"/>
        </w:rPr>
        <w:t>закупке</w:t>
      </w:r>
      <w:bookmarkEnd w:id="72"/>
      <w:bookmarkEnd w:id="73"/>
    </w:p>
    <w:p w14:paraId="3F72031B" w14:textId="77777777" w:rsidR="002C4B51" w:rsidRPr="00BB5CB7" w:rsidRDefault="002C4B51" w:rsidP="001C43B6">
      <w:pPr>
        <w:pStyle w:val="32"/>
        <w:keepNext w:val="0"/>
        <w:numPr>
          <w:ilvl w:val="2"/>
          <w:numId w:val="1"/>
        </w:numPr>
        <w:spacing w:before="0" w:after="0"/>
        <w:ind w:left="0" w:firstLine="567"/>
        <w:rPr>
          <w:rFonts w:ascii="Times New Roman" w:hAnsi="Times New Roman" w:cs="Times New Roman"/>
          <w:b w:val="0"/>
          <w:bCs w:val="0"/>
        </w:rPr>
      </w:pPr>
      <w:bookmarkStart w:id="74" w:name="_Ref166246797"/>
      <w:bookmarkStart w:id="75" w:name="_Ref119429784"/>
      <w:bookmarkStart w:id="76" w:name="_Ref119429817"/>
      <w:bookmarkStart w:id="77" w:name="_Ref119430333"/>
      <w:bookmarkStart w:id="78" w:name="_Toc123405470"/>
      <w:r w:rsidRPr="00BB5CB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1201FF" w:rsidRPr="00BB5CB7">
        <w:rPr>
          <w:rFonts w:ascii="Times New Roman" w:hAnsi="Times New Roman" w:cs="Times New Roman"/>
          <w:b w:val="0"/>
          <w:bCs w:val="0"/>
        </w:rPr>
        <w:t xml:space="preserve">Организатору </w:t>
      </w:r>
      <w:r w:rsidRPr="00BB5CB7">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B5CB7">
        <w:rPr>
          <w:rFonts w:ascii="Times New Roman" w:hAnsi="Times New Roman" w:cs="Times New Roman"/>
          <w:b w:val="0"/>
          <w:bCs w:val="0"/>
        </w:rPr>
        <w:t>е</w:t>
      </w:r>
      <w:r w:rsidRPr="00BB5CB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13EE098A" w14:textId="77777777" w:rsidR="00D040BA" w:rsidRPr="00BB5CB7" w:rsidRDefault="00D040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Участник </w:t>
      </w:r>
      <w:r w:rsidRPr="00BB5CB7">
        <w:rPr>
          <w:rFonts w:ascii="Times New Roman" w:hAnsi="Times New Roman" w:cs="Times New Roman"/>
          <w:b w:val="0"/>
        </w:rPr>
        <w:t xml:space="preserve">закупки </w:t>
      </w:r>
      <w:r w:rsidRPr="00BB5CB7">
        <w:rPr>
          <w:rFonts w:ascii="Times New Roman" w:hAnsi="Times New Roman" w:cs="Times New Roman"/>
          <w:b w:val="0"/>
          <w:bCs w:val="0"/>
        </w:rPr>
        <w:t xml:space="preserve">готовит заявку на участие в </w:t>
      </w:r>
      <w:r w:rsidR="008316C8"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BB5CB7">
        <w:rPr>
          <w:rFonts w:ascii="Times New Roman" w:hAnsi="Times New Roman" w:cs="Times New Roman"/>
          <w:b w:val="0"/>
          <w:bCs w:val="0"/>
        </w:rPr>
        <w:t>ЗАКУПКЕ</w:t>
      </w:r>
      <w:r w:rsidRPr="00BB5CB7">
        <w:rPr>
          <w:rFonts w:ascii="Times New Roman" w:hAnsi="Times New Roman" w:cs="Times New Roman"/>
          <w:b w:val="0"/>
          <w:bCs w:val="0"/>
        </w:rPr>
        <w:t>»</w:t>
      </w:r>
      <w:r w:rsidRPr="00BB5CB7">
        <w:rPr>
          <w:rFonts w:ascii="Times New Roman" w:hAnsi="Times New Roman" w:cs="Times New Roman"/>
          <w:b w:val="0"/>
        </w:rPr>
        <w:t xml:space="preserve"> </w:t>
      </w:r>
      <w:r w:rsidR="00D35172" w:rsidRPr="00BB5CB7">
        <w:rPr>
          <w:rFonts w:ascii="Times New Roman" w:hAnsi="Times New Roman" w:cs="Times New Roman"/>
          <w:b w:val="0"/>
        </w:rPr>
        <w:t xml:space="preserve">части </w:t>
      </w:r>
      <w:r w:rsidR="00D35172" w:rsidRPr="00BB5CB7">
        <w:rPr>
          <w:rFonts w:ascii="Times New Roman" w:hAnsi="Times New Roman" w:cs="Times New Roman"/>
          <w:b w:val="0"/>
          <w:lang w:val="en-US"/>
        </w:rPr>
        <w:t>I</w:t>
      </w:r>
      <w:r w:rsidR="00D35172" w:rsidRPr="00BB5CB7">
        <w:rPr>
          <w:rFonts w:ascii="Times New Roman" w:hAnsi="Times New Roman" w:cs="Times New Roman"/>
          <w:b w:val="0"/>
        </w:rPr>
        <w:t xml:space="preserve"> «ОБЩИЕ УСЛОВИЯ ПРОВЕДЕНИЯ ЗАКУПКИ» </w:t>
      </w:r>
      <w:r w:rsidRPr="00BB5CB7">
        <w:rPr>
          <w:rFonts w:ascii="Times New Roman" w:hAnsi="Times New Roman" w:cs="Times New Roman"/>
          <w:b w:val="0"/>
          <w:bCs w:val="0"/>
        </w:rPr>
        <w:t xml:space="preserve">и в соответствии с формами документов, установленными частью </w:t>
      </w:r>
      <w:r w:rsidR="008316C8" w:rsidRPr="00BB5CB7">
        <w:rPr>
          <w:rFonts w:ascii="Times New Roman" w:hAnsi="Times New Roman" w:cs="Times New Roman"/>
          <w:b w:val="0"/>
          <w:bCs w:val="0"/>
          <w:lang w:val="en-US"/>
        </w:rPr>
        <w:t>II</w:t>
      </w:r>
      <w:r w:rsidRPr="00BB5CB7">
        <w:rPr>
          <w:rFonts w:ascii="Times New Roman" w:hAnsi="Times New Roman" w:cs="Times New Roman"/>
          <w:b w:val="0"/>
          <w:bCs w:val="0"/>
          <w:lang w:val="en-US"/>
        </w:rPr>
        <w:t>I</w:t>
      </w:r>
      <w:r w:rsidRPr="00BB5CB7">
        <w:rPr>
          <w:rFonts w:ascii="Times New Roman" w:hAnsi="Times New Roman" w:cs="Times New Roman"/>
          <w:b w:val="0"/>
          <w:bCs w:val="0"/>
        </w:rPr>
        <w:t xml:space="preserve"> «ОБРАЗЦЫ ФОРМ ДЛЯ ЗАПОЛНЕНИЯ УЧАСТНИКАМИ ЗАКУПКИ».</w:t>
      </w:r>
      <w:bookmarkEnd w:id="74"/>
    </w:p>
    <w:p w14:paraId="2DF0A7BC" w14:textId="77777777" w:rsidR="00D040BA" w:rsidRPr="00BB5CB7" w:rsidRDefault="00D040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При описании </w:t>
      </w:r>
      <w:r w:rsidR="00D35172" w:rsidRPr="00BB5CB7">
        <w:rPr>
          <w:rFonts w:ascii="Times New Roman" w:hAnsi="Times New Roman" w:cs="Times New Roman"/>
          <w:b w:val="0"/>
          <w:bCs w:val="0"/>
        </w:rPr>
        <w:t>документов заявки</w:t>
      </w:r>
      <w:r w:rsidRPr="00BB5CB7">
        <w:rPr>
          <w:rFonts w:ascii="Times New Roman" w:hAnsi="Times New Roman" w:cs="Times New Roman"/>
          <w:b w:val="0"/>
          <w:bCs w:val="0"/>
        </w:rPr>
        <w:t xml:space="preserve"> участник </w:t>
      </w:r>
      <w:r w:rsidRPr="00BB5CB7">
        <w:rPr>
          <w:rFonts w:ascii="Times New Roman" w:hAnsi="Times New Roman" w:cs="Times New Roman"/>
          <w:b w:val="0"/>
        </w:rPr>
        <w:t xml:space="preserve">закупки </w:t>
      </w:r>
      <w:r w:rsidRPr="00BB5CB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BB5CB7">
        <w:rPr>
          <w:rFonts w:ascii="Times New Roman" w:hAnsi="Times New Roman" w:cs="Times New Roman"/>
          <w:b w:val="0"/>
          <w:bCs w:val="0"/>
          <w:lang w:val="en-US"/>
        </w:rPr>
        <w:t>V</w:t>
      </w:r>
      <w:r w:rsidRPr="00BB5CB7">
        <w:rPr>
          <w:rFonts w:ascii="Times New Roman" w:hAnsi="Times New Roman" w:cs="Times New Roman"/>
          <w:b w:val="0"/>
          <w:bCs w:val="0"/>
        </w:rPr>
        <w:t xml:space="preserve"> </w:t>
      </w:r>
      <w:r w:rsidRPr="00BB5CB7">
        <w:rPr>
          <w:rFonts w:ascii="Times New Roman" w:hAnsi="Times New Roman" w:cs="Times New Roman"/>
          <w:b w:val="0"/>
        </w:rPr>
        <w:t>«ТЕХНИЧЕСКАЯ ЧАСТЬ»</w:t>
      </w:r>
      <w:r w:rsidRPr="00BB5CB7">
        <w:rPr>
          <w:rFonts w:ascii="Times New Roman" w:hAnsi="Times New Roman" w:cs="Times New Roman"/>
          <w:b w:val="0"/>
          <w:bCs w:val="0"/>
        </w:rPr>
        <w:t>.</w:t>
      </w:r>
    </w:p>
    <w:p w14:paraId="045F9E68" w14:textId="77777777" w:rsidR="00D040BA" w:rsidRPr="00BB5CB7" w:rsidRDefault="00D040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Сведения, которые содержатся в заявках участников </w:t>
      </w:r>
      <w:r w:rsidRPr="00BB5CB7">
        <w:rPr>
          <w:rFonts w:ascii="Times New Roman" w:hAnsi="Times New Roman" w:cs="Times New Roman"/>
          <w:b w:val="0"/>
        </w:rPr>
        <w:t>закупки</w:t>
      </w:r>
      <w:r w:rsidRPr="00BB5CB7">
        <w:rPr>
          <w:rFonts w:ascii="Times New Roman" w:hAnsi="Times New Roman" w:cs="Times New Roman"/>
          <w:b w:val="0"/>
          <w:bCs w:val="0"/>
        </w:rPr>
        <w:t>, не должны допускать двусмысленных толкований.</w:t>
      </w:r>
    </w:p>
    <w:p w14:paraId="634CBDB7" w14:textId="77777777" w:rsidR="00C34703" w:rsidRPr="00BB5CB7" w:rsidRDefault="004835CA" w:rsidP="001C43B6">
      <w:pPr>
        <w:pStyle w:val="32"/>
        <w:keepNext w:val="0"/>
        <w:numPr>
          <w:ilvl w:val="2"/>
          <w:numId w:val="1"/>
        </w:numPr>
        <w:spacing w:before="0" w:after="0"/>
        <w:ind w:left="0" w:firstLine="567"/>
        <w:rPr>
          <w:rFonts w:ascii="Times New Roman" w:hAnsi="Times New Roman" w:cs="Times New Roman"/>
          <w:b w:val="0"/>
          <w:bCs w:val="0"/>
        </w:rPr>
      </w:pPr>
      <w:bookmarkStart w:id="79" w:name="_Ref11475563"/>
      <w:r w:rsidRPr="00BB5CB7">
        <w:rPr>
          <w:rFonts w:ascii="Times New Roman" w:hAnsi="Times New Roman" w:cs="Times New Roman"/>
          <w:b w:val="0"/>
          <w:bCs w:val="0"/>
        </w:rPr>
        <w:t xml:space="preserve">Если в документах, входящих в состав заявки на участие в закупке, </w:t>
      </w:r>
      <w:bookmarkEnd w:id="79"/>
      <w:r w:rsidRPr="00BB5CB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r w:rsidR="00C34703" w:rsidRPr="00BB5CB7">
        <w:rPr>
          <w:rFonts w:ascii="Times New Roman" w:hAnsi="Times New Roman" w:cs="Times New Roman"/>
          <w:b w:val="0"/>
          <w:bCs w:val="0"/>
        </w:rPr>
        <w:t>.</w:t>
      </w:r>
    </w:p>
    <w:p w14:paraId="12170FB1" w14:textId="77777777" w:rsidR="00D040BA" w:rsidRPr="00BB5CB7" w:rsidRDefault="00D040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BB5CB7">
        <w:rPr>
          <w:rFonts w:ascii="Times New Roman" w:hAnsi="Times New Roman" w:cs="Times New Roman"/>
          <w:b w:val="0"/>
          <w:bCs w:val="0"/>
        </w:rPr>
        <w:t xml:space="preserve">при наличии печати </w:t>
      </w:r>
      <w:r w:rsidRPr="00BB5CB7">
        <w:rPr>
          <w:rFonts w:ascii="Times New Roman" w:hAnsi="Times New Roman" w:cs="Times New Roman"/>
          <w:b w:val="0"/>
          <w:bCs w:val="0"/>
        </w:rPr>
        <w:t xml:space="preserve">и заверенных подписью уполномоченного лица. </w:t>
      </w:r>
    </w:p>
    <w:p w14:paraId="19C1B698" w14:textId="77777777" w:rsidR="00D040BA" w:rsidRPr="00BB5CB7" w:rsidRDefault="00D040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Все документы, представляемые участниками </w:t>
      </w:r>
      <w:r w:rsidRPr="00BB5CB7">
        <w:rPr>
          <w:rFonts w:ascii="Times New Roman" w:hAnsi="Times New Roman" w:cs="Times New Roman"/>
          <w:b w:val="0"/>
        </w:rPr>
        <w:t xml:space="preserve">закупки </w:t>
      </w:r>
      <w:r w:rsidRPr="00BB5CB7">
        <w:rPr>
          <w:rFonts w:ascii="Times New Roman" w:hAnsi="Times New Roman" w:cs="Times New Roman"/>
          <w:b w:val="0"/>
          <w:bCs w:val="0"/>
        </w:rPr>
        <w:t xml:space="preserve">в составе заявки на участие в </w:t>
      </w:r>
      <w:r w:rsidR="002C4B51" w:rsidRPr="00BB5CB7">
        <w:rPr>
          <w:rFonts w:ascii="Times New Roman" w:hAnsi="Times New Roman" w:cs="Times New Roman"/>
          <w:b w:val="0"/>
          <w:bCs w:val="0"/>
        </w:rPr>
        <w:t>закупке</w:t>
      </w:r>
      <w:r w:rsidRPr="00BB5CB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80" w:name="_Ref166313158"/>
    </w:p>
    <w:p w14:paraId="3786AF06" w14:textId="77777777" w:rsidR="005C5BE8" w:rsidRPr="00BB5CB7" w:rsidRDefault="001201FF"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Организатор </w:t>
      </w:r>
      <w:r w:rsidR="005C5BE8" w:rsidRPr="00BB5CB7">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w:t>
      </w:r>
      <w:r w:rsidR="005C5BE8" w:rsidRPr="00BB5CB7">
        <w:rPr>
          <w:rFonts w:ascii="Times New Roman" w:hAnsi="Times New Roman" w:cs="Times New Roman"/>
          <w:b w:val="0"/>
          <w:bCs w:val="0"/>
        </w:rPr>
        <w:lastRenderedPageBreak/>
        <w:t>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w:t>
      </w:r>
    </w:p>
    <w:p w14:paraId="44F54FCC" w14:textId="77777777" w:rsidR="00FF04ED" w:rsidRPr="00BB5CB7" w:rsidRDefault="00FF04ED" w:rsidP="00FF04ED"/>
    <w:p w14:paraId="12031E0D" w14:textId="77777777" w:rsidR="00D040BA" w:rsidRPr="00BB5CB7" w:rsidRDefault="00D040BA" w:rsidP="001C43B6">
      <w:pPr>
        <w:pStyle w:val="21"/>
        <w:numPr>
          <w:ilvl w:val="1"/>
          <w:numId w:val="1"/>
        </w:numPr>
        <w:spacing w:after="0"/>
        <w:ind w:left="0" w:firstLine="567"/>
        <w:jc w:val="left"/>
        <w:rPr>
          <w:sz w:val="24"/>
          <w:szCs w:val="24"/>
        </w:rPr>
      </w:pPr>
      <w:bookmarkStart w:id="81" w:name="_Toc123405469"/>
      <w:bookmarkStart w:id="82" w:name="_Toc387652312"/>
      <w:bookmarkStart w:id="83" w:name="_Toc89457617"/>
      <w:bookmarkEnd w:id="80"/>
      <w:r w:rsidRPr="00BB5CB7">
        <w:rPr>
          <w:sz w:val="24"/>
          <w:szCs w:val="24"/>
        </w:rPr>
        <w:t xml:space="preserve">Язык документов, входящих в состав заявки на участие в </w:t>
      </w:r>
      <w:bookmarkEnd w:id="81"/>
      <w:bookmarkEnd w:id="82"/>
      <w:r w:rsidR="005C5BE8" w:rsidRPr="00BB5CB7">
        <w:rPr>
          <w:sz w:val="24"/>
          <w:szCs w:val="24"/>
        </w:rPr>
        <w:t>закупке</w:t>
      </w:r>
      <w:bookmarkEnd w:id="83"/>
    </w:p>
    <w:p w14:paraId="1CA4A381" w14:textId="77777777" w:rsidR="00D040BA" w:rsidRPr="00BB5CB7" w:rsidRDefault="00D040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Заявка на участие в </w:t>
      </w:r>
      <w:r w:rsidR="005C5BE8" w:rsidRPr="00BB5CB7">
        <w:rPr>
          <w:rFonts w:ascii="Times New Roman" w:hAnsi="Times New Roman" w:cs="Times New Roman"/>
          <w:b w:val="0"/>
          <w:bCs w:val="0"/>
        </w:rPr>
        <w:t>закупке должна быть подготовлена на русском языке за исключением нижеследующего</w:t>
      </w:r>
      <w:r w:rsidRPr="00BB5CB7">
        <w:rPr>
          <w:rFonts w:ascii="Times New Roman" w:hAnsi="Times New Roman" w:cs="Times New Roman"/>
          <w:b w:val="0"/>
          <w:bCs w:val="0"/>
        </w:rPr>
        <w:t xml:space="preserve">. </w:t>
      </w:r>
    </w:p>
    <w:p w14:paraId="732149FA" w14:textId="77777777" w:rsidR="00D040BA" w:rsidRPr="00BB5CB7" w:rsidRDefault="005C5BE8"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9D01D0" w:rsidRPr="00BB5CB7">
        <w:rPr>
          <w:rFonts w:ascii="Times New Roman" w:hAnsi="Times New Roman" w:cs="Times New Roman"/>
          <w:b w:val="0"/>
          <w:bCs w:val="0"/>
        </w:rPr>
        <w:t>–</w:t>
      </w:r>
      <w:r w:rsidRPr="00BB5CB7">
        <w:rPr>
          <w:rFonts w:ascii="Times New Roman" w:hAnsi="Times New Roman" w:cs="Times New Roman"/>
          <w:b w:val="0"/>
          <w:bCs w:val="0"/>
        </w:rPr>
        <w:t xml:space="preserve"> </w:t>
      </w:r>
      <w:proofErr w:type="spellStart"/>
      <w:r w:rsidRPr="00BB5CB7">
        <w:rPr>
          <w:rFonts w:ascii="Times New Roman" w:hAnsi="Times New Roman" w:cs="Times New Roman"/>
          <w:b w:val="0"/>
          <w:bCs w:val="0"/>
        </w:rPr>
        <w:t>апостилированный</w:t>
      </w:r>
      <w:proofErr w:type="spellEnd"/>
      <w:r w:rsidRPr="00BB5CB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1201FF" w:rsidRPr="00BB5CB7">
        <w:rPr>
          <w:rFonts w:ascii="Times New Roman" w:hAnsi="Times New Roman" w:cs="Times New Roman"/>
          <w:b w:val="0"/>
          <w:bCs w:val="0"/>
        </w:rPr>
        <w:t xml:space="preserve">Организатор </w:t>
      </w:r>
      <w:r w:rsidRPr="00BB5CB7">
        <w:rPr>
          <w:rFonts w:ascii="Times New Roman" w:hAnsi="Times New Roman" w:cs="Times New Roman"/>
          <w:b w:val="0"/>
          <w:bCs w:val="0"/>
        </w:rPr>
        <w:t>будет принимать решение на основании перевода</w:t>
      </w:r>
      <w:r w:rsidR="00D040BA" w:rsidRPr="00BB5CB7">
        <w:rPr>
          <w:rFonts w:ascii="Times New Roman" w:hAnsi="Times New Roman" w:cs="Times New Roman"/>
          <w:b w:val="0"/>
          <w:bCs w:val="0"/>
        </w:rPr>
        <w:t>.</w:t>
      </w:r>
    </w:p>
    <w:p w14:paraId="5F1FEBE9" w14:textId="77777777" w:rsidR="00D040BA" w:rsidRPr="00BB5CB7" w:rsidRDefault="005C5BE8" w:rsidP="001C43B6">
      <w:pPr>
        <w:pStyle w:val="32"/>
        <w:keepNext w:val="0"/>
        <w:numPr>
          <w:ilvl w:val="2"/>
          <w:numId w:val="1"/>
        </w:numPr>
        <w:spacing w:before="0" w:after="0"/>
        <w:ind w:left="0" w:firstLine="567"/>
        <w:rPr>
          <w:rFonts w:ascii="Times New Roman" w:hAnsi="Times New Roman" w:cs="Times New Roman"/>
          <w:b w:val="0"/>
          <w:bCs w:val="0"/>
        </w:rPr>
      </w:pPr>
      <w:bookmarkStart w:id="84" w:name="_Toc518119272"/>
      <w:r w:rsidRPr="00BB5CB7">
        <w:rPr>
          <w:rFonts w:ascii="Times New Roman" w:hAnsi="Times New Roman" w:cs="Times New Roman"/>
          <w:b w:val="0"/>
        </w:rPr>
        <w:t xml:space="preserve">Закупочная комиссия </w:t>
      </w:r>
      <w:r w:rsidR="00D35172" w:rsidRPr="00BB5CB7">
        <w:rPr>
          <w:rFonts w:ascii="Times New Roman" w:hAnsi="Times New Roman" w:cs="Times New Roman"/>
          <w:b w:val="0"/>
        </w:rPr>
        <w:t>не</w:t>
      </w:r>
      <w:r w:rsidRPr="00BB5CB7">
        <w:rPr>
          <w:rFonts w:ascii="Times New Roman" w:hAnsi="Times New Roman" w:cs="Times New Roman"/>
          <w:b w:val="0"/>
        </w:rPr>
        <w:t xml:space="preserve"> рассматрива</w:t>
      </w:r>
      <w:r w:rsidR="00D35172" w:rsidRPr="00BB5CB7">
        <w:rPr>
          <w:rFonts w:ascii="Times New Roman" w:hAnsi="Times New Roman" w:cs="Times New Roman"/>
          <w:b w:val="0"/>
        </w:rPr>
        <w:t>ет</w:t>
      </w:r>
      <w:r w:rsidRPr="00BB5CB7">
        <w:rPr>
          <w:rFonts w:ascii="Times New Roman" w:hAnsi="Times New Roman" w:cs="Times New Roman"/>
          <w:b w:val="0"/>
        </w:rPr>
        <w:t xml:space="preserve"> документы, не переведенные на русский язык</w:t>
      </w:r>
      <w:r w:rsidR="00D040BA" w:rsidRPr="00BB5CB7">
        <w:rPr>
          <w:rFonts w:ascii="Times New Roman" w:hAnsi="Times New Roman" w:cs="Times New Roman"/>
          <w:b w:val="0"/>
          <w:bCs w:val="0"/>
        </w:rPr>
        <w:t xml:space="preserve">. </w:t>
      </w:r>
      <w:bookmarkEnd w:id="84"/>
    </w:p>
    <w:p w14:paraId="66AA3FA8" w14:textId="77777777" w:rsidR="004835CA" w:rsidRPr="00BB5CB7" w:rsidRDefault="004835CA" w:rsidP="001C43B6">
      <w:pPr>
        <w:pStyle w:val="21"/>
        <w:keepNext w:val="0"/>
        <w:numPr>
          <w:ilvl w:val="1"/>
          <w:numId w:val="1"/>
        </w:numPr>
        <w:spacing w:after="0"/>
        <w:ind w:left="0" w:firstLine="567"/>
        <w:jc w:val="both"/>
        <w:rPr>
          <w:sz w:val="24"/>
          <w:szCs w:val="24"/>
        </w:rPr>
      </w:pPr>
      <w:bookmarkStart w:id="85" w:name="_Toc89457618"/>
      <w:r w:rsidRPr="00BB5CB7">
        <w:rPr>
          <w:sz w:val="24"/>
          <w:szCs w:val="24"/>
        </w:rPr>
        <w:t>Требования к валюте заявки</w:t>
      </w:r>
      <w:bookmarkEnd w:id="85"/>
    </w:p>
    <w:p w14:paraId="2C58ED18" w14:textId="77777777" w:rsidR="004835CA" w:rsidRPr="00BB5CB7" w:rsidRDefault="004835CA" w:rsidP="001C43B6">
      <w:pPr>
        <w:pStyle w:val="32"/>
        <w:keepNext w:val="0"/>
        <w:numPr>
          <w:ilvl w:val="2"/>
          <w:numId w:val="1"/>
        </w:numPr>
        <w:spacing w:before="0" w:after="0"/>
        <w:ind w:left="0" w:firstLine="567"/>
        <w:rPr>
          <w:rFonts w:ascii="Times New Roman" w:hAnsi="Times New Roman" w:cs="Times New Roman"/>
          <w:b w:val="0"/>
          <w:bCs w:val="0"/>
        </w:rPr>
      </w:pPr>
      <w:bookmarkStart w:id="86" w:name="_Ref52534291"/>
      <w:r w:rsidRPr="00BB5CB7">
        <w:rPr>
          <w:rFonts w:ascii="Times New Roman" w:hAnsi="Times New Roman" w:cs="Times New Roman"/>
          <w:b w:val="0"/>
        </w:rPr>
        <w:t>В случае наличия в составе заявки ценовых предложений все суммы денежных средств в документах, входящих в заявку участника, должны быть выражены в российских рублях (если иное не установлено в документации о закупке) за исключением нижеследующего</w:t>
      </w:r>
      <w:r w:rsidRPr="00BB5CB7">
        <w:rPr>
          <w:rFonts w:ascii="Times New Roman" w:hAnsi="Times New Roman" w:cs="Times New Roman"/>
          <w:b w:val="0"/>
          <w:bCs w:val="0"/>
        </w:rPr>
        <w:t>.</w:t>
      </w:r>
      <w:bookmarkEnd w:id="86"/>
    </w:p>
    <w:p w14:paraId="6A8C7C1F" w14:textId="77777777" w:rsidR="004835CA" w:rsidRPr="00BB5CB7" w:rsidRDefault="004835CA" w:rsidP="001C43B6">
      <w:pPr>
        <w:pStyle w:val="32"/>
        <w:keepNext w:val="0"/>
        <w:numPr>
          <w:ilvl w:val="2"/>
          <w:numId w:val="1"/>
        </w:numPr>
        <w:spacing w:before="0" w:after="0"/>
        <w:ind w:left="0" w:firstLine="567"/>
        <w:rPr>
          <w:rFonts w:ascii="Times New Roman" w:hAnsi="Times New Roman" w:cs="Times New Roman"/>
          <w:b w:val="0"/>
          <w:bCs w:val="0"/>
        </w:rPr>
      </w:pPr>
      <w:bookmarkStart w:id="87" w:name="_Toc518119275"/>
      <w:r w:rsidRPr="00BB5CB7">
        <w:rPr>
          <w:rFonts w:ascii="Times New Roman" w:hAnsi="Times New Roman" w:cs="Times New Roman"/>
          <w:b w:val="0"/>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Pr="00BB5CB7">
        <w:rPr>
          <w:rFonts w:ascii="Times New Roman" w:hAnsi="Times New Roman" w:cs="Times New Roman"/>
          <w:b w:val="0"/>
          <w:bCs w:val="0"/>
        </w:rPr>
        <w:t>.</w:t>
      </w:r>
      <w:bookmarkEnd w:id="87"/>
    </w:p>
    <w:p w14:paraId="2A829944" w14:textId="77777777" w:rsidR="004835CA" w:rsidRPr="00BB5CB7" w:rsidRDefault="004835C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rPr>
        <w:t>Ценовые предложения участника, включенные в состав Заявки</w:t>
      </w:r>
      <w:r w:rsidR="000F3A11" w:rsidRPr="00BB5CB7">
        <w:rPr>
          <w:rFonts w:ascii="Times New Roman" w:hAnsi="Times New Roman" w:cs="Times New Roman"/>
          <w:b w:val="0"/>
        </w:rPr>
        <w:t>,</w:t>
      </w:r>
      <w:r w:rsidRPr="00BB5CB7">
        <w:rPr>
          <w:rFonts w:ascii="Times New Roman" w:hAnsi="Times New Roman" w:cs="Times New Roman"/>
          <w:b w:val="0"/>
        </w:rPr>
        <w:t xml:space="preserve"> фиксиру</w:t>
      </w:r>
      <w:r w:rsidR="000F3A11" w:rsidRPr="00BB5CB7">
        <w:rPr>
          <w:rFonts w:ascii="Times New Roman" w:hAnsi="Times New Roman" w:cs="Times New Roman"/>
          <w:b w:val="0"/>
        </w:rPr>
        <w:t>ю</w:t>
      </w:r>
      <w:r w:rsidRPr="00BB5CB7">
        <w:rPr>
          <w:rFonts w:ascii="Times New Roman" w:hAnsi="Times New Roman" w:cs="Times New Roman"/>
          <w:b w:val="0"/>
        </w:rPr>
        <w:t>тся в российских рублях (если иное не установлено в документации о закупке) и не подлеж</w:t>
      </w:r>
      <w:r w:rsidR="000F3A11" w:rsidRPr="00BB5CB7">
        <w:rPr>
          <w:rFonts w:ascii="Times New Roman" w:hAnsi="Times New Roman" w:cs="Times New Roman"/>
          <w:b w:val="0"/>
        </w:rPr>
        <w:t>а</w:t>
      </w:r>
      <w:r w:rsidRPr="00BB5CB7">
        <w:rPr>
          <w:rFonts w:ascii="Times New Roman" w:hAnsi="Times New Roman" w:cs="Times New Roman"/>
          <w:b w:val="0"/>
        </w:rPr>
        <w:t>т изменению при изменении официального курса валюты</w:t>
      </w:r>
      <w:r w:rsidR="0003284D" w:rsidRPr="00BB5CB7">
        <w:rPr>
          <w:rFonts w:ascii="Times New Roman" w:hAnsi="Times New Roman" w:cs="Times New Roman"/>
          <w:b w:val="0"/>
        </w:rPr>
        <w:t xml:space="preserve"> в сторону увеличения</w:t>
      </w:r>
      <w:r w:rsidRPr="00BB5CB7">
        <w:rPr>
          <w:rFonts w:ascii="Times New Roman" w:hAnsi="Times New Roman" w:cs="Times New Roman"/>
          <w:b w:val="0"/>
          <w:bCs w:val="0"/>
        </w:rPr>
        <w:t>.</w:t>
      </w:r>
    </w:p>
    <w:p w14:paraId="6F3E7DAC" w14:textId="77777777" w:rsidR="007633E7" w:rsidRPr="00BB5CB7" w:rsidRDefault="007633E7" w:rsidP="001C43B6">
      <w:pPr>
        <w:pStyle w:val="21"/>
        <w:keepNext w:val="0"/>
        <w:numPr>
          <w:ilvl w:val="1"/>
          <w:numId w:val="1"/>
        </w:numPr>
        <w:spacing w:after="0"/>
        <w:ind w:left="0" w:firstLine="567"/>
        <w:jc w:val="both"/>
        <w:rPr>
          <w:sz w:val="24"/>
          <w:szCs w:val="24"/>
        </w:rPr>
      </w:pPr>
      <w:bookmarkStart w:id="88" w:name="_Hlt517806775"/>
      <w:bookmarkStart w:id="89" w:name="_Toc89457619"/>
      <w:bookmarkEnd w:id="88"/>
      <w:r w:rsidRPr="00BB5CB7">
        <w:rPr>
          <w:sz w:val="24"/>
          <w:szCs w:val="24"/>
        </w:rPr>
        <w:t xml:space="preserve">Требования к составу заявки на участие в </w:t>
      </w:r>
      <w:r w:rsidR="00FB4696" w:rsidRPr="00BB5CB7">
        <w:rPr>
          <w:sz w:val="24"/>
          <w:szCs w:val="24"/>
        </w:rPr>
        <w:t>закупк</w:t>
      </w:r>
      <w:r w:rsidRPr="00BB5CB7">
        <w:rPr>
          <w:sz w:val="24"/>
          <w:szCs w:val="24"/>
        </w:rPr>
        <w:t>е</w:t>
      </w:r>
      <w:bookmarkEnd w:id="75"/>
      <w:bookmarkEnd w:id="76"/>
      <w:bookmarkEnd w:id="77"/>
      <w:bookmarkEnd w:id="78"/>
      <w:bookmarkEnd w:id="89"/>
    </w:p>
    <w:p w14:paraId="4B68239F" w14:textId="77777777" w:rsidR="007633E7"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bookmarkStart w:id="90" w:name="_Ref166243143"/>
      <w:bookmarkStart w:id="91" w:name="_Ref62135601"/>
      <w:r w:rsidRPr="00BB5CB7">
        <w:rPr>
          <w:rFonts w:ascii="Times New Roman" w:hAnsi="Times New Roman" w:cs="Times New Roman"/>
          <w:b w:val="0"/>
          <w:bCs w:val="0"/>
        </w:rPr>
        <w:t xml:space="preserve">Заявка </w:t>
      </w:r>
      <w:r w:rsidR="0036505B" w:rsidRPr="00BB5CB7">
        <w:rPr>
          <w:rFonts w:ascii="Times New Roman" w:hAnsi="Times New Roman" w:cs="Times New Roman"/>
          <w:b w:val="0"/>
          <w:bCs w:val="0"/>
        </w:rPr>
        <w:t xml:space="preserve">участника </w:t>
      </w:r>
      <w:r w:rsidRPr="00BB5CB7">
        <w:rPr>
          <w:rFonts w:ascii="Times New Roman" w:hAnsi="Times New Roman" w:cs="Times New Roman"/>
          <w:b w:val="0"/>
          <w:bCs w:val="0"/>
        </w:rPr>
        <w:t xml:space="preserve">на участие в </w:t>
      </w:r>
      <w:r w:rsidR="0036505B"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должна содержать</w:t>
      </w:r>
      <w:r w:rsidR="000509DD" w:rsidRPr="00BB5CB7">
        <w:rPr>
          <w:rFonts w:ascii="Times New Roman" w:hAnsi="Times New Roman" w:cs="Times New Roman"/>
          <w:b w:val="0"/>
          <w:bCs w:val="0"/>
        </w:rPr>
        <w:t xml:space="preserve"> сведения и документы, указанные в </w:t>
      </w:r>
      <w:r w:rsidR="000509DD" w:rsidRPr="00BB5CB7">
        <w:rPr>
          <w:rFonts w:ascii="Times New Roman" w:hAnsi="Times New Roman" w:cs="Times New Roman"/>
          <w:b w:val="0"/>
        </w:rPr>
        <w:t xml:space="preserve">пунктах </w:t>
      </w:r>
      <w:r w:rsidR="001201FF" w:rsidRPr="00BB5CB7">
        <w:rPr>
          <w:rFonts w:ascii="Times New Roman" w:hAnsi="Times New Roman" w:cs="Times New Roman"/>
          <w:b w:val="0"/>
        </w:rPr>
        <w:fldChar w:fldCharType="begin"/>
      </w:r>
      <w:r w:rsidR="001201FF" w:rsidRPr="00BB5CB7">
        <w:rPr>
          <w:rFonts w:ascii="Times New Roman" w:hAnsi="Times New Roman" w:cs="Times New Roman"/>
          <w:b w:val="0"/>
        </w:rPr>
        <w:instrText xml:space="preserve"> REF _Ref62135408 \r \h </w:instrText>
      </w:r>
      <w:r w:rsidR="003B7972" w:rsidRPr="00BB5CB7">
        <w:rPr>
          <w:rFonts w:ascii="Times New Roman" w:hAnsi="Times New Roman" w:cs="Times New Roman"/>
          <w:b w:val="0"/>
        </w:rPr>
        <w:instrText xml:space="preserve"> \* MERGEFORMAT </w:instrText>
      </w:r>
      <w:r w:rsidR="001201FF" w:rsidRPr="00BB5CB7">
        <w:rPr>
          <w:rFonts w:ascii="Times New Roman" w:hAnsi="Times New Roman" w:cs="Times New Roman"/>
          <w:b w:val="0"/>
        </w:rPr>
      </w:r>
      <w:r w:rsidR="001201FF" w:rsidRPr="00BB5CB7">
        <w:rPr>
          <w:rFonts w:ascii="Times New Roman" w:hAnsi="Times New Roman" w:cs="Times New Roman"/>
          <w:b w:val="0"/>
        </w:rPr>
        <w:fldChar w:fldCharType="separate"/>
      </w:r>
      <w:r w:rsidR="00BB5CB7" w:rsidRPr="00BB5CB7">
        <w:rPr>
          <w:rFonts w:ascii="Times New Roman" w:hAnsi="Times New Roman" w:cs="Times New Roman"/>
          <w:b w:val="0"/>
        </w:rPr>
        <w:t>8</w:t>
      </w:r>
      <w:r w:rsidR="001201FF" w:rsidRPr="00BB5CB7">
        <w:rPr>
          <w:rFonts w:ascii="Times New Roman" w:hAnsi="Times New Roman" w:cs="Times New Roman"/>
          <w:b w:val="0"/>
        </w:rPr>
        <w:fldChar w:fldCharType="end"/>
      </w:r>
      <w:r w:rsidR="00594F41" w:rsidRPr="00BB5CB7">
        <w:rPr>
          <w:rFonts w:ascii="Times New Roman" w:hAnsi="Times New Roman" w:cs="Times New Roman"/>
          <w:b w:val="0"/>
        </w:rPr>
        <w:t xml:space="preserve">, </w:t>
      </w:r>
      <w:r w:rsidR="001201FF" w:rsidRPr="00BB5CB7">
        <w:rPr>
          <w:rFonts w:ascii="Times New Roman" w:hAnsi="Times New Roman" w:cs="Times New Roman"/>
          <w:b w:val="0"/>
        </w:rPr>
        <w:fldChar w:fldCharType="begin"/>
      </w:r>
      <w:r w:rsidR="001201FF" w:rsidRPr="00BB5CB7">
        <w:rPr>
          <w:rFonts w:ascii="Times New Roman" w:hAnsi="Times New Roman" w:cs="Times New Roman"/>
          <w:b w:val="0"/>
        </w:rPr>
        <w:instrText xml:space="preserve"> REF _Ref62132152 \r \h </w:instrText>
      </w:r>
      <w:r w:rsidR="003B7972" w:rsidRPr="00BB5CB7">
        <w:rPr>
          <w:rFonts w:ascii="Times New Roman" w:hAnsi="Times New Roman" w:cs="Times New Roman"/>
          <w:b w:val="0"/>
        </w:rPr>
        <w:instrText xml:space="preserve"> \* MERGEFORMAT </w:instrText>
      </w:r>
      <w:r w:rsidR="001201FF" w:rsidRPr="00BB5CB7">
        <w:rPr>
          <w:rFonts w:ascii="Times New Roman" w:hAnsi="Times New Roman" w:cs="Times New Roman"/>
          <w:b w:val="0"/>
        </w:rPr>
      </w:r>
      <w:r w:rsidR="001201FF" w:rsidRPr="00BB5CB7">
        <w:rPr>
          <w:rFonts w:ascii="Times New Roman" w:hAnsi="Times New Roman" w:cs="Times New Roman"/>
          <w:b w:val="0"/>
        </w:rPr>
        <w:fldChar w:fldCharType="separate"/>
      </w:r>
      <w:r w:rsidR="00BB5CB7" w:rsidRPr="00BB5CB7">
        <w:rPr>
          <w:rFonts w:ascii="Times New Roman" w:hAnsi="Times New Roman" w:cs="Times New Roman"/>
          <w:b w:val="0"/>
        </w:rPr>
        <w:t>10</w:t>
      </w:r>
      <w:r w:rsidR="001201FF" w:rsidRPr="00BB5CB7">
        <w:rPr>
          <w:rFonts w:ascii="Times New Roman" w:hAnsi="Times New Roman" w:cs="Times New Roman"/>
          <w:b w:val="0"/>
        </w:rPr>
        <w:fldChar w:fldCharType="end"/>
      </w:r>
      <w:r w:rsidR="00594F41" w:rsidRPr="00BB5CB7">
        <w:rPr>
          <w:rFonts w:ascii="Times New Roman" w:hAnsi="Times New Roman" w:cs="Times New Roman"/>
          <w:b w:val="0"/>
        </w:rPr>
        <w:t xml:space="preserve">, </w:t>
      </w:r>
      <w:r w:rsidR="001201FF" w:rsidRPr="00BB5CB7">
        <w:rPr>
          <w:rFonts w:ascii="Times New Roman" w:hAnsi="Times New Roman" w:cs="Times New Roman"/>
          <w:b w:val="0"/>
        </w:rPr>
        <w:fldChar w:fldCharType="begin"/>
      </w:r>
      <w:r w:rsidR="001201FF" w:rsidRPr="00BB5CB7">
        <w:rPr>
          <w:rFonts w:ascii="Times New Roman" w:hAnsi="Times New Roman" w:cs="Times New Roman"/>
          <w:b w:val="0"/>
        </w:rPr>
        <w:instrText xml:space="preserve"> REF _Ref62135412 \r \h </w:instrText>
      </w:r>
      <w:r w:rsidR="003B7972" w:rsidRPr="00BB5CB7">
        <w:rPr>
          <w:rFonts w:ascii="Times New Roman" w:hAnsi="Times New Roman" w:cs="Times New Roman"/>
          <w:b w:val="0"/>
        </w:rPr>
        <w:instrText xml:space="preserve"> \* MERGEFORMAT </w:instrText>
      </w:r>
      <w:r w:rsidR="001201FF" w:rsidRPr="00BB5CB7">
        <w:rPr>
          <w:rFonts w:ascii="Times New Roman" w:hAnsi="Times New Roman" w:cs="Times New Roman"/>
          <w:b w:val="0"/>
        </w:rPr>
      </w:r>
      <w:r w:rsidR="001201FF" w:rsidRPr="00BB5CB7">
        <w:rPr>
          <w:rFonts w:ascii="Times New Roman" w:hAnsi="Times New Roman" w:cs="Times New Roman"/>
          <w:b w:val="0"/>
        </w:rPr>
        <w:fldChar w:fldCharType="separate"/>
      </w:r>
      <w:r w:rsidR="00BB5CB7" w:rsidRPr="00BB5CB7">
        <w:rPr>
          <w:rFonts w:ascii="Times New Roman" w:hAnsi="Times New Roman" w:cs="Times New Roman"/>
          <w:b w:val="0"/>
        </w:rPr>
        <w:t>12</w:t>
      </w:r>
      <w:r w:rsidR="001201FF" w:rsidRPr="00BB5CB7">
        <w:rPr>
          <w:rFonts w:ascii="Times New Roman" w:hAnsi="Times New Roman" w:cs="Times New Roman"/>
          <w:b w:val="0"/>
        </w:rPr>
        <w:fldChar w:fldCharType="end"/>
      </w:r>
      <w:r w:rsidR="0036505B" w:rsidRPr="00BB5CB7">
        <w:rPr>
          <w:rFonts w:ascii="Times New Roman" w:hAnsi="Times New Roman" w:cs="Times New Roman"/>
          <w:b w:val="0"/>
        </w:rPr>
        <w:t xml:space="preserve"> </w:t>
      </w:r>
      <w:r w:rsidR="000509DD" w:rsidRPr="00BB5CB7">
        <w:rPr>
          <w:rFonts w:ascii="Times New Roman" w:hAnsi="Times New Roman" w:cs="Times New Roman"/>
          <w:b w:val="0"/>
        </w:rPr>
        <w:t xml:space="preserve">части II «ИНФОРМАЦИОННАЯ КАРТА </w:t>
      </w:r>
      <w:r w:rsidR="000509DD" w:rsidRPr="00BB5CB7">
        <w:rPr>
          <w:rFonts w:ascii="Times New Roman" w:hAnsi="Times New Roman" w:cs="Times New Roman"/>
          <w:b w:val="0"/>
          <w:bCs w:val="0"/>
        </w:rPr>
        <w:t>ЗАКУПКИ</w:t>
      </w:r>
      <w:r w:rsidR="000509DD" w:rsidRPr="00BB5CB7">
        <w:rPr>
          <w:rFonts w:ascii="Times New Roman" w:hAnsi="Times New Roman" w:cs="Times New Roman"/>
          <w:b w:val="0"/>
        </w:rPr>
        <w:t>»</w:t>
      </w:r>
      <w:bookmarkEnd w:id="90"/>
      <w:r w:rsidR="00876FF2" w:rsidRPr="00BB5CB7">
        <w:rPr>
          <w:rFonts w:ascii="Times New Roman" w:hAnsi="Times New Roman" w:cs="Times New Roman"/>
          <w:b w:val="0"/>
          <w:bCs w:val="0"/>
        </w:rPr>
        <w:t xml:space="preserve">. </w:t>
      </w:r>
      <w:r w:rsidR="00876FF2" w:rsidRPr="00BB5CB7">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BB5CB7">
        <w:rPr>
          <w:rStyle w:val="afffffa"/>
          <w:rFonts w:ascii="Times New Roman" w:hAnsi="Times New Roman" w:cs="Times New Roman"/>
          <w:b w:val="0"/>
          <w:i w:val="0"/>
          <w:shd w:val="clear" w:color="auto" w:fill="auto"/>
        </w:rPr>
        <w:t xml:space="preserve"> </w:t>
      </w:r>
      <w:r w:rsidR="00876FF2" w:rsidRPr="00BB5CB7">
        <w:rPr>
          <w:rFonts w:ascii="Times New Roman" w:hAnsi="Times New Roman" w:cs="Times New Roman"/>
          <w:b w:val="0"/>
        </w:rPr>
        <w:t xml:space="preserve">календарных дней со дня, следующего за днем </w:t>
      </w:r>
      <w:r w:rsidR="00875318" w:rsidRPr="00BB5CB7">
        <w:rPr>
          <w:rFonts w:ascii="Times New Roman" w:hAnsi="Times New Roman" w:cs="Times New Roman"/>
          <w:b w:val="0"/>
        </w:rPr>
        <w:t xml:space="preserve">окончания подачи заявок, указанном в пункте </w:t>
      </w:r>
      <w:r w:rsidR="00594F41" w:rsidRPr="00BB5CB7">
        <w:rPr>
          <w:rFonts w:ascii="Times New Roman" w:hAnsi="Times New Roman" w:cs="Times New Roman"/>
          <w:b w:val="0"/>
          <w:bCs w:val="0"/>
        </w:rPr>
        <w:fldChar w:fldCharType="begin"/>
      </w:r>
      <w:r w:rsidR="00594F41" w:rsidRPr="00BB5CB7">
        <w:rPr>
          <w:rFonts w:ascii="Times New Roman" w:hAnsi="Times New Roman" w:cs="Times New Roman"/>
          <w:b w:val="0"/>
        </w:rPr>
        <w:instrText xml:space="preserve"> REF _Ref32938034 \r \h </w:instrText>
      </w:r>
      <w:r w:rsidR="003B7972" w:rsidRPr="00BB5CB7">
        <w:rPr>
          <w:rFonts w:ascii="Times New Roman" w:hAnsi="Times New Roman" w:cs="Times New Roman"/>
          <w:b w:val="0"/>
          <w:bCs w:val="0"/>
        </w:rPr>
        <w:instrText xml:space="preserve"> \* MERGEFORMAT </w:instrText>
      </w:r>
      <w:r w:rsidR="00594F41" w:rsidRPr="00BB5CB7">
        <w:rPr>
          <w:rFonts w:ascii="Times New Roman" w:hAnsi="Times New Roman" w:cs="Times New Roman"/>
          <w:b w:val="0"/>
          <w:bCs w:val="0"/>
        </w:rPr>
      </w:r>
      <w:r w:rsidR="00594F41" w:rsidRPr="00BB5CB7">
        <w:rPr>
          <w:rFonts w:ascii="Times New Roman" w:hAnsi="Times New Roman" w:cs="Times New Roman"/>
          <w:b w:val="0"/>
          <w:bCs w:val="0"/>
        </w:rPr>
        <w:fldChar w:fldCharType="separate"/>
      </w:r>
      <w:r w:rsidR="00BB5CB7" w:rsidRPr="00BB5CB7">
        <w:rPr>
          <w:rFonts w:ascii="Times New Roman" w:hAnsi="Times New Roman" w:cs="Times New Roman"/>
          <w:b w:val="0"/>
        </w:rPr>
        <w:t>5</w:t>
      </w:r>
      <w:r w:rsidR="00594F41" w:rsidRPr="00BB5CB7">
        <w:rPr>
          <w:rFonts w:ascii="Times New Roman" w:hAnsi="Times New Roman" w:cs="Times New Roman"/>
          <w:b w:val="0"/>
          <w:bCs w:val="0"/>
        </w:rPr>
        <w:fldChar w:fldCharType="end"/>
      </w:r>
      <w:r w:rsidR="00594F41" w:rsidRPr="00BB5CB7">
        <w:rPr>
          <w:rFonts w:ascii="Times New Roman" w:hAnsi="Times New Roman" w:cs="Times New Roman"/>
          <w:b w:val="0"/>
          <w:bCs w:val="0"/>
        </w:rPr>
        <w:t xml:space="preserve"> </w:t>
      </w:r>
      <w:r w:rsidR="00875318" w:rsidRPr="00BB5CB7">
        <w:rPr>
          <w:rFonts w:ascii="Times New Roman" w:hAnsi="Times New Roman" w:cs="Times New Roman"/>
          <w:b w:val="0"/>
          <w:bCs w:val="0"/>
        </w:rPr>
        <w:t>части II «ИНФОРМАЦИОННАЯ КАРТА ЗАКУПКИ».</w:t>
      </w:r>
      <w:bookmarkEnd w:id="91"/>
    </w:p>
    <w:p w14:paraId="752B7994" w14:textId="77777777" w:rsidR="007633E7"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bookmarkStart w:id="92" w:name="_Ref166316209"/>
      <w:r w:rsidRPr="00BB5CB7">
        <w:rPr>
          <w:rFonts w:ascii="Times New Roman" w:hAnsi="Times New Roman" w:cs="Times New Roman"/>
          <w:b w:val="0"/>
          <w:bCs w:val="0"/>
        </w:rPr>
        <w:t xml:space="preserve">В случае неполного представления документов, перечисленных в </w:t>
      </w:r>
      <w:r w:rsidR="000509DD" w:rsidRPr="00BB5CB7">
        <w:rPr>
          <w:rFonts w:ascii="Times New Roman" w:hAnsi="Times New Roman" w:cs="Times New Roman"/>
          <w:b w:val="0"/>
          <w:bCs w:val="0"/>
        </w:rPr>
        <w:t xml:space="preserve">пунктах </w:t>
      </w:r>
      <w:r w:rsidR="00594F41" w:rsidRPr="00BB5CB7">
        <w:rPr>
          <w:rFonts w:ascii="Times New Roman" w:hAnsi="Times New Roman" w:cs="Times New Roman"/>
          <w:b w:val="0"/>
        </w:rPr>
        <w:fldChar w:fldCharType="begin"/>
      </w:r>
      <w:r w:rsidR="00594F41" w:rsidRPr="00BB5CB7">
        <w:rPr>
          <w:rFonts w:ascii="Times New Roman" w:hAnsi="Times New Roman" w:cs="Times New Roman"/>
          <w:b w:val="0"/>
        </w:rPr>
        <w:instrText xml:space="preserve"> REF _Ref62135408 \r \h </w:instrText>
      </w:r>
      <w:r w:rsidR="008A7013" w:rsidRPr="00BB5CB7">
        <w:rPr>
          <w:rFonts w:ascii="Times New Roman" w:hAnsi="Times New Roman" w:cs="Times New Roman"/>
          <w:b w:val="0"/>
        </w:rPr>
        <w:instrText xml:space="preserve"> \* MERGEFORMAT </w:instrText>
      </w:r>
      <w:r w:rsidR="00594F41" w:rsidRPr="00BB5CB7">
        <w:rPr>
          <w:rFonts w:ascii="Times New Roman" w:hAnsi="Times New Roman" w:cs="Times New Roman"/>
          <w:b w:val="0"/>
        </w:rPr>
      </w:r>
      <w:r w:rsidR="00594F41" w:rsidRPr="00BB5CB7">
        <w:rPr>
          <w:rFonts w:ascii="Times New Roman" w:hAnsi="Times New Roman" w:cs="Times New Roman"/>
          <w:b w:val="0"/>
        </w:rPr>
        <w:fldChar w:fldCharType="separate"/>
      </w:r>
      <w:r w:rsidR="00BB5CB7" w:rsidRPr="00BB5CB7">
        <w:rPr>
          <w:rFonts w:ascii="Times New Roman" w:hAnsi="Times New Roman" w:cs="Times New Roman"/>
          <w:b w:val="0"/>
        </w:rPr>
        <w:t>8</w:t>
      </w:r>
      <w:r w:rsidR="00594F41" w:rsidRPr="00BB5CB7">
        <w:rPr>
          <w:rFonts w:ascii="Times New Roman" w:hAnsi="Times New Roman" w:cs="Times New Roman"/>
          <w:b w:val="0"/>
        </w:rPr>
        <w:fldChar w:fldCharType="end"/>
      </w:r>
      <w:r w:rsidR="00594F41" w:rsidRPr="00BB5CB7">
        <w:rPr>
          <w:rFonts w:ascii="Times New Roman" w:hAnsi="Times New Roman" w:cs="Times New Roman"/>
          <w:b w:val="0"/>
        </w:rPr>
        <w:t xml:space="preserve">, </w:t>
      </w:r>
      <w:r w:rsidR="00594F41" w:rsidRPr="00BB5CB7">
        <w:rPr>
          <w:rFonts w:ascii="Times New Roman" w:hAnsi="Times New Roman" w:cs="Times New Roman"/>
          <w:b w:val="0"/>
        </w:rPr>
        <w:fldChar w:fldCharType="begin"/>
      </w:r>
      <w:r w:rsidR="00594F41" w:rsidRPr="00BB5CB7">
        <w:rPr>
          <w:rFonts w:ascii="Times New Roman" w:hAnsi="Times New Roman" w:cs="Times New Roman"/>
          <w:b w:val="0"/>
        </w:rPr>
        <w:instrText xml:space="preserve"> REF _Ref62132152 \r \h </w:instrText>
      </w:r>
      <w:r w:rsidR="008A7013" w:rsidRPr="00BB5CB7">
        <w:rPr>
          <w:rFonts w:ascii="Times New Roman" w:hAnsi="Times New Roman" w:cs="Times New Roman"/>
          <w:b w:val="0"/>
        </w:rPr>
        <w:instrText xml:space="preserve"> \* MERGEFORMAT </w:instrText>
      </w:r>
      <w:r w:rsidR="00594F41" w:rsidRPr="00BB5CB7">
        <w:rPr>
          <w:rFonts w:ascii="Times New Roman" w:hAnsi="Times New Roman" w:cs="Times New Roman"/>
          <w:b w:val="0"/>
        </w:rPr>
      </w:r>
      <w:r w:rsidR="00594F41" w:rsidRPr="00BB5CB7">
        <w:rPr>
          <w:rFonts w:ascii="Times New Roman" w:hAnsi="Times New Roman" w:cs="Times New Roman"/>
          <w:b w:val="0"/>
        </w:rPr>
        <w:fldChar w:fldCharType="separate"/>
      </w:r>
      <w:r w:rsidR="00BB5CB7" w:rsidRPr="00BB5CB7">
        <w:rPr>
          <w:rFonts w:ascii="Times New Roman" w:hAnsi="Times New Roman" w:cs="Times New Roman"/>
          <w:b w:val="0"/>
        </w:rPr>
        <w:t>10</w:t>
      </w:r>
      <w:r w:rsidR="00594F41" w:rsidRPr="00BB5CB7">
        <w:rPr>
          <w:rFonts w:ascii="Times New Roman" w:hAnsi="Times New Roman" w:cs="Times New Roman"/>
          <w:b w:val="0"/>
        </w:rPr>
        <w:fldChar w:fldCharType="end"/>
      </w:r>
      <w:r w:rsidR="00594F41" w:rsidRPr="00BB5CB7">
        <w:rPr>
          <w:rFonts w:ascii="Times New Roman" w:hAnsi="Times New Roman" w:cs="Times New Roman"/>
          <w:b w:val="0"/>
        </w:rPr>
        <w:t xml:space="preserve">, </w:t>
      </w:r>
      <w:r w:rsidR="00594F41" w:rsidRPr="00BB5CB7">
        <w:rPr>
          <w:rFonts w:ascii="Times New Roman" w:hAnsi="Times New Roman" w:cs="Times New Roman"/>
          <w:b w:val="0"/>
        </w:rPr>
        <w:fldChar w:fldCharType="begin"/>
      </w:r>
      <w:r w:rsidR="00594F41" w:rsidRPr="00BB5CB7">
        <w:rPr>
          <w:rFonts w:ascii="Times New Roman" w:hAnsi="Times New Roman" w:cs="Times New Roman"/>
          <w:b w:val="0"/>
        </w:rPr>
        <w:instrText xml:space="preserve"> REF _Ref62135412 \r \h </w:instrText>
      </w:r>
      <w:r w:rsidR="008A7013" w:rsidRPr="00BB5CB7">
        <w:rPr>
          <w:rFonts w:ascii="Times New Roman" w:hAnsi="Times New Roman" w:cs="Times New Roman"/>
          <w:b w:val="0"/>
        </w:rPr>
        <w:instrText xml:space="preserve"> \* MERGEFORMAT </w:instrText>
      </w:r>
      <w:r w:rsidR="00594F41" w:rsidRPr="00BB5CB7">
        <w:rPr>
          <w:rFonts w:ascii="Times New Roman" w:hAnsi="Times New Roman" w:cs="Times New Roman"/>
          <w:b w:val="0"/>
        </w:rPr>
      </w:r>
      <w:r w:rsidR="00594F41" w:rsidRPr="00BB5CB7">
        <w:rPr>
          <w:rFonts w:ascii="Times New Roman" w:hAnsi="Times New Roman" w:cs="Times New Roman"/>
          <w:b w:val="0"/>
        </w:rPr>
        <w:fldChar w:fldCharType="separate"/>
      </w:r>
      <w:r w:rsidR="00BB5CB7" w:rsidRPr="00BB5CB7">
        <w:rPr>
          <w:rFonts w:ascii="Times New Roman" w:hAnsi="Times New Roman" w:cs="Times New Roman"/>
          <w:b w:val="0"/>
        </w:rPr>
        <w:t>12</w:t>
      </w:r>
      <w:r w:rsidR="00594F41" w:rsidRPr="00BB5CB7">
        <w:rPr>
          <w:rFonts w:ascii="Times New Roman" w:hAnsi="Times New Roman" w:cs="Times New Roman"/>
          <w:b w:val="0"/>
        </w:rPr>
        <w:fldChar w:fldCharType="end"/>
      </w:r>
      <w:r w:rsidR="0036505B" w:rsidRPr="00BB5CB7">
        <w:rPr>
          <w:rFonts w:ascii="Times New Roman" w:hAnsi="Times New Roman" w:cs="Times New Roman"/>
          <w:b w:val="0"/>
        </w:rPr>
        <w:t xml:space="preserve"> </w:t>
      </w:r>
      <w:r w:rsidRPr="00BB5CB7">
        <w:rPr>
          <w:rFonts w:ascii="Times New Roman" w:hAnsi="Times New Roman" w:cs="Times New Roman"/>
          <w:b w:val="0"/>
          <w:bCs w:val="0"/>
        </w:rPr>
        <w:t xml:space="preserve">части II «ИНФОРМАЦИОННАЯ КАРТА </w:t>
      </w:r>
      <w:r w:rsidR="000509DD" w:rsidRPr="00BB5CB7">
        <w:rPr>
          <w:rFonts w:ascii="Times New Roman" w:hAnsi="Times New Roman" w:cs="Times New Roman"/>
          <w:b w:val="0"/>
          <w:bCs w:val="0"/>
        </w:rPr>
        <w:t>ЗАКУПКИ</w:t>
      </w:r>
      <w:r w:rsidRPr="00BB5CB7">
        <w:rPr>
          <w:rFonts w:ascii="Times New Roman" w:hAnsi="Times New Roman" w:cs="Times New Roman"/>
          <w:b w:val="0"/>
          <w:bCs w:val="0"/>
        </w:rPr>
        <w:t xml:space="preserve">» </w:t>
      </w:r>
      <w:r w:rsidR="000509DD" w:rsidRPr="00BB5CB7">
        <w:rPr>
          <w:rFonts w:ascii="Times New Roman" w:hAnsi="Times New Roman" w:cs="Times New Roman"/>
          <w:b w:val="0"/>
          <w:bCs w:val="0"/>
        </w:rPr>
        <w:t>Закупочная</w:t>
      </w:r>
      <w:r w:rsidRPr="00BB5CB7">
        <w:rPr>
          <w:rFonts w:ascii="Times New Roman" w:hAnsi="Times New Roman" w:cs="Times New Roman"/>
          <w:b w:val="0"/>
          <w:bCs w:val="0"/>
        </w:rPr>
        <w:t xml:space="preserve"> комиссия отклоняет заявку, поданную на участие в </w:t>
      </w:r>
      <w:r w:rsidR="000509DD" w:rsidRPr="00BB5CB7">
        <w:rPr>
          <w:rFonts w:ascii="Times New Roman" w:hAnsi="Times New Roman" w:cs="Times New Roman"/>
          <w:b w:val="0"/>
          <w:bCs w:val="0"/>
        </w:rPr>
        <w:t>закупке</w:t>
      </w:r>
      <w:r w:rsidRPr="00BB5CB7">
        <w:rPr>
          <w:rFonts w:ascii="Times New Roman" w:hAnsi="Times New Roman" w:cs="Times New Roman"/>
          <w:b w:val="0"/>
          <w:bCs w:val="0"/>
        </w:rPr>
        <w:t>.</w:t>
      </w:r>
      <w:bookmarkEnd w:id="92"/>
    </w:p>
    <w:p w14:paraId="1FE41569" w14:textId="77777777" w:rsidR="007633E7" w:rsidRPr="00BB5CB7" w:rsidRDefault="007633E7"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Представление документов с отклонением от установленных в </w:t>
      </w:r>
      <w:r w:rsidR="000509DD" w:rsidRPr="00BB5CB7">
        <w:rPr>
          <w:rFonts w:ascii="Times New Roman" w:hAnsi="Times New Roman" w:cs="Times New Roman"/>
          <w:b w:val="0"/>
          <w:bCs w:val="0"/>
        </w:rPr>
        <w:t>документации о закупке</w:t>
      </w:r>
      <w:r w:rsidRPr="00BB5CB7">
        <w:rPr>
          <w:rFonts w:ascii="Times New Roman" w:hAnsi="Times New Roman" w:cs="Times New Roman"/>
          <w:b w:val="0"/>
          <w:bCs w:val="0"/>
        </w:rPr>
        <w:t xml:space="preserve"> форм может быть расценено </w:t>
      </w:r>
      <w:r w:rsidR="000509DD" w:rsidRPr="00BB5CB7">
        <w:rPr>
          <w:rFonts w:ascii="Times New Roman" w:hAnsi="Times New Roman" w:cs="Times New Roman"/>
          <w:b w:val="0"/>
          <w:bCs w:val="0"/>
        </w:rPr>
        <w:t>Закупочной</w:t>
      </w:r>
      <w:r w:rsidRPr="00BB5CB7">
        <w:rPr>
          <w:rFonts w:ascii="Times New Roman" w:hAnsi="Times New Roman" w:cs="Times New Roman"/>
          <w:b w:val="0"/>
          <w:bCs w:val="0"/>
        </w:rPr>
        <w:t xml:space="preserve"> комиссией как несоответствие заявки на участие в </w:t>
      </w:r>
      <w:r w:rsidR="000509DD" w:rsidRPr="00BB5CB7">
        <w:rPr>
          <w:rFonts w:ascii="Times New Roman" w:hAnsi="Times New Roman" w:cs="Times New Roman"/>
          <w:b w:val="0"/>
          <w:bCs w:val="0"/>
        </w:rPr>
        <w:t xml:space="preserve">закупке </w:t>
      </w:r>
      <w:r w:rsidRPr="00BB5CB7">
        <w:rPr>
          <w:rFonts w:ascii="Times New Roman" w:hAnsi="Times New Roman" w:cs="Times New Roman"/>
          <w:b w:val="0"/>
          <w:bCs w:val="0"/>
        </w:rPr>
        <w:t>требованиям, установленным документацией</w:t>
      </w:r>
      <w:r w:rsidR="000509DD" w:rsidRPr="00BB5CB7">
        <w:rPr>
          <w:rFonts w:ascii="Times New Roman" w:hAnsi="Times New Roman" w:cs="Times New Roman"/>
          <w:b w:val="0"/>
          <w:bCs w:val="0"/>
        </w:rPr>
        <w:t xml:space="preserve"> о закупке</w:t>
      </w:r>
      <w:r w:rsidRPr="00BB5CB7">
        <w:rPr>
          <w:rFonts w:ascii="Times New Roman" w:hAnsi="Times New Roman" w:cs="Times New Roman"/>
          <w:b w:val="0"/>
          <w:bCs w:val="0"/>
        </w:rPr>
        <w:t xml:space="preserve">. </w:t>
      </w:r>
    </w:p>
    <w:p w14:paraId="0C160D54" w14:textId="77777777" w:rsidR="00E56BD7" w:rsidRPr="00BB5CB7" w:rsidRDefault="00E56BD7"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509FB20" w14:textId="77777777" w:rsidR="004C29EB" w:rsidRPr="00BB5CB7" w:rsidRDefault="004C29EB"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BB5CB7">
        <w:rPr>
          <w:rFonts w:ascii="Times New Roman" w:hAnsi="Times New Roman" w:cs="Times New Roman"/>
          <w:b w:val="0"/>
          <w:bCs w:val="0"/>
        </w:rPr>
        <w:t>аффилированности</w:t>
      </w:r>
      <w:proofErr w:type="spellEnd"/>
      <w:r w:rsidRPr="00BB5CB7">
        <w:rPr>
          <w:rFonts w:ascii="Times New Roman" w:hAnsi="Times New Roman" w:cs="Times New Roman"/>
          <w:b w:val="0"/>
          <w:bCs w:val="0"/>
        </w:rPr>
        <w:t xml:space="preserve"> предприятий.</w:t>
      </w:r>
    </w:p>
    <w:p w14:paraId="2AF3C987" w14:textId="77777777" w:rsidR="007633E7" w:rsidRPr="00BB5CB7" w:rsidRDefault="007633E7" w:rsidP="001C43B6">
      <w:pPr>
        <w:pStyle w:val="21"/>
        <w:keepNext w:val="0"/>
        <w:numPr>
          <w:ilvl w:val="1"/>
          <w:numId w:val="1"/>
        </w:numPr>
        <w:spacing w:after="0"/>
        <w:ind w:left="0" w:firstLine="567"/>
        <w:jc w:val="both"/>
        <w:rPr>
          <w:sz w:val="24"/>
          <w:szCs w:val="24"/>
        </w:rPr>
      </w:pPr>
      <w:bookmarkStart w:id="93" w:name="_Toc123405472"/>
      <w:bookmarkStart w:id="94" w:name="_Toc89457620"/>
      <w:bookmarkStart w:id="95" w:name="_Toc123405471"/>
      <w:bookmarkStart w:id="96" w:name="_Toc286523204"/>
      <w:r w:rsidRPr="00BB5CB7">
        <w:rPr>
          <w:sz w:val="24"/>
          <w:szCs w:val="24"/>
        </w:rPr>
        <w:lastRenderedPageBreak/>
        <w:t xml:space="preserve">Требования к описанию </w:t>
      </w:r>
      <w:bookmarkEnd w:id="93"/>
      <w:r w:rsidRPr="00BB5CB7">
        <w:rPr>
          <w:sz w:val="24"/>
          <w:szCs w:val="24"/>
        </w:rPr>
        <w:t xml:space="preserve">предложения участника </w:t>
      </w:r>
      <w:r w:rsidR="0036505B" w:rsidRPr="00BB5CB7">
        <w:rPr>
          <w:sz w:val="24"/>
          <w:szCs w:val="24"/>
        </w:rPr>
        <w:t>закупки</w:t>
      </w:r>
      <w:bookmarkEnd w:id="94"/>
    </w:p>
    <w:p w14:paraId="6586FDC8" w14:textId="77777777" w:rsidR="00340006" w:rsidRPr="00BB5CB7" w:rsidRDefault="00340006" w:rsidP="001C43B6">
      <w:pPr>
        <w:pStyle w:val="32"/>
        <w:keepNext w:val="0"/>
        <w:numPr>
          <w:ilvl w:val="2"/>
          <w:numId w:val="1"/>
        </w:numPr>
        <w:spacing w:before="0" w:after="0"/>
        <w:ind w:left="0" w:firstLine="567"/>
        <w:rPr>
          <w:rFonts w:ascii="Times New Roman" w:hAnsi="Times New Roman" w:cs="Times New Roman"/>
          <w:b w:val="0"/>
          <w:bCs w:val="0"/>
        </w:rPr>
      </w:pPr>
      <w:bookmarkStart w:id="97" w:name="_Ref126085783"/>
      <w:bookmarkStart w:id="98" w:name="_Ref11560130"/>
      <w:bookmarkEnd w:id="95"/>
      <w:bookmarkEnd w:id="96"/>
      <w:r w:rsidRPr="00BB5CB7">
        <w:rPr>
          <w:rFonts w:ascii="Times New Roman" w:hAnsi="Times New Roman" w:cs="Times New Roman"/>
          <w:b w:val="0"/>
          <w:bCs w:val="0"/>
        </w:rPr>
        <w:t xml:space="preserve">В случае установления в документации о закупке </w:t>
      </w:r>
      <w:r w:rsidR="00D63576" w:rsidRPr="00BB5CB7">
        <w:rPr>
          <w:rFonts w:ascii="Times New Roman" w:hAnsi="Times New Roman" w:cs="Times New Roman"/>
          <w:b w:val="0"/>
          <w:bCs w:val="0"/>
        </w:rPr>
        <w:t xml:space="preserve">ценового критерия оценки заявок (например, по единичным расценкам, либо по отдельным стоимостным позициям) </w:t>
      </w:r>
      <w:r w:rsidR="00D63576" w:rsidRPr="00BB5CB7">
        <w:rPr>
          <w:rFonts w:ascii="Times New Roman" w:hAnsi="Times New Roman" w:cs="Times New Roman"/>
          <w:b w:val="0"/>
        </w:rPr>
        <w:t>в документации может быть установлено</w:t>
      </w:r>
      <w:r w:rsidR="00D63576" w:rsidRPr="00BB5CB7">
        <w:rPr>
          <w:rFonts w:ascii="Times New Roman" w:hAnsi="Times New Roman" w:cs="Times New Roman"/>
          <w:b w:val="0"/>
          <w:bCs w:val="0"/>
        </w:rPr>
        <w:t xml:space="preserve">, что ценовое предложение участника не должно превышать </w:t>
      </w:r>
      <w:r w:rsidRPr="00BB5CB7">
        <w:rPr>
          <w:rFonts w:ascii="Times New Roman" w:hAnsi="Times New Roman" w:cs="Times New Roman"/>
          <w:b w:val="0"/>
          <w:bCs w:val="0"/>
        </w:rPr>
        <w:t xml:space="preserve">единичных расценок, </w:t>
      </w:r>
      <w:r w:rsidR="00D63576" w:rsidRPr="00BB5CB7">
        <w:rPr>
          <w:rFonts w:ascii="Times New Roman" w:hAnsi="Times New Roman" w:cs="Times New Roman"/>
          <w:b w:val="0"/>
          <w:bCs w:val="0"/>
        </w:rPr>
        <w:t>либо</w:t>
      </w:r>
      <w:r w:rsidRPr="00BB5CB7">
        <w:rPr>
          <w:rFonts w:ascii="Times New Roman" w:hAnsi="Times New Roman" w:cs="Times New Roman"/>
          <w:b w:val="0"/>
          <w:bCs w:val="0"/>
        </w:rPr>
        <w:t xml:space="preserve"> отдельных стоимостных позиций соответственно.</w:t>
      </w:r>
      <w:r w:rsidR="00D63576" w:rsidRPr="00BB5CB7">
        <w:rPr>
          <w:rFonts w:ascii="Times New Roman" w:hAnsi="Times New Roman" w:cs="Times New Roman"/>
          <w:b w:val="0"/>
          <w:bCs w:val="0"/>
        </w:rPr>
        <w:t xml:space="preserve"> При этом 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установленные единичные расценки (либо отдельные стоимостные позиции) без учета НДС. </w:t>
      </w:r>
    </w:p>
    <w:p w14:paraId="06C2D546" w14:textId="77777777" w:rsidR="007633E7" w:rsidRPr="00BB5CB7" w:rsidRDefault="00D63576"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Ценовые предложения участника должны включать </w:t>
      </w:r>
      <w:r w:rsidR="00EB563F" w:rsidRPr="00BB5CB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B5CB7">
        <w:rPr>
          <w:rFonts w:ascii="Times New Roman" w:hAnsi="Times New Roman" w:cs="Times New Roman"/>
          <w:b w:val="0"/>
          <w:bCs w:val="0"/>
        </w:rPr>
        <w:t>, если иное не установлено документацией о закупке</w:t>
      </w:r>
      <w:r w:rsidR="007633E7" w:rsidRPr="00BB5CB7">
        <w:rPr>
          <w:rFonts w:ascii="Times New Roman" w:hAnsi="Times New Roman" w:cs="Times New Roman"/>
          <w:b w:val="0"/>
          <w:bCs w:val="0"/>
        </w:rPr>
        <w:t>.</w:t>
      </w:r>
      <w:bookmarkStart w:id="99" w:name="_Toc354408413"/>
      <w:bookmarkEnd w:id="97"/>
      <w:r w:rsidR="007633E7" w:rsidRPr="00BB5CB7">
        <w:rPr>
          <w:rFonts w:ascii="Times New Roman" w:hAnsi="Times New Roman" w:cs="Times New Roman"/>
          <w:b w:val="0"/>
          <w:bCs w:val="0"/>
        </w:rPr>
        <w:t xml:space="preserve"> </w:t>
      </w:r>
    </w:p>
    <w:p w14:paraId="7B7C9C51" w14:textId="77777777" w:rsidR="004B4157" w:rsidRPr="00BB5CB7" w:rsidRDefault="004B4157" w:rsidP="001C43B6">
      <w:pPr>
        <w:pStyle w:val="32"/>
        <w:keepNext w:val="0"/>
        <w:numPr>
          <w:ilvl w:val="2"/>
          <w:numId w:val="1"/>
        </w:numPr>
        <w:spacing w:before="0" w:after="0"/>
        <w:ind w:left="0" w:firstLine="567"/>
        <w:rPr>
          <w:rFonts w:ascii="Times New Roman" w:hAnsi="Times New Roman" w:cs="Times New Roman"/>
          <w:b w:val="0"/>
        </w:rPr>
      </w:pPr>
      <w:r w:rsidRPr="00BB5CB7">
        <w:rPr>
          <w:rFonts w:ascii="Times New Roman" w:hAnsi="Times New Roman" w:cs="Times New Roman"/>
          <w:b w:val="0"/>
          <w:bCs w:val="0"/>
        </w:rPr>
        <w:t xml:space="preserve">Описание участниками закупки </w:t>
      </w:r>
      <w:r w:rsidR="00C972DD" w:rsidRPr="00BB5CB7">
        <w:rPr>
          <w:rFonts w:ascii="Times New Roman" w:hAnsi="Times New Roman" w:cs="Times New Roman"/>
          <w:b w:val="0"/>
          <w:bCs w:val="0"/>
        </w:rPr>
        <w:t xml:space="preserve">предлагаемого товара, </w:t>
      </w:r>
      <w:r w:rsidR="00496A7E" w:rsidRPr="00BB5CB7">
        <w:rPr>
          <w:rFonts w:ascii="Times New Roman" w:hAnsi="Times New Roman" w:cs="Times New Roman"/>
          <w:b w:val="0"/>
          <w:bCs w:val="0"/>
        </w:rPr>
        <w:t>его функциональных характери</w:t>
      </w:r>
      <w:r w:rsidR="00A04571" w:rsidRPr="00BB5CB7">
        <w:rPr>
          <w:rFonts w:ascii="Times New Roman" w:hAnsi="Times New Roman" w:cs="Times New Roman"/>
          <w:b w:val="0"/>
          <w:bCs w:val="0"/>
        </w:rPr>
        <w:t xml:space="preserve">стик (потребительских свойств) </w:t>
      </w:r>
      <w:r w:rsidR="00496A7E" w:rsidRPr="00BB5CB7">
        <w:rPr>
          <w:rFonts w:ascii="Times New Roman" w:hAnsi="Times New Roman" w:cs="Times New Roman"/>
          <w:b w:val="0"/>
          <w:bCs w:val="0"/>
        </w:rPr>
        <w:t xml:space="preserve">и качественных характеристик, описание выполняемой работы, оказываемой услуги, их качественных характеристик </w:t>
      </w:r>
      <w:r w:rsidRPr="00BB5CB7">
        <w:rPr>
          <w:rFonts w:ascii="Times New Roman" w:hAnsi="Times New Roman" w:cs="Times New Roman"/>
          <w:b w:val="0"/>
          <w:bCs w:val="0"/>
        </w:rPr>
        <w:t xml:space="preserve">осуществляется </w:t>
      </w:r>
      <w:r w:rsidR="00496A7E" w:rsidRPr="00BB5CB7">
        <w:rPr>
          <w:rFonts w:ascii="Times New Roman" w:hAnsi="Times New Roman" w:cs="Times New Roman"/>
          <w:b w:val="0"/>
          <w:bCs w:val="0"/>
        </w:rPr>
        <w:t xml:space="preserve">участником закупки </w:t>
      </w:r>
      <w:r w:rsidRPr="00BB5CB7">
        <w:rPr>
          <w:rFonts w:ascii="Times New Roman" w:hAnsi="Times New Roman" w:cs="Times New Roman"/>
          <w:b w:val="0"/>
          <w:bCs w:val="0"/>
        </w:rPr>
        <w:t xml:space="preserve">в соответствии с требованиями части </w:t>
      </w:r>
      <w:r w:rsidRPr="00BB5CB7">
        <w:rPr>
          <w:rFonts w:ascii="Times New Roman" w:hAnsi="Times New Roman" w:cs="Times New Roman"/>
          <w:b w:val="0"/>
          <w:bCs w:val="0"/>
          <w:lang w:val="en-US"/>
        </w:rPr>
        <w:t>V</w:t>
      </w:r>
      <w:r w:rsidRPr="00BB5CB7">
        <w:rPr>
          <w:rFonts w:ascii="Times New Roman" w:hAnsi="Times New Roman" w:cs="Times New Roman"/>
          <w:b w:val="0"/>
          <w:bCs w:val="0"/>
        </w:rPr>
        <w:t xml:space="preserve"> </w:t>
      </w:r>
      <w:r w:rsidRPr="00BB5CB7">
        <w:rPr>
          <w:rFonts w:ascii="Times New Roman" w:hAnsi="Times New Roman" w:cs="Times New Roman"/>
          <w:b w:val="0"/>
        </w:rPr>
        <w:t xml:space="preserve">«ТЕХНИЧЕСКАЯ ЧАСТЬ» </w:t>
      </w:r>
      <w:r w:rsidRPr="00BB5CB7">
        <w:rPr>
          <w:rFonts w:ascii="Times New Roman" w:hAnsi="Times New Roman" w:cs="Times New Roman"/>
          <w:b w:val="0"/>
          <w:bCs w:val="0"/>
        </w:rPr>
        <w:t>по форм</w:t>
      </w:r>
      <w:r w:rsidR="00496A7E" w:rsidRPr="00BB5CB7">
        <w:rPr>
          <w:rFonts w:ascii="Times New Roman" w:hAnsi="Times New Roman" w:cs="Times New Roman"/>
          <w:b w:val="0"/>
          <w:bCs w:val="0"/>
        </w:rPr>
        <w:t xml:space="preserve">ам, установленным в части </w:t>
      </w:r>
      <w:r w:rsidR="00496A7E" w:rsidRPr="00BB5CB7">
        <w:rPr>
          <w:rFonts w:ascii="Times New Roman" w:hAnsi="Times New Roman" w:cs="Times New Roman"/>
          <w:b w:val="0"/>
          <w:bCs w:val="0"/>
          <w:lang w:val="en-US"/>
        </w:rPr>
        <w:t>III</w:t>
      </w:r>
      <w:r w:rsidR="00496A7E" w:rsidRPr="00BB5CB7">
        <w:rPr>
          <w:rFonts w:ascii="Times New Roman" w:hAnsi="Times New Roman" w:cs="Times New Roman"/>
          <w:b w:val="0"/>
          <w:bCs w:val="0"/>
        </w:rPr>
        <w:t xml:space="preserve"> «ОБРАЗЦЫ ФОРМ ДЛЯ ЗАПОЛНЕНИЯ УЧАСТНИКАМИ ЗАКУПКИ»</w:t>
      </w:r>
      <w:r w:rsidRPr="00BB5CB7">
        <w:rPr>
          <w:rFonts w:ascii="Times New Roman" w:hAnsi="Times New Roman" w:cs="Times New Roman"/>
          <w:b w:val="0"/>
        </w:rPr>
        <w:t>.</w:t>
      </w:r>
    </w:p>
    <w:p w14:paraId="7685D0F9" w14:textId="77777777" w:rsidR="00B21F94" w:rsidRPr="00BB5CB7" w:rsidRDefault="00B21F94"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Участник закупки долж</w:t>
      </w:r>
      <w:r w:rsidR="003A4739" w:rsidRPr="00BB5CB7">
        <w:rPr>
          <w:rFonts w:ascii="Times New Roman" w:hAnsi="Times New Roman" w:cs="Times New Roman"/>
          <w:b w:val="0"/>
          <w:bCs w:val="0"/>
        </w:rPr>
        <w:t>ен</w:t>
      </w:r>
      <w:r w:rsidRPr="00BB5CB7">
        <w:rPr>
          <w:rFonts w:ascii="Times New Roman" w:hAnsi="Times New Roman" w:cs="Times New Roman"/>
          <w:b w:val="0"/>
          <w:bCs w:val="0"/>
        </w:rPr>
        <w:t xml:space="preserve"> принять во внимание, что</w:t>
      </w:r>
      <w:r w:rsidR="003A4739" w:rsidRPr="00BB5CB7">
        <w:rPr>
          <w:rFonts w:ascii="Times New Roman" w:hAnsi="Times New Roman" w:cs="Times New Roman"/>
          <w:b w:val="0"/>
          <w:bCs w:val="0"/>
        </w:rPr>
        <w:t>,</w:t>
      </w:r>
      <w:r w:rsidRPr="00BB5CB7">
        <w:rPr>
          <w:rFonts w:ascii="Times New Roman" w:hAnsi="Times New Roman" w:cs="Times New Roman"/>
          <w:b w:val="0"/>
          <w:bCs w:val="0"/>
        </w:rPr>
        <w:t xml:space="preserve"> если иное не установлено документацией о закупке</w:t>
      </w:r>
      <w:r w:rsidR="00F60A97" w:rsidRPr="00BB5CB7">
        <w:rPr>
          <w:rFonts w:ascii="Times New Roman" w:hAnsi="Times New Roman" w:cs="Times New Roman"/>
          <w:b w:val="0"/>
          <w:bCs w:val="0"/>
        </w:rPr>
        <w:t>,</w:t>
      </w:r>
      <w:r w:rsidRPr="00BB5CB7">
        <w:rPr>
          <w:rFonts w:ascii="Times New Roman" w:hAnsi="Times New Roman" w:cs="Times New Roman"/>
          <w:b w:val="0"/>
          <w:bCs w:val="0"/>
        </w:rPr>
        <w:t xml:space="preserve"> ссылки в документации о закупке на конкретный тип продукции, </w:t>
      </w:r>
      <w:r w:rsidR="00F60A97" w:rsidRPr="00BB5CB7">
        <w:rPr>
          <w:rFonts w:ascii="Times New Roman" w:hAnsi="Times New Roman"/>
          <w:b w:val="0"/>
        </w:rPr>
        <w:t>товарные знаки, знаки обслуживания, фирменные наименования,</w:t>
      </w:r>
      <w:r w:rsidR="00F60A97" w:rsidRPr="00BB5CB7">
        <w:rPr>
          <w:rFonts w:ascii="Times New Roman" w:hAnsi="Times New Roman" w:cs="Times New Roman"/>
          <w:b w:val="0"/>
          <w:bCs w:val="0"/>
        </w:rPr>
        <w:t xml:space="preserve"> производителя</w:t>
      </w:r>
      <w:r w:rsidRPr="00BB5CB7">
        <w:rPr>
          <w:rFonts w:ascii="Times New Roman" w:hAnsi="Times New Roman" w:cs="Times New Roman"/>
          <w:b w:val="0"/>
          <w:bCs w:val="0"/>
        </w:rPr>
        <w:t xml:space="preserve"> </w:t>
      </w:r>
      <w:r w:rsidR="00F60A97" w:rsidRPr="00BB5CB7">
        <w:rPr>
          <w:rFonts w:ascii="Times New Roman" w:hAnsi="Times New Roman"/>
          <w:b w:val="0"/>
        </w:rPr>
        <w:t>не являются требованием к содержанию и составу заявки на участие в закупке, требованием к производителю, к участнику закупки и сопровождаются словами «или эквивалент»</w:t>
      </w:r>
      <w:r w:rsidRPr="00BB5CB7">
        <w:rPr>
          <w:rFonts w:ascii="Times New Roman" w:hAnsi="Times New Roman" w:cs="Times New Roman"/>
          <w:b w:val="0"/>
          <w:bCs w:val="0"/>
        </w:rPr>
        <w:t>. Участник закупки мо</w:t>
      </w:r>
      <w:r w:rsidR="003A4739" w:rsidRPr="00BB5CB7">
        <w:rPr>
          <w:rFonts w:ascii="Times New Roman" w:hAnsi="Times New Roman" w:cs="Times New Roman"/>
          <w:b w:val="0"/>
          <w:bCs w:val="0"/>
        </w:rPr>
        <w:t>жет представить в своей заявке</w:t>
      </w:r>
      <w:r w:rsidRPr="00BB5CB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B5CB7">
        <w:rPr>
          <w:rFonts w:ascii="Times New Roman" w:hAnsi="Times New Roman" w:cs="Times New Roman"/>
          <w:b w:val="0"/>
          <w:bCs w:val="0"/>
        </w:rPr>
        <w:t xml:space="preserve">части </w:t>
      </w:r>
      <w:r w:rsidR="003A4739" w:rsidRPr="00BB5CB7">
        <w:rPr>
          <w:rFonts w:ascii="Times New Roman" w:hAnsi="Times New Roman" w:cs="Times New Roman"/>
          <w:b w:val="0"/>
          <w:bCs w:val="0"/>
          <w:lang w:val="en-US"/>
        </w:rPr>
        <w:t>V</w:t>
      </w:r>
      <w:r w:rsidR="003A4739" w:rsidRPr="00BB5CB7">
        <w:rPr>
          <w:rFonts w:ascii="Times New Roman" w:hAnsi="Times New Roman" w:cs="Times New Roman"/>
          <w:b w:val="0"/>
          <w:bCs w:val="0"/>
        </w:rPr>
        <w:t xml:space="preserve"> </w:t>
      </w:r>
      <w:r w:rsidR="003A4739" w:rsidRPr="00BB5CB7">
        <w:rPr>
          <w:rFonts w:ascii="Times New Roman" w:hAnsi="Times New Roman" w:cs="Times New Roman"/>
          <w:b w:val="0"/>
        </w:rPr>
        <w:t>«ТЕХНИЧЕСКАЯ ЧАСТЬ»</w:t>
      </w:r>
      <w:r w:rsidRPr="00BB5CB7">
        <w:rPr>
          <w:rFonts w:ascii="Times New Roman" w:hAnsi="Times New Roman" w:cs="Times New Roman"/>
          <w:b w:val="0"/>
          <w:bCs w:val="0"/>
        </w:rPr>
        <w:t>.</w:t>
      </w:r>
    </w:p>
    <w:p w14:paraId="06AEE2E9" w14:textId="77777777" w:rsidR="001D264B" w:rsidRPr="00BB5CB7" w:rsidRDefault="001D264B"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14:paraId="7E43C142" w14:textId="77777777" w:rsidR="001D264B" w:rsidRPr="00BB5CB7" w:rsidRDefault="001D264B"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V «ТЕХНИЧЕСКАЯ ЧАСТЬ».</w:t>
      </w:r>
    </w:p>
    <w:p w14:paraId="0859FF29" w14:textId="77777777" w:rsidR="001D264B" w:rsidRPr="00BB5CB7" w:rsidRDefault="001D264B"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В случае если в части V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14:paraId="7F9E76DF" w14:textId="77777777" w:rsidR="001D264B" w:rsidRPr="00BB5CB7" w:rsidRDefault="001D264B" w:rsidP="001C43B6">
      <w:pPr>
        <w:pStyle w:val="32"/>
        <w:keepNext w:val="0"/>
        <w:numPr>
          <w:ilvl w:val="2"/>
          <w:numId w:val="1"/>
        </w:numPr>
        <w:spacing w:before="0" w:after="0"/>
        <w:ind w:left="0" w:firstLine="567"/>
      </w:pPr>
      <w:r w:rsidRPr="00BB5CB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7D4344F1" w14:textId="77777777" w:rsidR="007633E7" w:rsidRPr="00BB5CB7" w:rsidRDefault="007633E7" w:rsidP="001C43B6">
      <w:pPr>
        <w:pStyle w:val="21"/>
        <w:keepNext w:val="0"/>
        <w:numPr>
          <w:ilvl w:val="1"/>
          <w:numId w:val="1"/>
        </w:numPr>
        <w:spacing w:after="0"/>
        <w:ind w:left="0" w:firstLine="567"/>
        <w:jc w:val="both"/>
        <w:rPr>
          <w:sz w:val="24"/>
          <w:szCs w:val="24"/>
        </w:rPr>
      </w:pPr>
      <w:bookmarkStart w:id="100" w:name="_Ref119429503"/>
      <w:bookmarkStart w:id="101" w:name="_Toc123405479"/>
      <w:bookmarkStart w:id="102" w:name="_Toc89457621"/>
      <w:bookmarkStart w:id="103" w:name="_Toc123405474"/>
      <w:bookmarkStart w:id="104" w:name="_Toc166101209"/>
      <w:bookmarkEnd w:id="98"/>
      <w:bookmarkEnd w:id="99"/>
      <w:r w:rsidRPr="00BB5CB7">
        <w:rPr>
          <w:sz w:val="24"/>
          <w:szCs w:val="24"/>
        </w:rPr>
        <w:t xml:space="preserve">Требования к обеспечению заявок на участие в </w:t>
      </w:r>
      <w:r w:rsidR="00FB4696" w:rsidRPr="00BB5CB7">
        <w:rPr>
          <w:sz w:val="24"/>
          <w:szCs w:val="24"/>
        </w:rPr>
        <w:t>закупке</w:t>
      </w:r>
      <w:bookmarkEnd w:id="100"/>
      <w:bookmarkEnd w:id="101"/>
      <w:bookmarkEnd w:id="102"/>
    </w:p>
    <w:p w14:paraId="18B8BC2D" w14:textId="77777777" w:rsidR="00A04571" w:rsidRPr="00BB5CB7" w:rsidRDefault="003B05C7"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B5CB7">
        <w:rPr>
          <w:rFonts w:ascii="Times New Roman" w:hAnsi="Times New Roman" w:cs="Times New Roman"/>
          <w:b w:val="0"/>
          <w:bCs w:val="0"/>
        </w:rPr>
        <w:fldChar w:fldCharType="begin"/>
      </w:r>
      <w:r w:rsidRPr="00BB5CB7">
        <w:rPr>
          <w:rFonts w:ascii="Times New Roman" w:hAnsi="Times New Roman" w:cs="Times New Roman"/>
          <w:b w:val="0"/>
          <w:bCs w:val="0"/>
        </w:rPr>
        <w:instrText xml:space="preserve"> REF _Ref62139362 \r \h  \* MERGEFORMAT </w:instrText>
      </w:r>
      <w:r w:rsidRPr="00BB5CB7">
        <w:rPr>
          <w:rFonts w:ascii="Times New Roman" w:hAnsi="Times New Roman" w:cs="Times New Roman"/>
          <w:b w:val="0"/>
          <w:bCs w:val="0"/>
        </w:rPr>
      </w:r>
      <w:r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14</w:t>
      </w:r>
      <w:r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II «ИНФОРМАЦИОННАЯ КАРТА ЗАКУПКИ».</w:t>
      </w:r>
    </w:p>
    <w:p w14:paraId="0217D01C" w14:textId="77777777" w:rsidR="00A75B23" w:rsidRPr="00BB5CB7" w:rsidRDefault="00A75B23" w:rsidP="001C43B6">
      <w:pPr>
        <w:spacing w:after="0"/>
      </w:pPr>
    </w:p>
    <w:p w14:paraId="669779C4" w14:textId="77777777" w:rsidR="007633E7" w:rsidRPr="00BB5CB7" w:rsidRDefault="007633E7" w:rsidP="001C43B6">
      <w:pPr>
        <w:pStyle w:val="11"/>
        <w:keepNext w:val="0"/>
        <w:numPr>
          <w:ilvl w:val="0"/>
          <w:numId w:val="1"/>
        </w:numPr>
        <w:spacing w:before="0" w:after="0"/>
        <w:ind w:left="0" w:firstLine="567"/>
        <w:rPr>
          <w:sz w:val="24"/>
          <w:szCs w:val="24"/>
        </w:rPr>
      </w:pPr>
      <w:bookmarkStart w:id="105" w:name="_Toc89457622"/>
      <w:r w:rsidRPr="00BB5CB7">
        <w:rPr>
          <w:sz w:val="24"/>
          <w:szCs w:val="24"/>
        </w:rPr>
        <w:t xml:space="preserve">ПОДАЧА ЗАЯВОК НА УЧАСТИЕ В </w:t>
      </w:r>
      <w:bookmarkEnd w:id="103"/>
      <w:bookmarkEnd w:id="104"/>
      <w:r w:rsidR="001D0AB5" w:rsidRPr="00BB5CB7">
        <w:rPr>
          <w:sz w:val="24"/>
          <w:szCs w:val="24"/>
        </w:rPr>
        <w:t>ЗАКУПКЕ</w:t>
      </w:r>
      <w:bookmarkEnd w:id="105"/>
    </w:p>
    <w:p w14:paraId="5C274BDD" w14:textId="77777777" w:rsidR="00382C70" w:rsidRPr="00BB5CB7" w:rsidRDefault="00382C70" w:rsidP="001C43B6">
      <w:pPr>
        <w:pStyle w:val="21"/>
        <w:keepNext w:val="0"/>
        <w:numPr>
          <w:ilvl w:val="1"/>
          <w:numId w:val="1"/>
        </w:numPr>
        <w:spacing w:after="0"/>
        <w:ind w:left="0" w:firstLine="567"/>
        <w:jc w:val="both"/>
        <w:rPr>
          <w:sz w:val="24"/>
          <w:szCs w:val="24"/>
        </w:rPr>
      </w:pPr>
      <w:bookmarkStart w:id="106" w:name="_Ref166249895"/>
      <w:bookmarkStart w:id="107" w:name="_Toc387652318"/>
      <w:bookmarkStart w:id="108" w:name="_Ref62137390"/>
      <w:bookmarkStart w:id="109" w:name="_Toc89457623"/>
      <w:r w:rsidRPr="00BB5CB7">
        <w:rPr>
          <w:sz w:val="24"/>
          <w:szCs w:val="24"/>
        </w:rPr>
        <w:t xml:space="preserve">Порядок, место, дата начала и дата окончания срока подачи заявок на участие в </w:t>
      </w:r>
      <w:bookmarkEnd w:id="106"/>
      <w:bookmarkEnd w:id="107"/>
      <w:r w:rsidR="000D72A7" w:rsidRPr="00BB5CB7">
        <w:rPr>
          <w:sz w:val="24"/>
          <w:szCs w:val="24"/>
        </w:rPr>
        <w:t>закупке</w:t>
      </w:r>
      <w:bookmarkEnd w:id="108"/>
      <w:bookmarkEnd w:id="109"/>
    </w:p>
    <w:p w14:paraId="6A965132" w14:textId="77777777" w:rsidR="003F5352" w:rsidRPr="00BB5CB7" w:rsidRDefault="000D72A7"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Участник закупки подает заявку на участие в закупке в электронной форме с использованием функционала и в соо</w:t>
      </w:r>
      <w:r w:rsidR="000F3A11" w:rsidRPr="00BB5CB7">
        <w:rPr>
          <w:rFonts w:ascii="Times New Roman" w:hAnsi="Times New Roman" w:cs="Times New Roman"/>
          <w:b w:val="0"/>
          <w:bCs w:val="0"/>
        </w:rPr>
        <w:t xml:space="preserve">тветствии с Регламентом работы </w:t>
      </w:r>
      <w:r w:rsidRPr="00BB5CB7">
        <w:rPr>
          <w:rFonts w:ascii="Times New Roman" w:hAnsi="Times New Roman" w:cs="Times New Roman"/>
          <w:b w:val="0"/>
          <w:bCs w:val="0"/>
        </w:rPr>
        <w:t xml:space="preserve">ЭТП в сроки, установленные в пункте </w:t>
      </w:r>
      <w:r w:rsidR="005F0C78" w:rsidRPr="00BB5CB7">
        <w:rPr>
          <w:rFonts w:ascii="Times New Roman" w:hAnsi="Times New Roman" w:cs="Times New Roman"/>
          <w:b w:val="0"/>
          <w:bCs w:val="0"/>
        </w:rPr>
        <w:fldChar w:fldCharType="begin"/>
      </w:r>
      <w:r w:rsidR="005F0C78" w:rsidRPr="00BB5CB7">
        <w:rPr>
          <w:rFonts w:ascii="Times New Roman" w:hAnsi="Times New Roman" w:cs="Times New Roman"/>
          <w:b w:val="0"/>
          <w:bCs w:val="0"/>
        </w:rPr>
        <w:instrText xml:space="preserve"> REF _Ref32938034 \r \h </w:instrText>
      </w:r>
      <w:r w:rsidR="003B7972" w:rsidRPr="00BB5CB7">
        <w:rPr>
          <w:rFonts w:ascii="Times New Roman" w:hAnsi="Times New Roman" w:cs="Times New Roman"/>
          <w:b w:val="0"/>
          <w:bCs w:val="0"/>
        </w:rPr>
        <w:instrText xml:space="preserve"> \* MERGEFORMAT </w:instrText>
      </w:r>
      <w:r w:rsidR="005F0C78" w:rsidRPr="00BB5CB7">
        <w:rPr>
          <w:rFonts w:ascii="Times New Roman" w:hAnsi="Times New Roman" w:cs="Times New Roman"/>
          <w:b w:val="0"/>
          <w:bCs w:val="0"/>
        </w:rPr>
      </w:r>
      <w:r w:rsidR="005F0C78"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5</w:t>
      </w:r>
      <w:r w:rsidR="005F0C78" w:rsidRPr="00BB5CB7">
        <w:rPr>
          <w:rFonts w:ascii="Times New Roman" w:hAnsi="Times New Roman" w:cs="Times New Roman"/>
          <w:b w:val="0"/>
          <w:bCs w:val="0"/>
        </w:rPr>
        <w:fldChar w:fldCharType="end"/>
      </w:r>
      <w:r w:rsidR="00B635E5" w:rsidRPr="00BB5CB7">
        <w:rPr>
          <w:rFonts w:ascii="Times New Roman" w:hAnsi="Times New Roman" w:cs="Times New Roman"/>
          <w:b w:val="0"/>
          <w:bCs w:val="0"/>
        </w:rPr>
        <w:t xml:space="preserve"> </w:t>
      </w:r>
      <w:r w:rsidRPr="00BB5CB7">
        <w:rPr>
          <w:rFonts w:ascii="Times New Roman" w:hAnsi="Times New Roman" w:cs="Times New Roman"/>
          <w:b w:val="0"/>
          <w:bCs w:val="0"/>
        </w:rPr>
        <w:t>части II «ИНФОРМАЦИОННАЯ КАРТА ЗАКУПКИ».</w:t>
      </w:r>
    </w:p>
    <w:p w14:paraId="23B5EB4B" w14:textId="77777777" w:rsidR="000D72A7" w:rsidRPr="00BB5CB7" w:rsidRDefault="000D72A7"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lastRenderedPageBreak/>
        <w:t xml:space="preserve">Участник закупки вправе подать только одну заявку на участие в процедуре </w:t>
      </w:r>
      <w:r w:rsidR="00B635E5" w:rsidRPr="00BB5CB7">
        <w:rPr>
          <w:rFonts w:ascii="Times New Roman" w:hAnsi="Times New Roman" w:cs="Times New Roman"/>
          <w:b w:val="0"/>
          <w:bCs w:val="0"/>
        </w:rPr>
        <w:t xml:space="preserve">закупки </w:t>
      </w:r>
      <w:r w:rsidRPr="00BB5CB7">
        <w:rPr>
          <w:rFonts w:ascii="Times New Roman" w:hAnsi="Times New Roman" w:cs="Times New Roman"/>
          <w:b w:val="0"/>
          <w:bCs w:val="0"/>
        </w:rPr>
        <w:t>в отношении каждого лота.</w:t>
      </w:r>
    </w:p>
    <w:p w14:paraId="151066F4" w14:textId="77777777" w:rsidR="00382C70" w:rsidRPr="00BB5CB7" w:rsidRDefault="00382C70" w:rsidP="001C43B6">
      <w:pPr>
        <w:pStyle w:val="21"/>
        <w:keepNext w:val="0"/>
        <w:numPr>
          <w:ilvl w:val="1"/>
          <w:numId w:val="1"/>
        </w:numPr>
        <w:spacing w:after="0"/>
        <w:ind w:left="0" w:firstLine="567"/>
        <w:jc w:val="both"/>
        <w:rPr>
          <w:sz w:val="24"/>
          <w:szCs w:val="24"/>
        </w:rPr>
      </w:pPr>
      <w:bookmarkStart w:id="110" w:name="_Ref119429670"/>
      <w:bookmarkStart w:id="111" w:name="_Toc123405476"/>
      <w:bookmarkStart w:id="112" w:name="_Toc387652319"/>
      <w:bookmarkStart w:id="113" w:name="_Toc89457624"/>
      <w:r w:rsidRPr="00BB5CB7">
        <w:rPr>
          <w:sz w:val="24"/>
          <w:szCs w:val="24"/>
        </w:rPr>
        <w:t xml:space="preserve">Изменения </w:t>
      </w:r>
      <w:r w:rsidR="00E74D29" w:rsidRPr="00BB5CB7">
        <w:rPr>
          <w:sz w:val="24"/>
          <w:szCs w:val="24"/>
        </w:rPr>
        <w:t xml:space="preserve">и отзыв </w:t>
      </w:r>
      <w:r w:rsidRPr="00BB5CB7">
        <w:rPr>
          <w:sz w:val="24"/>
          <w:szCs w:val="24"/>
        </w:rPr>
        <w:t xml:space="preserve">заявок на участие в </w:t>
      </w:r>
      <w:bookmarkEnd w:id="110"/>
      <w:bookmarkEnd w:id="111"/>
      <w:bookmarkEnd w:id="112"/>
      <w:r w:rsidR="000D72A7" w:rsidRPr="00BB5CB7">
        <w:rPr>
          <w:sz w:val="24"/>
          <w:szCs w:val="24"/>
        </w:rPr>
        <w:t>закупке</w:t>
      </w:r>
      <w:bookmarkEnd w:id="113"/>
    </w:p>
    <w:p w14:paraId="314A55CA" w14:textId="77777777" w:rsidR="00382C70" w:rsidRPr="00BB5CB7" w:rsidRDefault="00382C70"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Участник закупки, подавший заявку на участие в </w:t>
      </w:r>
      <w:r w:rsidR="00D81100"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вправе изменить </w:t>
      </w:r>
      <w:r w:rsidR="00E74D29" w:rsidRPr="00BB5CB7">
        <w:rPr>
          <w:rFonts w:ascii="Times New Roman" w:hAnsi="Times New Roman" w:cs="Times New Roman"/>
          <w:b w:val="0"/>
          <w:bCs w:val="0"/>
        </w:rPr>
        <w:t xml:space="preserve">или отозвать </w:t>
      </w:r>
      <w:r w:rsidRPr="00BB5CB7">
        <w:rPr>
          <w:rFonts w:ascii="Times New Roman" w:hAnsi="Times New Roman" w:cs="Times New Roman"/>
          <w:b w:val="0"/>
          <w:bCs w:val="0"/>
        </w:rPr>
        <w:t xml:space="preserve">заявку на участие в </w:t>
      </w:r>
      <w:r w:rsidR="00D81100" w:rsidRPr="00BB5CB7">
        <w:rPr>
          <w:rFonts w:ascii="Times New Roman" w:hAnsi="Times New Roman" w:cs="Times New Roman"/>
          <w:b w:val="0"/>
          <w:bCs w:val="0"/>
        </w:rPr>
        <w:t>закупке</w:t>
      </w:r>
      <w:r w:rsidRPr="00BB5CB7">
        <w:rPr>
          <w:rFonts w:ascii="Times New Roman" w:hAnsi="Times New Roman" w:cs="Times New Roman"/>
          <w:b w:val="0"/>
          <w:bCs w:val="0"/>
        </w:rPr>
        <w:t xml:space="preserve"> в любое время до момента </w:t>
      </w:r>
      <w:r w:rsidR="00D81100" w:rsidRPr="00BB5CB7">
        <w:rPr>
          <w:rFonts w:ascii="Times New Roman" w:hAnsi="Times New Roman" w:cs="Times New Roman"/>
          <w:b w:val="0"/>
          <w:bCs w:val="0"/>
        </w:rPr>
        <w:t>окончания срока по</w:t>
      </w:r>
      <w:r w:rsidR="00E74D29" w:rsidRPr="00BB5CB7">
        <w:rPr>
          <w:rFonts w:ascii="Times New Roman" w:hAnsi="Times New Roman" w:cs="Times New Roman"/>
          <w:b w:val="0"/>
          <w:bCs w:val="0"/>
        </w:rPr>
        <w:t>дачи заявок на участие в закупк</w:t>
      </w:r>
      <w:r w:rsidR="00D81100" w:rsidRPr="00BB5CB7">
        <w:rPr>
          <w:rFonts w:ascii="Times New Roman" w:hAnsi="Times New Roman" w:cs="Times New Roman"/>
          <w:b w:val="0"/>
          <w:bCs w:val="0"/>
        </w:rPr>
        <w:t>е</w:t>
      </w:r>
      <w:r w:rsidRPr="00BB5CB7">
        <w:rPr>
          <w:rFonts w:ascii="Times New Roman" w:hAnsi="Times New Roman" w:cs="Times New Roman"/>
          <w:b w:val="0"/>
          <w:bCs w:val="0"/>
        </w:rPr>
        <w:t xml:space="preserve">. </w:t>
      </w:r>
    </w:p>
    <w:p w14:paraId="0BC9F43D" w14:textId="77777777" w:rsidR="00382C70" w:rsidRPr="00BB5CB7" w:rsidRDefault="00D81100"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Порядок изменения </w:t>
      </w:r>
      <w:r w:rsidR="00E74D29" w:rsidRPr="00BB5CB7">
        <w:rPr>
          <w:rFonts w:ascii="Times New Roman" w:hAnsi="Times New Roman" w:cs="Times New Roman"/>
          <w:b w:val="0"/>
          <w:bCs w:val="0"/>
        </w:rPr>
        <w:t xml:space="preserve">и отзыва </w:t>
      </w:r>
      <w:r w:rsidRPr="00BB5CB7">
        <w:rPr>
          <w:rFonts w:ascii="Times New Roman" w:hAnsi="Times New Roman" w:cs="Times New Roman"/>
          <w:b w:val="0"/>
          <w:bCs w:val="0"/>
        </w:rPr>
        <w:t>заявок на участие в закупк</w:t>
      </w:r>
      <w:r w:rsidR="009462CD" w:rsidRPr="00BB5CB7">
        <w:rPr>
          <w:rFonts w:ascii="Times New Roman" w:hAnsi="Times New Roman" w:cs="Times New Roman"/>
          <w:b w:val="0"/>
          <w:bCs w:val="0"/>
        </w:rPr>
        <w:t>е</w:t>
      </w:r>
      <w:r w:rsidR="000F3A11" w:rsidRPr="00BB5CB7">
        <w:rPr>
          <w:rFonts w:ascii="Times New Roman" w:hAnsi="Times New Roman" w:cs="Times New Roman"/>
          <w:b w:val="0"/>
          <w:bCs w:val="0"/>
        </w:rPr>
        <w:t xml:space="preserve"> определен Регламентом работы </w:t>
      </w:r>
      <w:r w:rsidRPr="00BB5CB7">
        <w:rPr>
          <w:rFonts w:ascii="Times New Roman" w:hAnsi="Times New Roman" w:cs="Times New Roman"/>
          <w:b w:val="0"/>
          <w:bCs w:val="0"/>
        </w:rPr>
        <w:t xml:space="preserve">ЭТП. </w:t>
      </w:r>
    </w:p>
    <w:p w14:paraId="5DAB7112" w14:textId="77777777" w:rsidR="00382C70" w:rsidRPr="00BB5CB7" w:rsidRDefault="00382C70"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После окончания срока подачи заявок не допускается </w:t>
      </w:r>
      <w:r w:rsidR="00E74D29" w:rsidRPr="00BB5CB7">
        <w:rPr>
          <w:rFonts w:ascii="Times New Roman" w:hAnsi="Times New Roman" w:cs="Times New Roman"/>
          <w:b w:val="0"/>
          <w:bCs w:val="0"/>
        </w:rPr>
        <w:t>изменени</w:t>
      </w:r>
      <w:r w:rsidR="009462CD" w:rsidRPr="00BB5CB7">
        <w:rPr>
          <w:rFonts w:ascii="Times New Roman" w:hAnsi="Times New Roman" w:cs="Times New Roman"/>
          <w:b w:val="0"/>
          <w:bCs w:val="0"/>
        </w:rPr>
        <w:t>е</w:t>
      </w:r>
      <w:r w:rsidR="00E74D29" w:rsidRPr="00BB5CB7">
        <w:rPr>
          <w:rFonts w:ascii="Times New Roman" w:hAnsi="Times New Roman" w:cs="Times New Roman"/>
          <w:b w:val="0"/>
          <w:bCs w:val="0"/>
        </w:rPr>
        <w:t xml:space="preserve"> или </w:t>
      </w:r>
      <w:r w:rsidRPr="00BB5CB7">
        <w:rPr>
          <w:rFonts w:ascii="Times New Roman" w:hAnsi="Times New Roman" w:cs="Times New Roman"/>
          <w:b w:val="0"/>
          <w:bCs w:val="0"/>
        </w:rPr>
        <w:t xml:space="preserve">отзыв заявок на участие в </w:t>
      </w:r>
      <w:r w:rsidR="00E74D29" w:rsidRPr="00BB5CB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B5CB7">
        <w:rPr>
          <w:rFonts w:ascii="Times New Roman" w:hAnsi="Times New Roman" w:cs="Times New Roman"/>
          <w:b w:val="0"/>
          <w:bCs w:val="0"/>
        </w:rPr>
        <w:t>в</w:t>
      </w:r>
      <w:r w:rsidR="00E74D29" w:rsidRPr="00BB5CB7">
        <w:rPr>
          <w:rFonts w:ascii="Times New Roman" w:hAnsi="Times New Roman" w:cs="Times New Roman"/>
          <w:b w:val="0"/>
          <w:bCs w:val="0"/>
        </w:rPr>
        <w:t xml:space="preserve"> юридических лиц</w:t>
      </w:r>
      <w:r w:rsidRPr="00BB5CB7">
        <w:rPr>
          <w:rFonts w:ascii="Times New Roman" w:hAnsi="Times New Roman" w:cs="Times New Roman"/>
          <w:b w:val="0"/>
          <w:bCs w:val="0"/>
        </w:rPr>
        <w:t>.</w:t>
      </w:r>
    </w:p>
    <w:p w14:paraId="151DA020" w14:textId="77777777" w:rsidR="00382C70" w:rsidRPr="00BB5CB7" w:rsidRDefault="00382C70" w:rsidP="001C43B6">
      <w:pPr>
        <w:spacing w:after="0"/>
        <w:ind w:firstLine="567"/>
      </w:pPr>
    </w:p>
    <w:p w14:paraId="2C94A446" w14:textId="77777777" w:rsidR="007633E7" w:rsidRPr="00BB5CB7" w:rsidRDefault="0071642F" w:rsidP="001C43B6">
      <w:pPr>
        <w:pStyle w:val="11"/>
        <w:keepNext w:val="0"/>
        <w:numPr>
          <w:ilvl w:val="0"/>
          <w:numId w:val="1"/>
        </w:numPr>
        <w:spacing w:before="0" w:after="0"/>
        <w:ind w:left="0" w:firstLine="567"/>
        <w:rPr>
          <w:sz w:val="24"/>
          <w:szCs w:val="24"/>
        </w:rPr>
      </w:pPr>
      <w:bookmarkStart w:id="114" w:name="_Toc89457625"/>
      <w:bookmarkStart w:id="115" w:name="_Ref119430360"/>
      <w:bookmarkStart w:id="116" w:name="_Toc123405483"/>
      <w:r w:rsidRPr="00BB5CB7">
        <w:rPr>
          <w:sz w:val="24"/>
          <w:szCs w:val="24"/>
        </w:rPr>
        <w:t xml:space="preserve">ПОРЯДОК </w:t>
      </w:r>
      <w:r w:rsidR="0037586E" w:rsidRPr="00BB5CB7">
        <w:rPr>
          <w:sz w:val="24"/>
          <w:szCs w:val="24"/>
        </w:rPr>
        <w:t>ПРОВ</w:t>
      </w:r>
      <w:r w:rsidR="0086183E" w:rsidRPr="00BB5CB7">
        <w:rPr>
          <w:sz w:val="24"/>
          <w:szCs w:val="24"/>
        </w:rPr>
        <w:t xml:space="preserve">ЕДЕНИЯ </w:t>
      </w:r>
      <w:r w:rsidR="00BA3EA2" w:rsidRPr="00BB5CB7">
        <w:rPr>
          <w:sz w:val="24"/>
          <w:szCs w:val="24"/>
        </w:rPr>
        <w:t>ЗАКУПКИ</w:t>
      </w:r>
      <w:bookmarkEnd w:id="114"/>
    </w:p>
    <w:p w14:paraId="5D6ED131" w14:textId="77777777" w:rsidR="0086183E" w:rsidRPr="00BB5CB7" w:rsidRDefault="0086183E" w:rsidP="001C43B6">
      <w:pPr>
        <w:pStyle w:val="21"/>
        <w:keepNext w:val="0"/>
        <w:numPr>
          <w:ilvl w:val="1"/>
          <w:numId w:val="1"/>
        </w:numPr>
        <w:spacing w:after="0"/>
        <w:ind w:left="0" w:firstLine="567"/>
        <w:jc w:val="both"/>
        <w:rPr>
          <w:sz w:val="24"/>
          <w:szCs w:val="24"/>
        </w:rPr>
      </w:pPr>
      <w:bookmarkStart w:id="117" w:name="_Toc89457626"/>
      <w:bookmarkStart w:id="118" w:name="_Ref125827199"/>
      <w:bookmarkStart w:id="119" w:name="_Toc518119388"/>
      <w:bookmarkEnd w:id="115"/>
      <w:bookmarkEnd w:id="116"/>
      <w:r w:rsidRPr="00BB5CB7">
        <w:rPr>
          <w:sz w:val="24"/>
          <w:szCs w:val="24"/>
        </w:rPr>
        <w:t>Закупочная комиссия</w:t>
      </w:r>
      <w:bookmarkEnd w:id="117"/>
    </w:p>
    <w:p w14:paraId="7F5C34BD" w14:textId="77777777" w:rsidR="0086183E" w:rsidRPr="00BB5CB7" w:rsidRDefault="00BA3EA2"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В целях проведения закупки </w:t>
      </w:r>
      <w:r w:rsidR="005F0C78" w:rsidRPr="00BB5CB7">
        <w:rPr>
          <w:rFonts w:ascii="Times New Roman" w:hAnsi="Times New Roman" w:cs="Times New Roman"/>
          <w:b w:val="0"/>
          <w:bCs w:val="0"/>
        </w:rPr>
        <w:t>Организатор</w:t>
      </w:r>
      <w:r w:rsidRPr="00BB5CB7">
        <w:rPr>
          <w:rFonts w:ascii="Times New Roman" w:hAnsi="Times New Roman" w:cs="Times New Roman"/>
          <w:b w:val="0"/>
          <w:bCs w:val="0"/>
        </w:rPr>
        <w:t xml:space="preserve"> формирует </w:t>
      </w:r>
      <w:r w:rsidR="005909DF" w:rsidRPr="00BB5CB7">
        <w:rPr>
          <w:rFonts w:ascii="Times New Roman" w:hAnsi="Times New Roman" w:cs="Times New Roman"/>
          <w:b w:val="0"/>
          <w:bCs w:val="0"/>
        </w:rPr>
        <w:t>З</w:t>
      </w:r>
      <w:r w:rsidR="0086183E" w:rsidRPr="00BB5CB7">
        <w:rPr>
          <w:rFonts w:ascii="Times New Roman" w:hAnsi="Times New Roman" w:cs="Times New Roman"/>
          <w:b w:val="0"/>
          <w:bCs w:val="0"/>
        </w:rPr>
        <w:t>акупочн</w:t>
      </w:r>
      <w:r w:rsidRPr="00BB5CB7">
        <w:rPr>
          <w:rFonts w:ascii="Times New Roman" w:hAnsi="Times New Roman" w:cs="Times New Roman"/>
          <w:b w:val="0"/>
          <w:bCs w:val="0"/>
        </w:rPr>
        <w:t>ую</w:t>
      </w:r>
      <w:r w:rsidR="0086183E" w:rsidRPr="00BB5CB7">
        <w:rPr>
          <w:rFonts w:ascii="Times New Roman" w:hAnsi="Times New Roman" w:cs="Times New Roman"/>
          <w:b w:val="0"/>
          <w:bCs w:val="0"/>
        </w:rPr>
        <w:t xml:space="preserve"> комисси</w:t>
      </w:r>
      <w:r w:rsidRPr="00BB5CB7">
        <w:rPr>
          <w:rFonts w:ascii="Times New Roman" w:hAnsi="Times New Roman" w:cs="Times New Roman"/>
          <w:b w:val="0"/>
          <w:bCs w:val="0"/>
        </w:rPr>
        <w:t>ю</w:t>
      </w:r>
      <w:r w:rsidR="0086183E" w:rsidRPr="00BB5CB7">
        <w:rPr>
          <w:rFonts w:ascii="Times New Roman" w:hAnsi="Times New Roman" w:cs="Times New Roman"/>
          <w:b w:val="0"/>
          <w:bCs w:val="0"/>
        </w:rPr>
        <w:t>, осуществляющ</w:t>
      </w:r>
      <w:r w:rsidRPr="00BB5CB7">
        <w:rPr>
          <w:rFonts w:ascii="Times New Roman" w:hAnsi="Times New Roman" w:cs="Times New Roman"/>
          <w:b w:val="0"/>
          <w:bCs w:val="0"/>
        </w:rPr>
        <w:t>ую</w:t>
      </w:r>
      <w:r w:rsidR="0086183E" w:rsidRPr="00BB5CB7">
        <w:rPr>
          <w:rFonts w:ascii="Times New Roman" w:hAnsi="Times New Roman" w:cs="Times New Roman"/>
          <w:b w:val="0"/>
          <w:bCs w:val="0"/>
        </w:rPr>
        <w:t xml:space="preserve"> свои полномочия в порядке, установленном Положение</w:t>
      </w:r>
      <w:r w:rsidR="00C77E02" w:rsidRPr="00BB5CB7">
        <w:rPr>
          <w:rFonts w:ascii="Times New Roman" w:hAnsi="Times New Roman" w:cs="Times New Roman"/>
          <w:b w:val="0"/>
          <w:bCs w:val="0"/>
        </w:rPr>
        <w:t>м о закупке</w:t>
      </w:r>
      <w:r w:rsidR="0086183E" w:rsidRPr="00BB5CB7">
        <w:rPr>
          <w:rFonts w:ascii="Times New Roman" w:hAnsi="Times New Roman" w:cs="Times New Roman"/>
          <w:b w:val="0"/>
          <w:bCs w:val="0"/>
        </w:rPr>
        <w:t>.</w:t>
      </w:r>
    </w:p>
    <w:p w14:paraId="0F60451A" w14:textId="77777777" w:rsidR="00BA3EA2" w:rsidRPr="00BB5CB7" w:rsidRDefault="00BA3EA2" w:rsidP="001C43B6">
      <w:pPr>
        <w:pStyle w:val="21"/>
        <w:keepNext w:val="0"/>
        <w:numPr>
          <w:ilvl w:val="1"/>
          <w:numId w:val="1"/>
        </w:numPr>
        <w:spacing w:after="0"/>
        <w:ind w:left="0" w:firstLine="567"/>
        <w:jc w:val="both"/>
        <w:rPr>
          <w:sz w:val="24"/>
          <w:szCs w:val="24"/>
        </w:rPr>
      </w:pPr>
      <w:bookmarkStart w:id="120" w:name="_Ref62141462"/>
      <w:bookmarkStart w:id="121" w:name="_Toc89457627"/>
      <w:r w:rsidRPr="00BB5CB7">
        <w:rPr>
          <w:sz w:val="24"/>
          <w:szCs w:val="24"/>
        </w:rPr>
        <w:t>Вскрытие заявок</w:t>
      </w:r>
      <w:bookmarkEnd w:id="120"/>
      <w:bookmarkEnd w:id="121"/>
    </w:p>
    <w:p w14:paraId="7B47B575" w14:textId="77777777" w:rsidR="00F27EB9" w:rsidRPr="00BB5CB7" w:rsidRDefault="00BA3EA2" w:rsidP="003D3794">
      <w:pPr>
        <w:pStyle w:val="32"/>
        <w:keepNext w:val="0"/>
        <w:numPr>
          <w:ilvl w:val="2"/>
          <w:numId w:val="10"/>
        </w:numPr>
        <w:spacing w:before="0" w:after="0"/>
        <w:ind w:left="0" w:firstLine="567"/>
        <w:rPr>
          <w:rFonts w:ascii="Times New Roman" w:hAnsi="Times New Roman" w:cs="Times New Roman"/>
          <w:b w:val="0"/>
          <w:bCs w:val="0"/>
        </w:rPr>
      </w:pPr>
      <w:bookmarkStart w:id="122" w:name="_Ref535416033"/>
      <w:bookmarkStart w:id="123" w:name="_Ref62141438"/>
      <w:r w:rsidRPr="00BB5CB7">
        <w:rPr>
          <w:rFonts w:ascii="Times New Roman" w:hAnsi="Times New Roman" w:cs="Times New Roman"/>
          <w:b w:val="0"/>
          <w:bCs w:val="0"/>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ЭТП</w:t>
      </w:r>
      <w:bookmarkEnd w:id="122"/>
      <w:r w:rsidR="00F27EB9" w:rsidRPr="00BB5CB7">
        <w:rPr>
          <w:rFonts w:ascii="Times New Roman" w:hAnsi="Times New Roman" w:cs="Times New Roman"/>
          <w:b w:val="0"/>
          <w:bCs w:val="0"/>
        </w:rPr>
        <w:t xml:space="preserve"> в день и время, указанные в извещении о закупке и пункте </w:t>
      </w:r>
      <w:r w:rsidR="00A23042" w:rsidRPr="00BB5CB7">
        <w:rPr>
          <w:rFonts w:ascii="Times New Roman" w:hAnsi="Times New Roman" w:cs="Times New Roman"/>
          <w:b w:val="0"/>
          <w:bCs w:val="0"/>
        </w:rPr>
        <w:fldChar w:fldCharType="begin"/>
      </w:r>
      <w:r w:rsidR="00A23042" w:rsidRPr="00BB5CB7">
        <w:rPr>
          <w:rFonts w:ascii="Times New Roman" w:hAnsi="Times New Roman" w:cs="Times New Roman"/>
          <w:b w:val="0"/>
          <w:bCs w:val="0"/>
        </w:rPr>
        <w:instrText xml:space="preserve"> REF _Ref32938034 \r \h </w:instrText>
      </w:r>
      <w:r w:rsidR="003B7972" w:rsidRPr="00BB5CB7">
        <w:rPr>
          <w:rFonts w:ascii="Times New Roman" w:hAnsi="Times New Roman" w:cs="Times New Roman"/>
          <w:b w:val="0"/>
          <w:bCs w:val="0"/>
        </w:rPr>
        <w:instrText xml:space="preserve"> \* MERGEFORMAT </w:instrText>
      </w:r>
      <w:r w:rsidR="00A23042" w:rsidRPr="00BB5CB7">
        <w:rPr>
          <w:rFonts w:ascii="Times New Roman" w:hAnsi="Times New Roman" w:cs="Times New Roman"/>
          <w:b w:val="0"/>
          <w:bCs w:val="0"/>
        </w:rPr>
      </w:r>
      <w:r w:rsidR="00A23042"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5</w:t>
      </w:r>
      <w:r w:rsidR="00A23042" w:rsidRPr="00BB5CB7">
        <w:rPr>
          <w:rFonts w:ascii="Times New Roman" w:hAnsi="Times New Roman" w:cs="Times New Roman"/>
          <w:b w:val="0"/>
          <w:bCs w:val="0"/>
        </w:rPr>
        <w:fldChar w:fldCharType="end"/>
      </w:r>
      <w:r w:rsidR="00F27EB9" w:rsidRPr="00BB5CB7">
        <w:rPr>
          <w:rFonts w:ascii="Times New Roman" w:hAnsi="Times New Roman" w:cs="Times New Roman"/>
          <w:b w:val="0"/>
          <w:bCs w:val="0"/>
        </w:rPr>
        <w:t xml:space="preserve"> части II</w:t>
      </w:r>
      <w:r w:rsidR="00D36143" w:rsidRPr="00BB5CB7">
        <w:rPr>
          <w:rFonts w:ascii="Times New Roman" w:hAnsi="Times New Roman" w:cs="Times New Roman"/>
          <w:b w:val="0"/>
          <w:bCs w:val="0"/>
          <w:lang w:val="en-US"/>
        </w:rPr>
        <w:t> </w:t>
      </w:r>
      <w:r w:rsidR="00F27EB9" w:rsidRPr="00BB5CB7">
        <w:rPr>
          <w:rFonts w:ascii="Times New Roman" w:hAnsi="Times New Roman" w:cs="Times New Roman"/>
          <w:b w:val="0"/>
          <w:bCs w:val="0"/>
        </w:rPr>
        <w:t>«ИНФОРМАЦИОННАЯ КАРТА ЗАКУПКИ».</w:t>
      </w:r>
      <w:bookmarkEnd w:id="123"/>
    </w:p>
    <w:p w14:paraId="0909407E" w14:textId="77777777" w:rsidR="00BA3EA2" w:rsidRPr="00BB5CB7" w:rsidRDefault="00BA3EA2"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По результатам этапа вскрытия заявок участников закупки составляет</w:t>
      </w:r>
      <w:r w:rsidR="00D36100" w:rsidRPr="00BB5CB7">
        <w:rPr>
          <w:rFonts w:ascii="Times New Roman" w:hAnsi="Times New Roman" w:cs="Times New Roman"/>
          <w:b w:val="0"/>
          <w:bCs w:val="0"/>
        </w:rPr>
        <w:t>ся</w:t>
      </w:r>
      <w:r w:rsidRPr="00BB5CB7">
        <w:rPr>
          <w:rFonts w:ascii="Times New Roman" w:hAnsi="Times New Roman" w:cs="Times New Roman"/>
          <w:b w:val="0"/>
          <w:bCs w:val="0"/>
        </w:rPr>
        <w:t xml:space="preserve"> протокол, в котором указывается информация, предусмотренная Законом 223-ФЗ и Положением о закупке. </w:t>
      </w:r>
    </w:p>
    <w:p w14:paraId="42FBE655" w14:textId="77777777" w:rsidR="0086183E" w:rsidRPr="00BB5CB7" w:rsidRDefault="00844102" w:rsidP="001C43B6">
      <w:pPr>
        <w:pStyle w:val="21"/>
        <w:keepNext w:val="0"/>
        <w:numPr>
          <w:ilvl w:val="1"/>
          <w:numId w:val="1"/>
        </w:numPr>
        <w:spacing w:after="0"/>
        <w:ind w:left="0" w:firstLine="567"/>
        <w:jc w:val="both"/>
        <w:rPr>
          <w:sz w:val="24"/>
          <w:szCs w:val="24"/>
        </w:rPr>
      </w:pPr>
      <w:bookmarkStart w:id="124" w:name="_Ref62141463"/>
      <w:bookmarkStart w:id="125" w:name="_Ref62141927"/>
      <w:bookmarkStart w:id="126" w:name="_Toc89457628"/>
      <w:r w:rsidRPr="00BB5CB7">
        <w:rPr>
          <w:sz w:val="24"/>
          <w:szCs w:val="24"/>
        </w:rPr>
        <w:t>Рассмотрение заявок участников закупки</w:t>
      </w:r>
      <w:r w:rsidR="00743DCC" w:rsidRPr="00BB5CB7">
        <w:rPr>
          <w:sz w:val="24"/>
          <w:szCs w:val="24"/>
        </w:rPr>
        <w:t xml:space="preserve"> и подведение итогов закупки</w:t>
      </w:r>
      <w:bookmarkEnd w:id="124"/>
      <w:bookmarkEnd w:id="125"/>
      <w:bookmarkEnd w:id="126"/>
    </w:p>
    <w:p w14:paraId="54C02C6F" w14:textId="77777777" w:rsidR="00F27EB9" w:rsidRPr="00BB5CB7" w:rsidRDefault="00F27EB9" w:rsidP="001C43B6">
      <w:pPr>
        <w:pStyle w:val="32"/>
        <w:keepNext w:val="0"/>
        <w:numPr>
          <w:ilvl w:val="2"/>
          <w:numId w:val="1"/>
        </w:numPr>
        <w:spacing w:before="0" w:after="0"/>
        <w:ind w:left="0" w:firstLine="567"/>
        <w:rPr>
          <w:rFonts w:ascii="Times New Roman" w:hAnsi="Times New Roman" w:cs="Times New Roman"/>
          <w:b w:val="0"/>
          <w:bCs w:val="0"/>
        </w:rPr>
      </w:pPr>
      <w:bookmarkStart w:id="127" w:name="_Ref62141439"/>
      <w:r w:rsidRPr="00BB5CB7">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23042" w:rsidRPr="00BB5CB7">
        <w:rPr>
          <w:rFonts w:ascii="Times New Roman" w:hAnsi="Times New Roman" w:cs="Times New Roman"/>
          <w:b w:val="0"/>
          <w:bCs w:val="0"/>
        </w:rPr>
        <w:fldChar w:fldCharType="begin"/>
      </w:r>
      <w:r w:rsidR="00A23042" w:rsidRPr="00BB5CB7">
        <w:rPr>
          <w:rFonts w:ascii="Times New Roman" w:hAnsi="Times New Roman" w:cs="Times New Roman"/>
          <w:b w:val="0"/>
          <w:bCs w:val="0"/>
        </w:rPr>
        <w:instrText xml:space="preserve"> REF _Ref32938034 \r \h </w:instrText>
      </w:r>
      <w:r w:rsidR="003B7972" w:rsidRPr="00BB5CB7">
        <w:rPr>
          <w:rFonts w:ascii="Times New Roman" w:hAnsi="Times New Roman" w:cs="Times New Roman"/>
          <w:b w:val="0"/>
          <w:bCs w:val="0"/>
        </w:rPr>
        <w:instrText xml:space="preserve"> \* MERGEFORMAT </w:instrText>
      </w:r>
      <w:r w:rsidR="00A23042" w:rsidRPr="00BB5CB7">
        <w:rPr>
          <w:rFonts w:ascii="Times New Roman" w:hAnsi="Times New Roman" w:cs="Times New Roman"/>
          <w:b w:val="0"/>
          <w:bCs w:val="0"/>
        </w:rPr>
      </w:r>
      <w:r w:rsidR="00A23042"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5</w:t>
      </w:r>
      <w:r w:rsidR="00A23042" w:rsidRPr="00BB5CB7">
        <w:rPr>
          <w:rFonts w:ascii="Times New Roman" w:hAnsi="Times New Roman" w:cs="Times New Roman"/>
          <w:b w:val="0"/>
          <w:bCs w:val="0"/>
        </w:rPr>
        <w:fldChar w:fldCharType="end"/>
      </w:r>
      <w:r w:rsidRPr="00BB5CB7">
        <w:rPr>
          <w:rFonts w:ascii="Times New Roman" w:hAnsi="Times New Roman" w:cs="Times New Roman"/>
          <w:b w:val="0"/>
          <w:bCs w:val="0"/>
        </w:rPr>
        <w:t xml:space="preserve"> части II «ИНФОРМАЦИОННАЯ КАРТА ЗАКУПКИ».</w:t>
      </w:r>
      <w:r w:rsidR="009C2631" w:rsidRPr="00BB5CB7">
        <w:rPr>
          <w:rFonts w:ascii="Times New Roman" w:hAnsi="Times New Roman" w:cs="Times New Roman"/>
          <w:b w:val="0"/>
          <w:bCs w:val="0"/>
        </w:rPr>
        <w:t xml:space="preserve"> В случае если при проведении закупки используются только отборочные критерии оценки заявок для определения победителей закупки этап рассмотрения заявок является одновременно этапом подведения итогов закупки.</w:t>
      </w:r>
      <w:bookmarkEnd w:id="127"/>
    </w:p>
    <w:p w14:paraId="6B758B31" w14:textId="77777777" w:rsidR="0086183E" w:rsidRPr="00BB5CB7" w:rsidRDefault="0086183E"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Заявки участников рассматриваются </w:t>
      </w:r>
      <w:r w:rsidR="00C77E02" w:rsidRPr="00BB5CB7">
        <w:rPr>
          <w:rFonts w:ascii="Times New Roman" w:hAnsi="Times New Roman" w:cs="Times New Roman"/>
          <w:b w:val="0"/>
          <w:bCs w:val="0"/>
        </w:rPr>
        <w:t xml:space="preserve">в соответствии с </w:t>
      </w:r>
      <w:r w:rsidRPr="00BB5CB7">
        <w:rPr>
          <w:rFonts w:ascii="Times New Roman" w:hAnsi="Times New Roman" w:cs="Times New Roman"/>
          <w:b w:val="0"/>
          <w:bCs w:val="0"/>
        </w:rPr>
        <w:t>требованиям</w:t>
      </w:r>
      <w:r w:rsidR="00CA1619" w:rsidRPr="00BB5CB7">
        <w:rPr>
          <w:rFonts w:ascii="Times New Roman" w:hAnsi="Times New Roman" w:cs="Times New Roman"/>
          <w:b w:val="0"/>
          <w:bCs w:val="0"/>
        </w:rPr>
        <w:t>и</w:t>
      </w:r>
      <w:r w:rsidRPr="00BB5CB7">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1769D415" w14:textId="77777777" w:rsidR="0086183E" w:rsidRPr="00BB5CB7" w:rsidRDefault="0086183E"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w:t>
      </w:r>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 xml:space="preserve"> требования</w:t>
      </w:r>
      <w:r w:rsidR="00017139" w:rsidRPr="00BB5CB7">
        <w:rPr>
          <w:rFonts w:ascii="Times New Roman" w:hAnsi="Times New Roman" w:cs="Times New Roman"/>
          <w:b w:val="0"/>
          <w:bCs w:val="0"/>
        </w:rPr>
        <w:t>,</w:t>
      </w:r>
      <w:r w:rsidRPr="00BB5CB7">
        <w:rPr>
          <w:rFonts w:ascii="Times New Roman" w:hAnsi="Times New Roman" w:cs="Times New Roman"/>
          <w:b w:val="0"/>
          <w:bCs w:val="0"/>
        </w:rPr>
        <w:t xml:space="preserve"> не </w:t>
      </w:r>
      <w:r w:rsidR="00017139" w:rsidRPr="00BB5CB7">
        <w:rPr>
          <w:rFonts w:ascii="Times New Roman" w:hAnsi="Times New Roman" w:cs="Times New Roman"/>
          <w:b w:val="0"/>
          <w:bCs w:val="0"/>
        </w:rPr>
        <w:t>установленные</w:t>
      </w:r>
      <w:r w:rsidRPr="00BB5CB7">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w:t>
      </w:r>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 xml:space="preserve"> применяются в равной степени ко всем участникам закупки, к предлагаемым ими товарам, работам, услугам, к условиям исполнения </w:t>
      </w:r>
      <w:r w:rsidR="000467FA" w:rsidRPr="00BB5CB7">
        <w:rPr>
          <w:rFonts w:ascii="Times New Roman" w:hAnsi="Times New Roman" w:cs="Times New Roman"/>
          <w:b w:val="0"/>
          <w:bCs w:val="0"/>
        </w:rPr>
        <w:t>Соглашения (</w:t>
      </w:r>
      <w:r w:rsidRPr="00BB5CB7">
        <w:rPr>
          <w:rFonts w:ascii="Times New Roman" w:hAnsi="Times New Roman" w:cs="Times New Roman"/>
          <w:b w:val="0"/>
          <w:bCs w:val="0"/>
        </w:rPr>
        <w:t>договора</w:t>
      </w:r>
      <w:r w:rsidR="000467FA" w:rsidRPr="00BB5CB7">
        <w:rPr>
          <w:rFonts w:ascii="Times New Roman" w:hAnsi="Times New Roman" w:cs="Times New Roman"/>
          <w:b w:val="0"/>
          <w:bCs w:val="0"/>
        </w:rPr>
        <w:t>)</w:t>
      </w:r>
      <w:r w:rsidRPr="00BB5CB7">
        <w:rPr>
          <w:rFonts w:ascii="Times New Roman" w:hAnsi="Times New Roman" w:cs="Times New Roman"/>
          <w:b w:val="0"/>
          <w:bCs w:val="0"/>
        </w:rPr>
        <w:t>.</w:t>
      </w:r>
    </w:p>
    <w:p w14:paraId="51F9F814" w14:textId="77777777" w:rsidR="0086183E" w:rsidRPr="00BB5CB7" w:rsidRDefault="0086183E"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Закупочная комиссия отклоняет заявку участника в случаях, если:</w:t>
      </w:r>
    </w:p>
    <w:p w14:paraId="7DAEF7EB" w14:textId="77777777" w:rsidR="0086183E" w:rsidRPr="00BB5CB7" w:rsidRDefault="0086183E" w:rsidP="003D3794">
      <w:pPr>
        <w:pStyle w:val="afffff4"/>
        <w:numPr>
          <w:ilvl w:val="0"/>
          <w:numId w:val="14"/>
        </w:numPr>
        <w:ind w:left="0" w:firstLine="567"/>
        <w:jc w:val="both"/>
      </w:pPr>
      <w:proofErr w:type="gramStart"/>
      <w:r w:rsidRPr="00BB5CB7">
        <w:t>участник</w:t>
      </w:r>
      <w:proofErr w:type="gramEnd"/>
      <w:r w:rsidRPr="00BB5CB7">
        <w:t xml:space="preserve"> не соответствует требованиям к участнику закупки, установленным документацией о закупке;</w:t>
      </w:r>
    </w:p>
    <w:p w14:paraId="3C69FEB6" w14:textId="77777777" w:rsidR="0086183E" w:rsidRPr="00BB5CB7" w:rsidRDefault="0086183E" w:rsidP="003D3794">
      <w:pPr>
        <w:pStyle w:val="afffff4"/>
        <w:numPr>
          <w:ilvl w:val="0"/>
          <w:numId w:val="14"/>
        </w:numPr>
        <w:tabs>
          <w:tab w:val="num" w:pos="0"/>
        </w:tabs>
        <w:ind w:left="0" w:firstLine="567"/>
        <w:jc w:val="both"/>
      </w:pPr>
      <w:proofErr w:type="gramStart"/>
      <w:r w:rsidRPr="00BB5CB7">
        <w:t>заявка</w:t>
      </w:r>
      <w:proofErr w:type="gramEnd"/>
      <w:r w:rsidRPr="00BB5CB7">
        <w:t xml:space="preserve">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495D6E33" w14:textId="77777777" w:rsidR="0086183E" w:rsidRPr="00BB5CB7" w:rsidRDefault="0086183E" w:rsidP="003D3794">
      <w:pPr>
        <w:pStyle w:val="afffff4"/>
        <w:numPr>
          <w:ilvl w:val="0"/>
          <w:numId w:val="14"/>
        </w:numPr>
        <w:tabs>
          <w:tab w:val="num" w:pos="0"/>
        </w:tabs>
        <w:ind w:left="0" w:firstLine="567"/>
        <w:jc w:val="both"/>
      </w:pPr>
      <w:proofErr w:type="gramStart"/>
      <w:r w:rsidRPr="00BB5CB7">
        <w:t>участник</w:t>
      </w:r>
      <w:proofErr w:type="gramEnd"/>
      <w:r w:rsidRPr="00BB5CB7">
        <w:t xml:space="preserve"> закупки предоставил недостоверную информацию (сведения) в отношении своего соответствия </w:t>
      </w:r>
      <w:r w:rsidR="00C77E02" w:rsidRPr="00BB5CB7">
        <w:t>требованиям, у</w:t>
      </w:r>
      <w:r w:rsidRPr="00BB5CB7">
        <w:t>становленным документацией о закупке.</w:t>
      </w:r>
    </w:p>
    <w:p w14:paraId="20596B74" w14:textId="77777777" w:rsidR="0086183E" w:rsidRPr="00BB5CB7" w:rsidRDefault="0004083F"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w:t>
      </w:r>
      <w:r w:rsidRPr="00BB5CB7">
        <w:rPr>
          <w:rFonts w:ascii="Times New Roman" w:hAnsi="Times New Roman" w:cs="Times New Roman"/>
          <w:b w:val="0"/>
          <w:bCs w:val="0"/>
        </w:rPr>
        <w:lastRenderedPageBreak/>
        <w:t>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r w:rsidR="0086183E" w:rsidRPr="00BB5CB7">
        <w:rPr>
          <w:rFonts w:ascii="Times New Roman" w:hAnsi="Times New Roman" w:cs="Times New Roman"/>
          <w:b w:val="0"/>
          <w:bCs w:val="0"/>
        </w:rPr>
        <w:t xml:space="preserve"> </w:t>
      </w:r>
    </w:p>
    <w:p w14:paraId="217BFB36" w14:textId="77777777" w:rsidR="0086183E" w:rsidRPr="00BB5CB7" w:rsidRDefault="0086183E"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BB5CB7">
        <w:rPr>
          <w:rFonts w:ascii="Times New Roman" w:hAnsi="Times New Roman" w:cs="Times New Roman"/>
          <w:b w:val="0"/>
          <w:bCs w:val="0"/>
        </w:rPr>
        <w:t>ганы, лицам, указанным в заявке</w:t>
      </w:r>
      <w:r w:rsidRPr="00BB5CB7">
        <w:rPr>
          <w:rFonts w:ascii="Times New Roman" w:hAnsi="Times New Roman" w:cs="Times New Roman"/>
          <w:b w:val="0"/>
          <w:bCs w:val="0"/>
        </w:rPr>
        <w:t>.</w:t>
      </w:r>
    </w:p>
    <w:p w14:paraId="2C6117B1" w14:textId="77777777" w:rsidR="00A82B21" w:rsidRPr="00BB5CB7" w:rsidRDefault="00A82B21" w:rsidP="00A82B21">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Закупочная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ЭТП.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закупки.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закупочной комиссии, несет Участник. Документы, поступившие в ответ на запрос после истечения, указанного в нем срока, закупочная комиссия вправе не принимать, не рассматривать и не учитывать при принятии решений в рамках закупки.</w:t>
      </w:r>
    </w:p>
    <w:p w14:paraId="23D6A94F" w14:textId="77777777" w:rsidR="0086183E" w:rsidRPr="00BB5CB7" w:rsidRDefault="0086183E"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На основании результатов рассмотрения заявок на участие в закупк</w:t>
      </w:r>
      <w:r w:rsidR="00CA1619" w:rsidRPr="00BB5CB7">
        <w:rPr>
          <w:rFonts w:ascii="Times New Roman" w:hAnsi="Times New Roman" w:cs="Times New Roman"/>
          <w:b w:val="0"/>
          <w:bCs w:val="0"/>
        </w:rPr>
        <w:t>е</w:t>
      </w:r>
      <w:r w:rsidRPr="00BB5CB7">
        <w:rPr>
          <w:rFonts w:ascii="Times New Roman" w:hAnsi="Times New Roman" w:cs="Times New Roman"/>
          <w:b w:val="0"/>
          <w:bCs w:val="0"/>
        </w:rPr>
        <w:t xml:space="preserve"> закупочной комиссией принимается решение: </w:t>
      </w:r>
    </w:p>
    <w:p w14:paraId="7D2A0487" w14:textId="77777777" w:rsidR="0086183E" w:rsidRPr="00BB5CB7" w:rsidRDefault="0086183E" w:rsidP="003D3794">
      <w:pPr>
        <w:pStyle w:val="4"/>
        <w:keepNext w:val="0"/>
        <w:numPr>
          <w:ilvl w:val="0"/>
          <w:numId w:val="15"/>
        </w:numPr>
        <w:tabs>
          <w:tab w:val="clear" w:pos="432"/>
          <w:tab w:val="num" w:pos="0"/>
        </w:tabs>
        <w:spacing w:before="0" w:after="0"/>
        <w:ind w:left="0" w:firstLine="567"/>
        <w:rPr>
          <w:rFonts w:ascii="Times New Roman" w:hAnsi="Times New Roman" w:cs="Times New Roman"/>
        </w:rPr>
      </w:pPr>
      <w:proofErr w:type="gramStart"/>
      <w:r w:rsidRPr="00BB5CB7">
        <w:rPr>
          <w:rFonts w:ascii="Times New Roman" w:hAnsi="Times New Roman" w:cs="Times New Roman"/>
        </w:rPr>
        <w:t>о</w:t>
      </w:r>
      <w:proofErr w:type="gramEnd"/>
      <w:r w:rsidRPr="00BB5CB7">
        <w:rPr>
          <w:rFonts w:ascii="Times New Roman" w:hAnsi="Times New Roman" w:cs="Times New Roman"/>
        </w:rPr>
        <w:t xml:space="preserve"> признании участника и/или заявки участника соответствующей требованиям документации о закупке;</w:t>
      </w:r>
    </w:p>
    <w:p w14:paraId="4FFC9E29" w14:textId="77777777" w:rsidR="0086183E" w:rsidRPr="00BB5CB7" w:rsidRDefault="0086183E" w:rsidP="003D3794">
      <w:pPr>
        <w:pStyle w:val="4"/>
        <w:keepNext w:val="0"/>
        <w:numPr>
          <w:ilvl w:val="0"/>
          <w:numId w:val="15"/>
        </w:numPr>
        <w:tabs>
          <w:tab w:val="clear" w:pos="432"/>
          <w:tab w:val="num" w:pos="0"/>
        </w:tabs>
        <w:spacing w:before="0" w:after="0"/>
        <w:ind w:left="0" w:firstLine="567"/>
        <w:rPr>
          <w:rFonts w:ascii="Times New Roman" w:hAnsi="Times New Roman" w:cs="Times New Roman"/>
        </w:rPr>
      </w:pPr>
      <w:proofErr w:type="gramStart"/>
      <w:r w:rsidRPr="00BB5CB7">
        <w:rPr>
          <w:rFonts w:ascii="Times New Roman" w:hAnsi="Times New Roman" w:cs="Times New Roman"/>
        </w:rPr>
        <w:t>о</w:t>
      </w:r>
      <w:proofErr w:type="gramEnd"/>
      <w:r w:rsidRPr="00BB5CB7">
        <w:rPr>
          <w:rFonts w:ascii="Times New Roman" w:hAnsi="Times New Roman" w:cs="Times New Roman"/>
        </w:rPr>
        <w:t xml:space="preserve">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294C731F" w14:textId="77777777" w:rsidR="005C3C83" w:rsidRPr="00BB5CB7" w:rsidRDefault="00D36100" w:rsidP="001C43B6">
      <w:pPr>
        <w:pStyle w:val="afffff4"/>
        <w:numPr>
          <w:ilvl w:val="2"/>
          <w:numId w:val="1"/>
        </w:numPr>
        <w:ind w:left="0" w:firstLine="567"/>
        <w:jc w:val="both"/>
      </w:pPr>
      <w:r w:rsidRPr="00BB5CB7">
        <w:rPr>
          <w:bCs/>
        </w:rPr>
        <w:t>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sidRPr="00BB5CB7">
        <w:rPr>
          <w:b/>
          <w:bCs/>
        </w:rPr>
        <w:t xml:space="preserve"> </w:t>
      </w:r>
    </w:p>
    <w:p w14:paraId="74E93923" w14:textId="77777777" w:rsidR="002A5449" w:rsidRPr="00BB5CB7" w:rsidRDefault="008B7F2B" w:rsidP="001C43B6">
      <w:pPr>
        <w:pStyle w:val="afffff4"/>
        <w:numPr>
          <w:ilvl w:val="2"/>
          <w:numId w:val="1"/>
        </w:numPr>
        <w:ind w:left="0" w:firstLine="567"/>
        <w:jc w:val="both"/>
      </w:pPr>
      <w:r w:rsidRPr="00BB5CB7">
        <w:t>При проведении закупки используются только отборочные критерии оценки заявок. Для определения победителей закупки этап рассмотрения заявок является одновременно этапом подведения итогов закупки. Победителями закупки признаются участники, заявки которых соответствует требованиям, установленным документацией о закупке.</w:t>
      </w:r>
    </w:p>
    <w:p w14:paraId="3241DB7E" w14:textId="77777777" w:rsidR="00F53696" w:rsidRPr="00BB5CB7" w:rsidRDefault="00F53696" w:rsidP="001C43B6">
      <w:pPr>
        <w:pStyle w:val="afffff4"/>
        <w:numPr>
          <w:ilvl w:val="2"/>
          <w:numId w:val="1"/>
        </w:numPr>
        <w:ind w:left="0" w:firstLine="567"/>
        <w:jc w:val="both"/>
      </w:pPr>
      <w:r w:rsidRPr="00BB5CB7">
        <w:t xml:space="preserve">В случае если по результатам рассмотрения заявок победителем признается только один участник закупки, закупка признается несостоявшейся и </w:t>
      </w:r>
      <w:r w:rsidR="000467FA" w:rsidRPr="00BB5CB7">
        <w:t>Соглашение</w:t>
      </w:r>
      <w:r w:rsidRPr="00BB5CB7">
        <w:t xml:space="preserve"> с таким участником не заключается.</w:t>
      </w:r>
    </w:p>
    <w:p w14:paraId="238E3A48" w14:textId="77777777" w:rsidR="00FF04ED" w:rsidRPr="00BB5CB7" w:rsidRDefault="00FF04ED" w:rsidP="001C43B6">
      <w:pPr>
        <w:pStyle w:val="afffff4"/>
        <w:numPr>
          <w:ilvl w:val="2"/>
          <w:numId w:val="1"/>
        </w:numPr>
        <w:ind w:left="0" w:firstLine="567"/>
        <w:jc w:val="both"/>
      </w:pPr>
      <w:r w:rsidRPr="00BB5CB7">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Pr="00BB5CB7">
        <w:rPr>
          <w:bCs/>
        </w:rPr>
        <w:t xml:space="preserve">закупочной </w:t>
      </w:r>
      <w:r w:rsidRPr="00BB5CB7">
        <w:t xml:space="preserve">комиссии или эксперта, имеющих аффилированные связи с Участником. В случае, если установлен факт </w:t>
      </w:r>
      <w:proofErr w:type="spellStart"/>
      <w:r w:rsidRPr="00BB5CB7">
        <w:t>аффилированности</w:t>
      </w:r>
      <w:proofErr w:type="spellEnd"/>
      <w:r w:rsidRPr="00BB5CB7">
        <w:t xml:space="preserve">, </w:t>
      </w:r>
      <w:r w:rsidRPr="00BB5CB7">
        <w:rPr>
          <w:bCs/>
        </w:rPr>
        <w:t xml:space="preserve">закупочная </w:t>
      </w:r>
      <w:r w:rsidRPr="00BB5CB7">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Факт </w:t>
      </w:r>
      <w:proofErr w:type="spellStart"/>
      <w:r w:rsidRPr="00BB5CB7">
        <w:t>аффилированности</w:t>
      </w:r>
      <w:proofErr w:type="spellEnd"/>
      <w:r w:rsidRPr="00BB5CB7">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Pr="00BB5CB7">
        <w:t>аффилированности</w:t>
      </w:r>
      <w:proofErr w:type="spellEnd"/>
      <w:r w:rsidRPr="00BB5CB7">
        <w:t xml:space="preserve"> с сотрудниками Заказчика или Организатора, предоставленным Участником.</w:t>
      </w:r>
    </w:p>
    <w:p w14:paraId="225E96E7" w14:textId="77777777" w:rsidR="00F27EB9" w:rsidRPr="00BB5CB7" w:rsidRDefault="00F27EB9" w:rsidP="001C43B6">
      <w:pPr>
        <w:pStyle w:val="21"/>
        <w:keepNext w:val="0"/>
        <w:numPr>
          <w:ilvl w:val="1"/>
          <w:numId w:val="1"/>
        </w:numPr>
        <w:spacing w:after="0"/>
        <w:ind w:left="0" w:firstLine="567"/>
        <w:jc w:val="both"/>
        <w:rPr>
          <w:sz w:val="24"/>
          <w:szCs w:val="24"/>
        </w:rPr>
      </w:pPr>
      <w:bookmarkStart w:id="128" w:name="_Ref62142862"/>
      <w:bookmarkStart w:id="129" w:name="_Toc89457629"/>
      <w:r w:rsidRPr="00BB5CB7">
        <w:rPr>
          <w:sz w:val="24"/>
          <w:szCs w:val="24"/>
        </w:rPr>
        <w:t>Подведение итогов</w:t>
      </w:r>
      <w:bookmarkEnd w:id="128"/>
      <w:bookmarkEnd w:id="129"/>
    </w:p>
    <w:p w14:paraId="21CFDEFB" w14:textId="77777777" w:rsidR="00F27EB9" w:rsidRPr="00BB5CB7" w:rsidRDefault="002A5449" w:rsidP="001C43B6">
      <w:pPr>
        <w:pStyle w:val="32"/>
        <w:keepNext w:val="0"/>
        <w:numPr>
          <w:ilvl w:val="2"/>
          <w:numId w:val="1"/>
        </w:numPr>
        <w:spacing w:before="0" w:after="0"/>
        <w:ind w:left="0" w:firstLine="567"/>
        <w:rPr>
          <w:rFonts w:ascii="Times New Roman" w:hAnsi="Times New Roman" w:cs="Times New Roman"/>
          <w:b w:val="0"/>
        </w:rPr>
      </w:pPr>
      <w:bookmarkStart w:id="130" w:name="_Ref62141568"/>
      <w:r w:rsidRPr="00BB5CB7">
        <w:rPr>
          <w:rFonts w:ascii="Times New Roman" w:hAnsi="Times New Roman" w:cs="Times New Roman"/>
          <w:b w:val="0"/>
        </w:rPr>
        <w:t>Этап подведения итогов закупки применяется в случае если при проведении закупки используются и отборочные и оценочные критерии оценки заявок</w:t>
      </w:r>
      <w:r w:rsidR="005C3C83" w:rsidRPr="00BB5CB7">
        <w:rPr>
          <w:rFonts w:ascii="Times New Roman" w:hAnsi="Times New Roman" w:cs="Times New Roman"/>
          <w:b w:val="0"/>
        </w:rPr>
        <w:t>.</w:t>
      </w:r>
      <w:r w:rsidRPr="00BB5CB7">
        <w:rPr>
          <w:i/>
        </w:rPr>
        <w:t xml:space="preserve"> </w:t>
      </w:r>
      <w:r w:rsidR="00F27EB9" w:rsidRPr="00BB5CB7">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A23042" w:rsidRPr="00BB5CB7">
        <w:rPr>
          <w:rFonts w:ascii="Times New Roman" w:hAnsi="Times New Roman" w:cs="Times New Roman"/>
          <w:b w:val="0"/>
        </w:rPr>
        <w:fldChar w:fldCharType="begin"/>
      </w:r>
      <w:r w:rsidR="00A23042" w:rsidRPr="00BB5CB7">
        <w:rPr>
          <w:rFonts w:ascii="Times New Roman" w:hAnsi="Times New Roman" w:cs="Times New Roman"/>
          <w:b w:val="0"/>
        </w:rPr>
        <w:instrText xml:space="preserve"> REF _Ref32938034 \r \h </w:instrText>
      </w:r>
      <w:r w:rsidR="003B7972" w:rsidRPr="00BB5CB7">
        <w:rPr>
          <w:rFonts w:ascii="Times New Roman" w:hAnsi="Times New Roman" w:cs="Times New Roman"/>
          <w:b w:val="0"/>
        </w:rPr>
        <w:instrText xml:space="preserve"> \* MERGEFORMAT </w:instrText>
      </w:r>
      <w:r w:rsidR="00A23042" w:rsidRPr="00BB5CB7">
        <w:rPr>
          <w:rFonts w:ascii="Times New Roman" w:hAnsi="Times New Roman" w:cs="Times New Roman"/>
          <w:b w:val="0"/>
        </w:rPr>
      </w:r>
      <w:r w:rsidR="00A23042" w:rsidRPr="00BB5CB7">
        <w:rPr>
          <w:rFonts w:ascii="Times New Roman" w:hAnsi="Times New Roman" w:cs="Times New Roman"/>
          <w:b w:val="0"/>
        </w:rPr>
        <w:fldChar w:fldCharType="separate"/>
      </w:r>
      <w:r w:rsidR="00BB5CB7" w:rsidRPr="00BB5CB7">
        <w:rPr>
          <w:rFonts w:ascii="Times New Roman" w:hAnsi="Times New Roman" w:cs="Times New Roman"/>
          <w:b w:val="0"/>
        </w:rPr>
        <w:t>5</w:t>
      </w:r>
      <w:r w:rsidR="00A23042" w:rsidRPr="00BB5CB7">
        <w:rPr>
          <w:rFonts w:ascii="Times New Roman" w:hAnsi="Times New Roman" w:cs="Times New Roman"/>
          <w:b w:val="0"/>
        </w:rPr>
        <w:fldChar w:fldCharType="end"/>
      </w:r>
      <w:r w:rsidR="00F27EB9" w:rsidRPr="00BB5CB7">
        <w:rPr>
          <w:rFonts w:ascii="Times New Roman" w:hAnsi="Times New Roman" w:cs="Times New Roman"/>
          <w:b w:val="0"/>
        </w:rPr>
        <w:t xml:space="preserve"> части II</w:t>
      </w:r>
      <w:r w:rsidR="00D36143" w:rsidRPr="00BB5CB7">
        <w:rPr>
          <w:rFonts w:ascii="Times New Roman" w:hAnsi="Times New Roman" w:cs="Times New Roman"/>
          <w:b w:val="0"/>
          <w:lang w:val="en-US"/>
        </w:rPr>
        <w:t> </w:t>
      </w:r>
      <w:r w:rsidR="00F27EB9" w:rsidRPr="00BB5CB7">
        <w:rPr>
          <w:rFonts w:ascii="Times New Roman" w:hAnsi="Times New Roman" w:cs="Times New Roman"/>
          <w:b w:val="0"/>
        </w:rPr>
        <w:t>«ИНФОРМАЦИОННАЯ КАРТА ЗАКУПКИ».</w:t>
      </w:r>
      <w:bookmarkEnd w:id="130"/>
    </w:p>
    <w:p w14:paraId="3EAA0C77" w14:textId="77777777" w:rsidR="00F27EB9" w:rsidRPr="00BB5CB7" w:rsidRDefault="008B7F2B" w:rsidP="001C43B6">
      <w:pPr>
        <w:pStyle w:val="32"/>
        <w:keepNext w:val="0"/>
        <w:numPr>
          <w:ilvl w:val="2"/>
          <w:numId w:val="1"/>
        </w:numPr>
        <w:spacing w:before="0" w:after="0"/>
        <w:ind w:left="0" w:firstLine="567"/>
        <w:rPr>
          <w:rFonts w:ascii="Times New Roman" w:hAnsi="Times New Roman" w:cs="Times New Roman"/>
          <w:b w:val="0"/>
        </w:rPr>
      </w:pPr>
      <w:r w:rsidRPr="00BB5CB7">
        <w:rPr>
          <w:rFonts w:ascii="Times New Roman" w:hAnsi="Times New Roman" w:cs="Times New Roman"/>
          <w:b w:val="0"/>
        </w:rPr>
        <w:t>В рамках подведения итогов оценка заявок не осуществляется.</w:t>
      </w:r>
    </w:p>
    <w:p w14:paraId="1CACFD6F" w14:textId="77777777" w:rsidR="00017139" w:rsidRPr="00BB5CB7" w:rsidRDefault="00017139"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lastRenderedPageBreak/>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BB5CB7">
        <w:rPr>
          <w:rFonts w:ascii="Times New Roman" w:hAnsi="Times New Roman" w:cs="Times New Roman"/>
          <w:b w:val="0"/>
          <w:bCs w:val="0"/>
        </w:rPr>
        <w:t>К</w:t>
      </w:r>
      <w:r w:rsidRPr="00BB5CB7">
        <w:rPr>
          <w:rFonts w:ascii="Times New Roman" w:hAnsi="Times New Roman" w:cs="Times New Roman"/>
          <w:b w:val="0"/>
          <w:bCs w:val="0"/>
        </w:rPr>
        <w:t xml:space="preserve">ритерии и порядок оценки и сопоставления заявок на участие в закупке применяются в равной степени ко всем участникам закупки, к предлагаемым ими товарам, работам, услугам, к условиям исполнения </w:t>
      </w:r>
      <w:r w:rsidR="000467FA" w:rsidRPr="00BB5CB7">
        <w:rPr>
          <w:rFonts w:ascii="Times New Roman" w:hAnsi="Times New Roman" w:cs="Times New Roman"/>
          <w:b w:val="0"/>
          <w:bCs w:val="0"/>
        </w:rPr>
        <w:t>Соглашения</w:t>
      </w:r>
      <w:r w:rsidRPr="00BB5CB7">
        <w:rPr>
          <w:rFonts w:ascii="Times New Roman" w:hAnsi="Times New Roman" w:cs="Times New Roman"/>
          <w:b w:val="0"/>
          <w:bCs w:val="0"/>
        </w:rPr>
        <w:t>.</w:t>
      </w:r>
    </w:p>
    <w:p w14:paraId="33835AC0" w14:textId="77777777" w:rsidR="00743DCC" w:rsidRPr="00BB5CB7" w:rsidRDefault="00D36100" w:rsidP="003D3794">
      <w:pPr>
        <w:pStyle w:val="32"/>
        <w:keepNext w:val="0"/>
        <w:numPr>
          <w:ilvl w:val="2"/>
          <w:numId w:val="10"/>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Победител</w:t>
      </w:r>
      <w:r w:rsidR="00743DCC" w:rsidRPr="00BB5CB7">
        <w:rPr>
          <w:rFonts w:ascii="Times New Roman" w:hAnsi="Times New Roman" w:cs="Times New Roman"/>
          <w:b w:val="0"/>
          <w:bCs w:val="0"/>
        </w:rPr>
        <w:t>ями</w:t>
      </w:r>
      <w:r w:rsidRPr="00BB5CB7">
        <w:rPr>
          <w:rFonts w:ascii="Times New Roman" w:hAnsi="Times New Roman" w:cs="Times New Roman"/>
          <w:b w:val="0"/>
          <w:bCs w:val="0"/>
        </w:rPr>
        <w:t xml:space="preserve"> закупки призна</w:t>
      </w:r>
      <w:r w:rsidR="00743DCC" w:rsidRPr="00BB5CB7">
        <w:rPr>
          <w:rFonts w:ascii="Times New Roman" w:hAnsi="Times New Roman" w:cs="Times New Roman"/>
          <w:b w:val="0"/>
          <w:bCs w:val="0"/>
        </w:rPr>
        <w:t>ются</w:t>
      </w:r>
      <w:r w:rsidRPr="00BB5CB7">
        <w:rPr>
          <w:rFonts w:ascii="Times New Roman" w:hAnsi="Times New Roman" w:cs="Times New Roman"/>
          <w:b w:val="0"/>
          <w:bCs w:val="0"/>
        </w:rPr>
        <w:t xml:space="preserve"> участник</w:t>
      </w:r>
      <w:r w:rsidR="00743DCC" w:rsidRPr="00BB5CB7">
        <w:rPr>
          <w:rFonts w:ascii="Times New Roman" w:hAnsi="Times New Roman" w:cs="Times New Roman"/>
          <w:b w:val="0"/>
          <w:bCs w:val="0"/>
        </w:rPr>
        <w:t>и</w:t>
      </w:r>
      <w:r w:rsidRPr="00BB5CB7">
        <w:rPr>
          <w:rFonts w:ascii="Times New Roman" w:hAnsi="Times New Roman" w:cs="Times New Roman"/>
          <w:b w:val="0"/>
          <w:bCs w:val="0"/>
        </w:rPr>
        <w:t xml:space="preserve"> закупки, заявк</w:t>
      </w:r>
      <w:r w:rsidR="00743DCC" w:rsidRPr="00BB5CB7">
        <w:rPr>
          <w:rFonts w:ascii="Times New Roman" w:hAnsi="Times New Roman" w:cs="Times New Roman"/>
          <w:b w:val="0"/>
          <w:bCs w:val="0"/>
        </w:rPr>
        <w:t>и</w:t>
      </w:r>
      <w:r w:rsidRPr="00BB5CB7">
        <w:rPr>
          <w:rFonts w:ascii="Times New Roman" w:hAnsi="Times New Roman" w:cs="Times New Roman"/>
          <w:b w:val="0"/>
          <w:bCs w:val="0"/>
        </w:rPr>
        <w:t xml:space="preserve"> на участие в закупке, котор</w:t>
      </w:r>
      <w:r w:rsidR="00743DCC" w:rsidRPr="00BB5CB7">
        <w:rPr>
          <w:rFonts w:ascii="Times New Roman" w:hAnsi="Times New Roman" w:cs="Times New Roman"/>
          <w:b w:val="0"/>
          <w:bCs w:val="0"/>
        </w:rPr>
        <w:t xml:space="preserve">ых </w:t>
      </w:r>
      <w:r w:rsidRPr="00BB5CB7">
        <w:rPr>
          <w:rFonts w:ascii="Times New Roman" w:hAnsi="Times New Roman" w:cs="Times New Roman"/>
          <w:b w:val="0"/>
          <w:bCs w:val="0"/>
        </w:rPr>
        <w:t>соответству</w:t>
      </w:r>
      <w:r w:rsidR="00743DCC" w:rsidRPr="00BB5CB7">
        <w:rPr>
          <w:rFonts w:ascii="Times New Roman" w:hAnsi="Times New Roman" w:cs="Times New Roman"/>
          <w:b w:val="0"/>
          <w:bCs w:val="0"/>
        </w:rPr>
        <w:t>ю</w:t>
      </w:r>
      <w:r w:rsidRPr="00BB5CB7">
        <w:rPr>
          <w:rFonts w:ascii="Times New Roman" w:hAnsi="Times New Roman" w:cs="Times New Roman"/>
          <w:b w:val="0"/>
          <w:bCs w:val="0"/>
        </w:rPr>
        <w:t>т требованиям, установленным документацией о закупке, и заяв</w:t>
      </w:r>
      <w:r w:rsidR="00743DCC" w:rsidRPr="00BB5CB7">
        <w:rPr>
          <w:rFonts w:ascii="Times New Roman" w:hAnsi="Times New Roman" w:cs="Times New Roman"/>
          <w:b w:val="0"/>
          <w:bCs w:val="0"/>
        </w:rPr>
        <w:t>ки</w:t>
      </w:r>
      <w:r w:rsidRPr="00BB5CB7">
        <w:rPr>
          <w:rFonts w:ascii="Times New Roman" w:hAnsi="Times New Roman" w:cs="Times New Roman"/>
          <w:b w:val="0"/>
          <w:bCs w:val="0"/>
        </w:rPr>
        <w:t xml:space="preserve"> котор</w:t>
      </w:r>
      <w:r w:rsidR="00743DCC" w:rsidRPr="00BB5CB7">
        <w:rPr>
          <w:rFonts w:ascii="Times New Roman" w:hAnsi="Times New Roman" w:cs="Times New Roman"/>
          <w:b w:val="0"/>
          <w:bCs w:val="0"/>
        </w:rPr>
        <w:t>ых</w:t>
      </w:r>
      <w:r w:rsidRPr="00BB5CB7">
        <w:rPr>
          <w:rFonts w:ascii="Times New Roman" w:hAnsi="Times New Roman" w:cs="Times New Roman"/>
          <w:b w:val="0"/>
          <w:bCs w:val="0"/>
        </w:rPr>
        <w:t xml:space="preserve"> по ре</w:t>
      </w:r>
      <w:r w:rsidR="00743DCC" w:rsidRPr="00BB5CB7">
        <w:rPr>
          <w:rFonts w:ascii="Times New Roman" w:hAnsi="Times New Roman" w:cs="Times New Roman"/>
          <w:b w:val="0"/>
          <w:bCs w:val="0"/>
        </w:rPr>
        <w:t xml:space="preserve">зультатам сопоставления заявок </w:t>
      </w:r>
      <w:r w:rsidRPr="00BB5CB7">
        <w:rPr>
          <w:rFonts w:ascii="Times New Roman" w:hAnsi="Times New Roman" w:cs="Times New Roman"/>
          <w:b w:val="0"/>
          <w:bCs w:val="0"/>
        </w:rPr>
        <w:t>на основании указанных в документации о такой закупке критериев оценки содерж</w:t>
      </w:r>
      <w:r w:rsidR="00743DCC" w:rsidRPr="00BB5CB7">
        <w:rPr>
          <w:rFonts w:ascii="Times New Roman" w:hAnsi="Times New Roman" w:cs="Times New Roman"/>
          <w:b w:val="0"/>
          <w:bCs w:val="0"/>
        </w:rPr>
        <w:t>а</w:t>
      </w:r>
      <w:r w:rsidRPr="00BB5CB7">
        <w:rPr>
          <w:rFonts w:ascii="Times New Roman" w:hAnsi="Times New Roman" w:cs="Times New Roman"/>
          <w:b w:val="0"/>
          <w:bCs w:val="0"/>
        </w:rPr>
        <w:t xml:space="preserve">т лучшие условия исполнения </w:t>
      </w:r>
      <w:r w:rsidR="000467FA" w:rsidRPr="00BB5CB7">
        <w:rPr>
          <w:rFonts w:ascii="Times New Roman" w:hAnsi="Times New Roman" w:cs="Times New Roman"/>
          <w:b w:val="0"/>
          <w:bCs w:val="0"/>
        </w:rPr>
        <w:t>Соглашения</w:t>
      </w:r>
      <w:r w:rsidR="00743DCC" w:rsidRPr="00BB5CB7">
        <w:rPr>
          <w:rFonts w:ascii="Times New Roman" w:hAnsi="Times New Roman" w:cs="Times New Roman"/>
          <w:b w:val="0"/>
          <w:bCs w:val="0"/>
        </w:rPr>
        <w:t xml:space="preserve"> (в соответствии с порядком, установленным документацией о закупке)</w:t>
      </w:r>
      <w:r w:rsidRPr="00BB5CB7">
        <w:rPr>
          <w:rFonts w:ascii="Times New Roman" w:hAnsi="Times New Roman" w:cs="Times New Roman"/>
          <w:b w:val="0"/>
          <w:bCs w:val="0"/>
        </w:rPr>
        <w:t>.</w:t>
      </w:r>
      <w:r w:rsidRPr="00BB5CB7">
        <w:rPr>
          <w:b w:val="0"/>
        </w:rPr>
        <w:t xml:space="preserve"> </w:t>
      </w:r>
    </w:p>
    <w:p w14:paraId="513D3FE8" w14:textId="77777777" w:rsidR="00D36100" w:rsidRPr="00BB5CB7" w:rsidRDefault="00D36100" w:rsidP="003D3794">
      <w:pPr>
        <w:pStyle w:val="32"/>
        <w:keepNext w:val="0"/>
        <w:numPr>
          <w:ilvl w:val="2"/>
          <w:numId w:val="10"/>
        </w:numPr>
        <w:spacing w:before="0" w:after="0"/>
        <w:ind w:left="0" w:firstLine="567"/>
        <w:rPr>
          <w:rFonts w:ascii="Times New Roman" w:hAnsi="Times New Roman" w:cs="Times New Roman"/>
          <w:b w:val="0"/>
          <w:bCs w:val="0"/>
        </w:rPr>
      </w:pPr>
      <w:r w:rsidRPr="00BB5CB7">
        <w:rPr>
          <w:rFonts w:ascii="Times New Roman" w:hAnsi="Times New Roman" w:cs="Times New Roman"/>
          <w:b w:val="0"/>
        </w:rPr>
        <w:t>П</w:t>
      </w:r>
      <w:r w:rsidR="00AC557E" w:rsidRPr="00BB5CB7">
        <w:rPr>
          <w:rFonts w:ascii="Times New Roman" w:hAnsi="Times New Roman" w:cs="Times New Roman"/>
          <w:b w:val="0"/>
        </w:rPr>
        <w:t>о</w:t>
      </w:r>
      <w:r w:rsidRPr="00BB5CB7">
        <w:rPr>
          <w:rFonts w:ascii="Times New Roman" w:hAnsi="Times New Roman" w:cs="Times New Roman"/>
          <w:b w:val="0"/>
        </w:rPr>
        <w:t xml:space="preserve"> результатам осуществления оценки и сопоставления заявок </w:t>
      </w:r>
      <w:r w:rsidRPr="00BB5CB7">
        <w:rPr>
          <w:rFonts w:ascii="Times New Roman" w:hAnsi="Times New Roman" w:cs="Times New Roman"/>
          <w:b w:val="0"/>
          <w:bCs w:val="0"/>
        </w:rPr>
        <w:t>составляется итоговый протокол</w:t>
      </w:r>
      <w:r w:rsidRPr="00BB5CB7">
        <w:rPr>
          <w:rFonts w:ascii="Times New Roman" w:hAnsi="Times New Roman" w:cs="Times New Roman"/>
          <w:b w:val="0"/>
        </w:rPr>
        <w:t xml:space="preserve">, </w:t>
      </w:r>
      <w:r w:rsidRPr="00BB5CB7">
        <w:rPr>
          <w:rFonts w:ascii="Times New Roman" w:hAnsi="Times New Roman" w:cs="Times New Roman"/>
          <w:b w:val="0"/>
          <w:bCs w:val="0"/>
        </w:rPr>
        <w:t>в котором указывается информация, предусмотренная Законом 223-ФЗ и Положением о закупке</w:t>
      </w:r>
      <w:r w:rsidR="005F0C78" w:rsidRPr="00BB5CB7">
        <w:rPr>
          <w:rFonts w:ascii="Times New Roman" w:hAnsi="Times New Roman" w:cs="Times New Roman"/>
          <w:b w:val="0"/>
          <w:bCs w:val="0"/>
        </w:rPr>
        <w:t>,</w:t>
      </w:r>
      <w:r w:rsidRPr="00BB5CB7">
        <w:rPr>
          <w:rFonts w:ascii="Times New Roman" w:hAnsi="Times New Roman" w:cs="Times New Roman"/>
          <w:b w:val="0"/>
          <w:bCs w:val="0"/>
        </w:rPr>
        <w:t xml:space="preserve"> в том числе </w:t>
      </w:r>
      <w:r w:rsidR="00AC557E" w:rsidRPr="00BB5CB7">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BB5CB7">
        <w:rPr>
          <w:rFonts w:ascii="Times New Roman" w:hAnsi="Times New Roman" w:cs="Times New Roman"/>
          <w:b w:val="0"/>
          <w:bCs w:val="0"/>
        </w:rPr>
        <w:t xml:space="preserve">. </w:t>
      </w:r>
    </w:p>
    <w:p w14:paraId="35C97E0D" w14:textId="77777777" w:rsidR="00F53696" w:rsidRPr="00BB5CB7" w:rsidRDefault="00F53696" w:rsidP="003D3794">
      <w:pPr>
        <w:pStyle w:val="afffff4"/>
        <w:numPr>
          <w:ilvl w:val="2"/>
          <w:numId w:val="10"/>
        </w:numPr>
        <w:ind w:left="0" w:firstLine="567"/>
        <w:jc w:val="both"/>
      </w:pPr>
      <w:r w:rsidRPr="00BB5CB7">
        <w:t xml:space="preserve">В случае если по результатам осуществления оценки и сопоставления заявок победителем признается только один участник закупки, закупка признается несостоявшейся и </w:t>
      </w:r>
      <w:r w:rsidR="007A7ABE" w:rsidRPr="00BB5CB7">
        <w:t>Соглашение (</w:t>
      </w:r>
      <w:r w:rsidRPr="00BB5CB7">
        <w:t>договор</w:t>
      </w:r>
      <w:r w:rsidR="007A7ABE" w:rsidRPr="00BB5CB7">
        <w:t>)</w:t>
      </w:r>
      <w:r w:rsidRPr="00BB5CB7">
        <w:t xml:space="preserve"> с таким участником не заключается</w:t>
      </w:r>
      <w:r w:rsidR="007D3EE2" w:rsidRPr="00BB5CB7">
        <w:t>, за исключением «</w:t>
      </w:r>
      <w:proofErr w:type="spellStart"/>
      <w:r w:rsidR="007D3EE2" w:rsidRPr="00BB5CB7">
        <w:t>донабора</w:t>
      </w:r>
      <w:proofErr w:type="spellEnd"/>
      <w:r w:rsidR="007D3EE2" w:rsidRPr="00BB5CB7">
        <w:t xml:space="preserve">», проведенного в соответствии с п. </w:t>
      </w:r>
      <w:r w:rsidR="005F0C78" w:rsidRPr="00BB5CB7">
        <w:fldChar w:fldCharType="begin"/>
      </w:r>
      <w:r w:rsidR="005F0C78" w:rsidRPr="00BB5CB7">
        <w:instrText xml:space="preserve"> REF _Ref438820 \r \h </w:instrText>
      </w:r>
      <w:r w:rsidR="003B7972" w:rsidRPr="00BB5CB7">
        <w:instrText xml:space="preserve"> \* MERGEFORMAT </w:instrText>
      </w:r>
      <w:r w:rsidR="005F0C78" w:rsidRPr="00BB5CB7">
        <w:fldChar w:fldCharType="separate"/>
      </w:r>
      <w:r w:rsidR="00BB5CB7" w:rsidRPr="00BB5CB7">
        <w:t>7.2</w:t>
      </w:r>
      <w:r w:rsidR="005F0C78" w:rsidRPr="00BB5CB7">
        <w:fldChar w:fldCharType="end"/>
      </w:r>
      <w:proofErr w:type="gramStart"/>
      <w:r w:rsidR="007D3EE2" w:rsidRPr="00BB5CB7">
        <w:t>. настоящей</w:t>
      </w:r>
      <w:proofErr w:type="gramEnd"/>
      <w:r w:rsidR="007D3EE2" w:rsidRPr="00BB5CB7">
        <w:t xml:space="preserve"> части документации</w:t>
      </w:r>
      <w:r w:rsidRPr="00BB5CB7">
        <w:t>.</w:t>
      </w:r>
    </w:p>
    <w:p w14:paraId="0DF5793D" w14:textId="77777777" w:rsidR="00A136BA" w:rsidRPr="00BB5CB7" w:rsidRDefault="00A136B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Если до заключения </w:t>
      </w:r>
      <w:r w:rsidR="000467FA" w:rsidRPr="00BB5CB7">
        <w:rPr>
          <w:rFonts w:ascii="Times New Roman" w:hAnsi="Times New Roman" w:cs="Times New Roman"/>
          <w:b w:val="0"/>
          <w:bCs w:val="0"/>
        </w:rPr>
        <w:t>Соглашения</w:t>
      </w:r>
      <w:r w:rsidRPr="00BB5CB7">
        <w:rPr>
          <w:rFonts w:ascii="Times New Roman" w:hAnsi="Times New Roman" w:cs="Times New Roman"/>
          <w:b w:val="0"/>
          <w:bCs w:val="0"/>
        </w:rPr>
        <w:t xml:space="preserve">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14:paraId="1D38DBB3" w14:textId="77777777" w:rsidR="0086183E" w:rsidRPr="00BB5CB7" w:rsidRDefault="0086183E" w:rsidP="004A2D79">
      <w:pPr>
        <w:pStyle w:val="21"/>
        <w:numPr>
          <w:ilvl w:val="1"/>
          <w:numId w:val="1"/>
        </w:numPr>
        <w:spacing w:after="0"/>
        <w:ind w:left="0" w:firstLine="567"/>
        <w:jc w:val="both"/>
        <w:rPr>
          <w:sz w:val="24"/>
          <w:szCs w:val="24"/>
        </w:rPr>
      </w:pPr>
      <w:bookmarkStart w:id="131" w:name="_Toc89457630"/>
      <w:r w:rsidRPr="00BB5CB7">
        <w:rPr>
          <w:sz w:val="24"/>
          <w:szCs w:val="24"/>
        </w:rPr>
        <w:t>Признание закупки несостоявшейся</w:t>
      </w:r>
      <w:bookmarkEnd w:id="131"/>
    </w:p>
    <w:p w14:paraId="295120E5" w14:textId="77777777" w:rsidR="007A5D88" w:rsidRPr="00BB5CB7" w:rsidRDefault="0086183E" w:rsidP="001C43B6">
      <w:pPr>
        <w:pStyle w:val="32"/>
        <w:keepNext w:val="0"/>
        <w:numPr>
          <w:ilvl w:val="2"/>
          <w:numId w:val="1"/>
        </w:numPr>
        <w:spacing w:before="0" w:after="0"/>
        <w:ind w:left="0" w:firstLine="567"/>
        <w:rPr>
          <w:b w:val="0"/>
        </w:rPr>
      </w:pPr>
      <w:r w:rsidRPr="00BB5CB7">
        <w:rPr>
          <w:rFonts w:ascii="Times New Roman" w:hAnsi="Times New Roman" w:cs="Times New Roman"/>
          <w:b w:val="0"/>
        </w:rPr>
        <w:t>Основания, порядок и последствия признания закупки несостоявшейся установлены Поло</w:t>
      </w:r>
      <w:r w:rsidR="00302DBD" w:rsidRPr="00BB5CB7">
        <w:rPr>
          <w:rFonts w:ascii="Times New Roman" w:hAnsi="Times New Roman" w:cs="Times New Roman"/>
          <w:b w:val="0"/>
        </w:rPr>
        <w:t>жением о закупке</w:t>
      </w:r>
      <w:r w:rsidR="007A5D88" w:rsidRPr="00BB5CB7">
        <w:rPr>
          <w:rFonts w:ascii="Times New Roman" w:hAnsi="Times New Roman" w:cs="Times New Roman"/>
          <w:b w:val="0"/>
        </w:rPr>
        <w:t>.</w:t>
      </w:r>
    </w:p>
    <w:p w14:paraId="2867B3E1" w14:textId="77777777" w:rsidR="007D35D2" w:rsidRPr="00BB5CB7" w:rsidRDefault="008A58B0" w:rsidP="001C43B6">
      <w:pPr>
        <w:pStyle w:val="21"/>
        <w:keepNext w:val="0"/>
        <w:numPr>
          <w:ilvl w:val="1"/>
          <w:numId w:val="1"/>
        </w:numPr>
        <w:spacing w:after="0"/>
        <w:ind w:left="0" w:firstLine="567"/>
        <w:jc w:val="both"/>
        <w:rPr>
          <w:sz w:val="24"/>
          <w:szCs w:val="24"/>
        </w:rPr>
      </w:pPr>
      <w:bookmarkStart w:id="132" w:name="_Toc89457631"/>
      <w:r w:rsidRPr="00BB5CB7">
        <w:rPr>
          <w:sz w:val="24"/>
          <w:szCs w:val="24"/>
        </w:rPr>
        <w:t>Рассмотрение жалоб и обращений участников закупки</w:t>
      </w:r>
      <w:bookmarkEnd w:id="132"/>
    </w:p>
    <w:p w14:paraId="2D6C8B8B" w14:textId="77777777" w:rsidR="008A58B0" w:rsidRPr="00BB5CB7" w:rsidRDefault="008A58B0"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w:t>
      </w:r>
    </w:p>
    <w:p w14:paraId="38320DF1" w14:textId="77777777" w:rsidR="008A58B0" w:rsidRPr="00BB5CB7" w:rsidRDefault="008A58B0"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5F0C78" w:rsidRPr="00BB5CB7">
        <w:rPr>
          <w:rFonts w:ascii="Times New Roman" w:hAnsi="Times New Roman" w:cs="Times New Roman"/>
          <w:b w:val="0"/>
          <w:bCs w:val="0"/>
        </w:rPr>
        <w:t>Организатора</w:t>
      </w:r>
      <w:r w:rsidRPr="00BB5CB7">
        <w:rPr>
          <w:rFonts w:ascii="Times New Roman" w:hAnsi="Times New Roman" w:cs="Times New Roman"/>
          <w:b w:val="0"/>
          <w:bCs w:val="0"/>
        </w:rPr>
        <w:t xml:space="preserve">, указанный в извещении </w:t>
      </w:r>
      <w:r w:rsidR="00A52BE4" w:rsidRPr="00BB5CB7">
        <w:rPr>
          <w:rFonts w:ascii="Times New Roman" w:hAnsi="Times New Roman" w:cs="Times New Roman"/>
          <w:b w:val="0"/>
          <w:bCs w:val="0"/>
        </w:rPr>
        <w:t>о</w:t>
      </w:r>
      <w:r w:rsidRPr="00BB5CB7">
        <w:rPr>
          <w:rFonts w:ascii="Times New Roman" w:hAnsi="Times New Roman" w:cs="Times New Roman"/>
          <w:b w:val="0"/>
          <w:bCs w:val="0"/>
        </w:rPr>
        <w:t xml:space="preserve"> закупке и документации о закупке запрос о разъяснении </w:t>
      </w:r>
      <w:r w:rsidR="00A52BE4" w:rsidRPr="00BB5CB7">
        <w:rPr>
          <w:rFonts w:ascii="Times New Roman" w:hAnsi="Times New Roman" w:cs="Times New Roman"/>
          <w:b w:val="0"/>
          <w:bCs w:val="0"/>
        </w:rPr>
        <w:t xml:space="preserve">причин отклонения заявки такого участника. </w:t>
      </w:r>
      <w:r w:rsidR="005F0C78" w:rsidRPr="00BB5CB7">
        <w:rPr>
          <w:rFonts w:ascii="Times New Roman" w:hAnsi="Times New Roman" w:cs="Times New Roman"/>
          <w:b w:val="0"/>
          <w:bCs w:val="0"/>
        </w:rPr>
        <w:t xml:space="preserve">Организатора </w:t>
      </w:r>
      <w:r w:rsidR="00A52BE4" w:rsidRPr="00BB5CB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734DA419" w14:textId="77777777" w:rsidR="002422D0" w:rsidRPr="00BB5CB7" w:rsidRDefault="002422D0" w:rsidP="001C43B6">
      <w:pPr>
        <w:spacing w:after="0"/>
      </w:pPr>
    </w:p>
    <w:p w14:paraId="049D5337" w14:textId="77777777" w:rsidR="007633E7" w:rsidRPr="00BB5CB7" w:rsidRDefault="009F2361" w:rsidP="000143A7">
      <w:pPr>
        <w:pStyle w:val="11"/>
        <w:numPr>
          <w:ilvl w:val="0"/>
          <w:numId w:val="1"/>
        </w:numPr>
        <w:spacing w:before="0" w:after="0"/>
        <w:ind w:left="0" w:firstLine="567"/>
        <w:rPr>
          <w:sz w:val="24"/>
          <w:szCs w:val="24"/>
        </w:rPr>
      </w:pPr>
      <w:bookmarkStart w:id="133" w:name="Par110"/>
      <w:bookmarkStart w:id="134" w:name="Par144"/>
      <w:bookmarkStart w:id="135" w:name="_Toc123405485"/>
      <w:bookmarkStart w:id="136" w:name="_Toc166101211"/>
      <w:bookmarkStart w:id="137" w:name="_Toc89457632"/>
      <w:bookmarkEnd w:id="118"/>
      <w:bookmarkEnd w:id="119"/>
      <w:bookmarkEnd w:id="133"/>
      <w:bookmarkEnd w:id="134"/>
      <w:r w:rsidRPr="00BB5CB7">
        <w:rPr>
          <w:sz w:val="24"/>
          <w:szCs w:val="24"/>
        </w:rPr>
        <w:t xml:space="preserve">ЗАКЛЮЧЕНИЕ, ИЗМЕНЕНИЕ И РАСТОРЖЕНИЕ </w:t>
      </w:r>
      <w:bookmarkEnd w:id="135"/>
      <w:bookmarkEnd w:id="136"/>
      <w:r w:rsidR="000467FA" w:rsidRPr="00BB5CB7">
        <w:rPr>
          <w:sz w:val="24"/>
          <w:szCs w:val="24"/>
        </w:rPr>
        <w:t>СОГЛАШЕНИЯ</w:t>
      </w:r>
      <w:bookmarkEnd w:id="137"/>
    </w:p>
    <w:p w14:paraId="228E0979" w14:textId="77777777" w:rsidR="007633E7" w:rsidRPr="00BB5CB7" w:rsidRDefault="007633E7" w:rsidP="000143A7">
      <w:pPr>
        <w:pStyle w:val="21"/>
        <w:numPr>
          <w:ilvl w:val="1"/>
          <w:numId w:val="1"/>
        </w:numPr>
        <w:spacing w:after="0"/>
        <w:ind w:left="0" w:firstLine="567"/>
        <w:jc w:val="both"/>
        <w:rPr>
          <w:sz w:val="24"/>
          <w:szCs w:val="24"/>
        </w:rPr>
      </w:pPr>
      <w:bookmarkStart w:id="138" w:name="_Toc131309087"/>
      <w:bookmarkStart w:id="139" w:name="_Ref62142892"/>
      <w:bookmarkStart w:id="140" w:name="_Toc89457633"/>
      <w:bookmarkStart w:id="141" w:name="_Ref130891676"/>
      <w:r w:rsidRPr="00BB5CB7">
        <w:rPr>
          <w:sz w:val="24"/>
          <w:szCs w:val="24"/>
        </w:rPr>
        <w:t xml:space="preserve">Срок и порядок заключения </w:t>
      </w:r>
      <w:bookmarkEnd w:id="138"/>
      <w:r w:rsidR="000467FA" w:rsidRPr="00BB5CB7">
        <w:rPr>
          <w:sz w:val="24"/>
          <w:szCs w:val="24"/>
        </w:rPr>
        <w:t>Соглашения</w:t>
      </w:r>
      <w:bookmarkEnd w:id="139"/>
      <w:bookmarkEnd w:id="140"/>
    </w:p>
    <w:p w14:paraId="3E0E2C0B" w14:textId="77777777" w:rsidR="00F53696" w:rsidRPr="00BB5CB7" w:rsidRDefault="00FA4215"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rPr>
        <w:t>По результатам закупки выбирается нескольких победителей, за исключением «</w:t>
      </w:r>
      <w:proofErr w:type="spellStart"/>
      <w:r w:rsidRPr="00BB5CB7">
        <w:rPr>
          <w:rFonts w:ascii="Times New Roman" w:hAnsi="Times New Roman" w:cs="Times New Roman"/>
          <w:b w:val="0"/>
        </w:rPr>
        <w:t>донабора</w:t>
      </w:r>
      <w:proofErr w:type="spellEnd"/>
      <w:r w:rsidRPr="00BB5CB7">
        <w:rPr>
          <w:rFonts w:ascii="Times New Roman" w:hAnsi="Times New Roman" w:cs="Times New Roman"/>
          <w:b w:val="0"/>
        </w:rPr>
        <w:t xml:space="preserve">», проводимого в соответствии с п. </w:t>
      </w:r>
      <w:r w:rsidRPr="00BB5CB7">
        <w:rPr>
          <w:rFonts w:ascii="Times New Roman" w:hAnsi="Times New Roman" w:cs="Times New Roman"/>
          <w:b w:val="0"/>
        </w:rPr>
        <w:fldChar w:fldCharType="begin"/>
      </w:r>
      <w:r w:rsidRPr="00BB5CB7">
        <w:rPr>
          <w:rFonts w:ascii="Times New Roman" w:hAnsi="Times New Roman" w:cs="Times New Roman"/>
          <w:b w:val="0"/>
        </w:rPr>
        <w:instrText xml:space="preserve"> REF _Ref438820 \r \h  \* MERGEFORMAT </w:instrText>
      </w:r>
      <w:r w:rsidRPr="00BB5CB7">
        <w:rPr>
          <w:rFonts w:ascii="Times New Roman" w:hAnsi="Times New Roman" w:cs="Times New Roman"/>
          <w:b w:val="0"/>
        </w:rPr>
      </w:r>
      <w:r w:rsidRPr="00BB5CB7">
        <w:rPr>
          <w:rFonts w:ascii="Times New Roman" w:hAnsi="Times New Roman" w:cs="Times New Roman"/>
          <w:b w:val="0"/>
        </w:rPr>
        <w:fldChar w:fldCharType="separate"/>
      </w:r>
      <w:r w:rsidR="00BB5CB7" w:rsidRPr="00BB5CB7">
        <w:rPr>
          <w:rFonts w:ascii="Times New Roman" w:hAnsi="Times New Roman" w:cs="Times New Roman"/>
          <w:b w:val="0"/>
        </w:rPr>
        <w:t>7.2</w:t>
      </w:r>
      <w:r w:rsidRPr="00BB5CB7">
        <w:rPr>
          <w:rFonts w:ascii="Times New Roman" w:hAnsi="Times New Roman" w:cs="Times New Roman"/>
          <w:b w:val="0"/>
        </w:rPr>
        <w:fldChar w:fldCharType="end"/>
      </w:r>
      <w:r w:rsidRPr="00BB5CB7">
        <w:rPr>
          <w:rFonts w:ascii="Times New Roman" w:hAnsi="Times New Roman" w:cs="Times New Roman"/>
          <w:b w:val="0"/>
        </w:rPr>
        <w:t xml:space="preserve"> части I «ОБЩИЕ УСЛОВИЯ ПРОВЕДЕНИЯ ЗАКУПКИ», и с ними заключаются Соглашения о проведении в дальнейшем среди победителей конкурентного предварительного отбора конкурентных закупок (запросов цен) на условиях, которые предусмотрены проектом Соглашения, документацией о закупке, извещением о закупке и заявками победителей такой закупки, с которыми заключаются Соглашения с учетом результатов преддоговорных переговоров в случае их проведения</w:t>
      </w:r>
      <w:r w:rsidRPr="00BB5CB7">
        <w:rPr>
          <w:rFonts w:ascii="Times New Roman" w:hAnsi="Times New Roman" w:cs="Times New Roman"/>
          <w:b w:val="0"/>
          <w:bCs w:val="0"/>
        </w:rPr>
        <w:t>. При этом в проекте Соглашения, включенном в документацию о закупке, должно быть предусмотрено обязательство победителя принимать участие в конкурентных закупках (запросах цен), проведение которых осуществляется среди победителей конкурентного предварительного отбора</w:t>
      </w:r>
      <w:r w:rsidR="00653E8A" w:rsidRPr="00BB5CB7">
        <w:rPr>
          <w:rFonts w:ascii="Times New Roman" w:hAnsi="Times New Roman" w:cs="Times New Roman"/>
          <w:b w:val="0"/>
          <w:bCs w:val="0"/>
        </w:rPr>
        <w:t>.</w:t>
      </w:r>
    </w:p>
    <w:p w14:paraId="40BC679B" w14:textId="77777777" w:rsidR="00463FE1" w:rsidRPr="00BB5CB7" w:rsidRDefault="000467FA"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С</w:t>
      </w:r>
      <w:r w:rsidR="00F53696" w:rsidRPr="00BB5CB7">
        <w:rPr>
          <w:rFonts w:ascii="Times New Roman" w:hAnsi="Times New Roman" w:cs="Times New Roman"/>
          <w:b w:val="0"/>
        </w:rPr>
        <w:t xml:space="preserve">оглашения о проведении в дальнейшем среди таких победителей </w:t>
      </w:r>
      <w:r w:rsidR="00AD3A78" w:rsidRPr="00BB5CB7">
        <w:rPr>
          <w:rFonts w:ascii="Times New Roman" w:hAnsi="Times New Roman" w:cs="Times New Roman"/>
          <w:b w:val="0"/>
        </w:rPr>
        <w:t xml:space="preserve">конкурентного </w:t>
      </w:r>
      <w:r w:rsidR="00C3475C" w:rsidRPr="00BB5CB7">
        <w:rPr>
          <w:rFonts w:ascii="Times New Roman" w:hAnsi="Times New Roman" w:cs="Times New Roman"/>
          <w:b w:val="0"/>
        </w:rPr>
        <w:t xml:space="preserve">предварительного отбора </w:t>
      </w:r>
      <w:r w:rsidR="00F53696" w:rsidRPr="00BB5CB7">
        <w:rPr>
          <w:rFonts w:ascii="Times New Roman" w:hAnsi="Times New Roman" w:cs="Times New Roman"/>
          <w:b w:val="0"/>
        </w:rPr>
        <w:t>запросов цен</w:t>
      </w:r>
      <w:r w:rsidR="00934153" w:rsidRPr="00BB5CB7">
        <w:rPr>
          <w:rFonts w:ascii="Times New Roman" w:hAnsi="Times New Roman" w:cs="Times New Roman"/>
          <w:b w:val="0"/>
          <w:bCs w:val="0"/>
        </w:rPr>
        <w:t xml:space="preserve"> по результатам закупки заключа</w:t>
      </w:r>
      <w:r w:rsidR="00F53696" w:rsidRPr="00BB5CB7">
        <w:rPr>
          <w:rFonts w:ascii="Times New Roman" w:hAnsi="Times New Roman" w:cs="Times New Roman"/>
          <w:b w:val="0"/>
          <w:bCs w:val="0"/>
        </w:rPr>
        <w:t>ю</w:t>
      </w:r>
      <w:r w:rsidR="00934153" w:rsidRPr="00BB5CB7">
        <w:rPr>
          <w:rFonts w:ascii="Times New Roman" w:hAnsi="Times New Roman" w:cs="Times New Roman"/>
          <w:b w:val="0"/>
          <w:bCs w:val="0"/>
        </w:rPr>
        <w:t xml:space="preserve">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в соответствии с </w:t>
      </w:r>
      <w:r w:rsidR="00934153" w:rsidRPr="00BB5CB7">
        <w:rPr>
          <w:rFonts w:ascii="Times New Roman" w:hAnsi="Times New Roman" w:cs="Times New Roman"/>
          <w:b w:val="0"/>
          <w:bCs w:val="0"/>
        </w:rPr>
        <w:lastRenderedPageBreak/>
        <w:t xml:space="preserve">законодательством Российской Федерации заключения </w:t>
      </w:r>
      <w:r w:rsidR="007A7ABE" w:rsidRPr="00BB5CB7">
        <w:rPr>
          <w:rFonts w:ascii="Times New Roman" w:hAnsi="Times New Roman" w:cs="Times New Roman"/>
          <w:b w:val="0"/>
          <w:bCs w:val="0"/>
        </w:rPr>
        <w:t>Соглашения</w:t>
      </w:r>
      <w:r w:rsidR="00934153" w:rsidRPr="00BB5CB7">
        <w:rPr>
          <w:rFonts w:ascii="Times New Roman" w:hAnsi="Times New Roman" w:cs="Times New Roman"/>
          <w:b w:val="0"/>
          <w:bCs w:val="0"/>
        </w:rPr>
        <w:t xml:space="preserve"> или в случае обжалования в антимонопольном органе либо в судебном порядке действий (бездействия) </w:t>
      </w:r>
      <w:r w:rsidR="005F0C78" w:rsidRPr="00BB5CB7">
        <w:rPr>
          <w:rFonts w:ascii="Times New Roman" w:hAnsi="Times New Roman" w:cs="Times New Roman"/>
          <w:b w:val="0"/>
          <w:bCs w:val="0"/>
        </w:rPr>
        <w:t>Организатора</w:t>
      </w:r>
      <w:r w:rsidR="00FA4215" w:rsidRPr="00BB5CB7">
        <w:rPr>
          <w:rFonts w:ascii="Times New Roman" w:hAnsi="Times New Roman" w:cs="Times New Roman"/>
          <w:b w:val="0"/>
          <w:bCs w:val="0"/>
        </w:rPr>
        <w:t>/Заказчика</w:t>
      </w:r>
      <w:r w:rsidR="00934153" w:rsidRPr="00BB5CB7">
        <w:rPr>
          <w:rFonts w:ascii="Times New Roman" w:hAnsi="Times New Roman" w:cs="Times New Roman"/>
          <w:b w:val="0"/>
          <w:bCs w:val="0"/>
        </w:rPr>
        <w:t xml:space="preserve">, закупочной комиссии, оператора электронной площадки </w:t>
      </w:r>
      <w:r w:rsidR="007A7ABE" w:rsidRPr="00BB5CB7">
        <w:rPr>
          <w:rFonts w:ascii="Times New Roman" w:hAnsi="Times New Roman" w:cs="Times New Roman"/>
          <w:b w:val="0"/>
          <w:bCs w:val="0"/>
        </w:rPr>
        <w:t>Соглашения</w:t>
      </w:r>
      <w:r w:rsidR="00934153" w:rsidRPr="00BB5CB7">
        <w:rPr>
          <w:rFonts w:ascii="Times New Roman" w:hAnsi="Times New Roman" w:cs="Times New Roman"/>
          <w:b w:val="0"/>
          <w:bCs w:val="0"/>
        </w:rPr>
        <w:t xml:space="preserve"> долж</w:t>
      </w:r>
      <w:r w:rsidR="00F53696" w:rsidRPr="00BB5CB7">
        <w:rPr>
          <w:rFonts w:ascii="Times New Roman" w:hAnsi="Times New Roman" w:cs="Times New Roman"/>
          <w:b w:val="0"/>
          <w:bCs w:val="0"/>
        </w:rPr>
        <w:t>ны</w:t>
      </w:r>
      <w:r w:rsidR="00934153" w:rsidRPr="00BB5CB7">
        <w:rPr>
          <w:rFonts w:ascii="Times New Roman" w:hAnsi="Times New Roman" w:cs="Times New Roman"/>
          <w:b w:val="0"/>
          <w:bCs w:val="0"/>
        </w:rPr>
        <w:t xml:space="preserve"> быть заключен</w:t>
      </w:r>
      <w:r w:rsidR="00F53696" w:rsidRPr="00BB5CB7">
        <w:rPr>
          <w:rFonts w:ascii="Times New Roman" w:hAnsi="Times New Roman" w:cs="Times New Roman"/>
          <w:b w:val="0"/>
          <w:bCs w:val="0"/>
        </w:rPr>
        <w:t>ы</w:t>
      </w:r>
      <w:r w:rsidR="00934153" w:rsidRPr="00BB5CB7">
        <w:rPr>
          <w:rFonts w:ascii="Times New Roman" w:hAnsi="Times New Roman" w:cs="Times New Roman"/>
          <w:b w:val="0"/>
          <w:bCs w:val="0"/>
        </w:rPr>
        <w:t xml:space="preserve"> в сроки, установленные законодательством</w:t>
      </w:r>
      <w:r w:rsidR="00463FE1" w:rsidRPr="00BB5CB7">
        <w:rPr>
          <w:rFonts w:ascii="Times New Roman" w:hAnsi="Times New Roman" w:cs="Times New Roman"/>
          <w:b w:val="0"/>
          <w:bCs w:val="0"/>
        </w:rPr>
        <w:t>.</w:t>
      </w:r>
    </w:p>
    <w:p w14:paraId="16DF7556" w14:textId="77777777" w:rsidR="00934153" w:rsidRPr="00BB5CB7" w:rsidRDefault="005F0C78"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Заказчик</w:t>
      </w:r>
      <w:r w:rsidR="00934153" w:rsidRPr="00BB5CB7">
        <w:rPr>
          <w:rFonts w:ascii="Times New Roman" w:hAnsi="Times New Roman" w:cs="Times New Roman"/>
          <w:b w:val="0"/>
          <w:bCs w:val="0"/>
        </w:rPr>
        <w:t xml:space="preserve"> направляет </w:t>
      </w:r>
      <w:r w:rsidR="004046BE" w:rsidRPr="00BB5CB7">
        <w:rPr>
          <w:rFonts w:ascii="Times New Roman" w:hAnsi="Times New Roman" w:cs="Times New Roman"/>
          <w:b w:val="0"/>
          <w:bCs w:val="0"/>
        </w:rPr>
        <w:t>участник</w:t>
      </w:r>
      <w:r w:rsidR="00F53696" w:rsidRPr="00BB5CB7">
        <w:rPr>
          <w:rFonts w:ascii="Times New Roman" w:hAnsi="Times New Roman" w:cs="Times New Roman"/>
          <w:b w:val="0"/>
          <w:bCs w:val="0"/>
        </w:rPr>
        <w:t>ам</w:t>
      </w:r>
      <w:r w:rsidR="00D73B54" w:rsidRPr="00BB5CB7">
        <w:rPr>
          <w:rFonts w:ascii="Times New Roman" w:hAnsi="Times New Roman" w:cs="Times New Roman"/>
          <w:b w:val="0"/>
          <w:bCs w:val="0"/>
        </w:rPr>
        <w:t xml:space="preserve"> закупки на адрес</w:t>
      </w:r>
      <w:r w:rsidR="00C3475C" w:rsidRPr="00BB5CB7">
        <w:rPr>
          <w:rFonts w:ascii="Times New Roman" w:hAnsi="Times New Roman" w:cs="Times New Roman"/>
          <w:b w:val="0"/>
          <w:bCs w:val="0"/>
        </w:rPr>
        <w:t>а</w:t>
      </w:r>
      <w:r w:rsidR="00D73B54" w:rsidRPr="00BB5CB7">
        <w:rPr>
          <w:rFonts w:ascii="Times New Roman" w:hAnsi="Times New Roman" w:cs="Times New Roman"/>
          <w:b w:val="0"/>
          <w:bCs w:val="0"/>
        </w:rPr>
        <w:t>, указанны</w:t>
      </w:r>
      <w:r w:rsidR="00C3475C" w:rsidRPr="00BB5CB7">
        <w:rPr>
          <w:rFonts w:ascii="Times New Roman" w:hAnsi="Times New Roman" w:cs="Times New Roman"/>
          <w:b w:val="0"/>
          <w:bCs w:val="0"/>
        </w:rPr>
        <w:t>е</w:t>
      </w:r>
      <w:r w:rsidR="00D73B54" w:rsidRPr="00BB5CB7">
        <w:rPr>
          <w:rFonts w:ascii="Times New Roman" w:hAnsi="Times New Roman" w:cs="Times New Roman"/>
          <w:b w:val="0"/>
          <w:bCs w:val="0"/>
        </w:rPr>
        <w:t xml:space="preserve"> в заявке </w:t>
      </w:r>
      <w:r w:rsidR="004046BE" w:rsidRPr="00BB5CB7">
        <w:rPr>
          <w:rFonts w:ascii="Times New Roman" w:hAnsi="Times New Roman" w:cs="Times New Roman"/>
          <w:b w:val="0"/>
          <w:bCs w:val="0"/>
        </w:rPr>
        <w:t>так</w:t>
      </w:r>
      <w:r w:rsidR="00C3475C" w:rsidRPr="00BB5CB7">
        <w:rPr>
          <w:rFonts w:ascii="Times New Roman" w:hAnsi="Times New Roman" w:cs="Times New Roman"/>
          <w:b w:val="0"/>
          <w:bCs w:val="0"/>
        </w:rPr>
        <w:t>их</w:t>
      </w:r>
      <w:r w:rsidR="004046BE" w:rsidRPr="00BB5CB7">
        <w:rPr>
          <w:rFonts w:ascii="Times New Roman" w:hAnsi="Times New Roman" w:cs="Times New Roman"/>
          <w:b w:val="0"/>
          <w:bCs w:val="0"/>
        </w:rPr>
        <w:t xml:space="preserve"> </w:t>
      </w:r>
      <w:r w:rsidR="00D73B54" w:rsidRPr="00BB5CB7">
        <w:rPr>
          <w:rFonts w:ascii="Times New Roman" w:hAnsi="Times New Roman" w:cs="Times New Roman"/>
          <w:b w:val="0"/>
          <w:bCs w:val="0"/>
        </w:rPr>
        <w:t>участник</w:t>
      </w:r>
      <w:r w:rsidR="00C3475C" w:rsidRPr="00BB5CB7">
        <w:rPr>
          <w:rFonts w:ascii="Times New Roman" w:hAnsi="Times New Roman" w:cs="Times New Roman"/>
          <w:b w:val="0"/>
          <w:bCs w:val="0"/>
        </w:rPr>
        <w:t>ов</w:t>
      </w:r>
      <w:r w:rsidR="00D73B54" w:rsidRPr="00BB5CB7">
        <w:rPr>
          <w:rFonts w:ascii="Times New Roman" w:hAnsi="Times New Roman" w:cs="Times New Roman"/>
          <w:b w:val="0"/>
          <w:bCs w:val="0"/>
        </w:rPr>
        <w:t xml:space="preserve"> (путем направления электронн</w:t>
      </w:r>
      <w:r w:rsidR="00C3475C" w:rsidRPr="00BB5CB7">
        <w:rPr>
          <w:rFonts w:ascii="Times New Roman" w:hAnsi="Times New Roman" w:cs="Times New Roman"/>
          <w:b w:val="0"/>
          <w:bCs w:val="0"/>
        </w:rPr>
        <w:t>ых</w:t>
      </w:r>
      <w:r w:rsidR="00D73B54" w:rsidRPr="00BB5CB7">
        <w:rPr>
          <w:rFonts w:ascii="Times New Roman" w:hAnsi="Times New Roman" w:cs="Times New Roman"/>
          <w:b w:val="0"/>
          <w:bCs w:val="0"/>
        </w:rPr>
        <w:t xml:space="preserve"> документ</w:t>
      </w:r>
      <w:r w:rsidR="00C3475C" w:rsidRPr="00BB5CB7">
        <w:rPr>
          <w:rFonts w:ascii="Times New Roman" w:hAnsi="Times New Roman" w:cs="Times New Roman"/>
          <w:b w:val="0"/>
          <w:bCs w:val="0"/>
        </w:rPr>
        <w:t>ов</w:t>
      </w:r>
      <w:r w:rsidR="00D73B54" w:rsidRPr="00BB5CB7">
        <w:rPr>
          <w:rFonts w:ascii="Times New Roman" w:hAnsi="Times New Roman" w:cs="Times New Roman"/>
          <w:b w:val="0"/>
          <w:bCs w:val="0"/>
        </w:rPr>
        <w:t>, либо путем направления бумажн</w:t>
      </w:r>
      <w:r w:rsidR="00C3475C" w:rsidRPr="00BB5CB7">
        <w:rPr>
          <w:rFonts w:ascii="Times New Roman" w:hAnsi="Times New Roman" w:cs="Times New Roman"/>
          <w:b w:val="0"/>
          <w:bCs w:val="0"/>
        </w:rPr>
        <w:t>ых</w:t>
      </w:r>
      <w:r w:rsidR="00D73B54" w:rsidRPr="00BB5CB7">
        <w:rPr>
          <w:rFonts w:ascii="Times New Roman" w:hAnsi="Times New Roman" w:cs="Times New Roman"/>
          <w:b w:val="0"/>
          <w:bCs w:val="0"/>
        </w:rPr>
        <w:t xml:space="preserve"> верси</w:t>
      </w:r>
      <w:r w:rsidR="00C3475C" w:rsidRPr="00BB5CB7">
        <w:rPr>
          <w:rFonts w:ascii="Times New Roman" w:hAnsi="Times New Roman" w:cs="Times New Roman"/>
          <w:b w:val="0"/>
          <w:bCs w:val="0"/>
        </w:rPr>
        <w:t>й</w:t>
      </w:r>
      <w:r w:rsidR="00D73B54" w:rsidRPr="00BB5CB7">
        <w:rPr>
          <w:rFonts w:ascii="Times New Roman" w:hAnsi="Times New Roman" w:cs="Times New Roman"/>
          <w:b w:val="0"/>
          <w:bCs w:val="0"/>
        </w:rPr>
        <w:t xml:space="preserve"> документ</w:t>
      </w:r>
      <w:r w:rsidR="00C3475C" w:rsidRPr="00BB5CB7">
        <w:rPr>
          <w:rFonts w:ascii="Times New Roman" w:hAnsi="Times New Roman" w:cs="Times New Roman"/>
          <w:b w:val="0"/>
          <w:bCs w:val="0"/>
        </w:rPr>
        <w:t>ов</w:t>
      </w:r>
      <w:r w:rsidR="00D73B54" w:rsidRPr="00BB5CB7">
        <w:rPr>
          <w:rFonts w:ascii="Times New Roman" w:hAnsi="Times New Roman" w:cs="Times New Roman"/>
          <w:b w:val="0"/>
          <w:bCs w:val="0"/>
        </w:rPr>
        <w:t xml:space="preserve">) </w:t>
      </w:r>
      <w:r w:rsidR="00934153" w:rsidRPr="00BB5CB7">
        <w:rPr>
          <w:rFonts w:ascii="Times New Roman" w:hAnsi="Times New Roman" w:cs="Times New Roman"/>
          <w:b w:val="0"/>
          <w:bCs w:val="0"/>
        </w:rPr>
        <w:t>проект</w:t>
      </w:r>
      <w:r w:rsidR="00C3475C" w:rsidRPr="00BB5CB7">
        <w:rPr>
          <w:rFonts w:ascii="Times New Roman" w:hAnsi="Times New Roman" w:cs="Times New Roman"/>
          <w:b w:val="0"/>
          <w:bCs w:val="0"/>
        </w:rPr>
        <w:t>ы</w:t>
      </w:r>
      <w:r w:rsidR="00934153" w:rsidRPr="00BB5CB7">
        <w:rPr>
          <w:rFonts w:ascii="Times New Roman" w:hAnsi="Times New Roman" w:cs="Times New Roman"/>
          <w:b w:val="0"/>
          <w:bCs w:val="0"/>
        </w:rPr>
        <w:t xml:space="preserve"> </w:t>
      </w:r>
      <w:r w:rsidR="007A7ABE" w:rsidRPr="00BB5CB7">
        <w:rPr>
          <w:rFonts w:ascii="Times New Roman" w:hAnsi="Times New Roman" w:cs="Times New Roman"/>
          <w:b w:val="0"/>
          <w:bCs w:val="0"/>
        </w:rPr>
        <w:t>Соглашений</w:t>
      </w:r>
      <w:r w:rsidR="00934153" w:rsidRPr="00BB5CB7">
        <w:rPr>
          <w:rFonts w:ascii="Times New Roman" w:hAnsi="Times New Roman" w:cs="Times New Roman"/>
          <w:b w:val="0"/>
          <w:bCs w:val="0"/>
        </w:rPr>
        <w:t xml:space="preserve"> в течение 2 (двух) </w:t>
      </w:r>
      <w:r w:rsidR="007B0838" w:rsidRPr="00BB5CB7">
        <w:rPr>
          <w:rFonts w:ascii="Times New Roman" w:hAnsi="Times New Roman" w:cs="Times New Roman"/>
          <w:b w:val="0"/>
          <w:bCs w:val="0"/>
        </w:rPr>
        <w:t>рабочих дней с даты согласования проект</w:t>
      </w:r>
      <w:r w:rsidR="00C3475C" w:rsidRPr="00BB5CB7">
        <w:rPr>
          <w:rFonts w:ascii="Times New Roman" w:hAnsi="Times New Roman" w:cs="Times New Roman"/>
          <w:b w:val="0"/>
          <w:bCs w:val="0"/>
        </w:rPr>
        <w:t>ов</w:t>
      </w:r>
      <w:r w:rsidR="007B0838" w:rsidRPr="00BB5CB7">
        <w:rPr>
          <w:rFonts w:ascii="Times New Roman" w:hAnsi="Times New Roman" w:cs="Times New Roman"/>
          <w:b w:val="0"/>
          <w:bCs w:val="0"/>
        </w:rPr>
        <w:t xml:space="preserve"> </w:t>
      </w:r>
      <w:r w:rsidR="007A7ABE" w:rsidRPr="00BB5CB7">
        <w:rPr>
          <w:rFonts w:ascii="Times New Roman" w:hAnsi="Times New Roman" w:cs="Times New Roman"/>
          <w:b w:val="0"/>
          <w:bCs w:val="0"/>
        </w:rPr>
        <w:t>Соглашений</w:t>
      </w:r>
      <w:r w:rsidR="007B0838" w:rsidRPr="00BB5CB7">
        <w:rPr>
          <w:rFonts w:ascii="Times New Roman" w:hAnsi="Times New Roman" w:cs="Times New Roman"/>
          <w:b w:val="0"/>
          <w:bCs w:val="0"/>
        </w:rPr>
        <w:t xml:space="preserve"> в соответствии с порядком, установленным внутренними организационно-распорядительными документами </w:t>
      </w:r>
      <w:r w:rsidR="002D5F69" w:rsidRPr="00BB5CB7">
        <w:rPr>
          <w:rFonts w:ascii="Times New Roman" w:hAnsi="Times New Roman" w:cs="Times New Roman"/>
          <w:b w:val="0"/>
          <w:bCs w:val="0"/>
        </w:rPr>
        <w:t>Заказчика</w:t>
      </w:r>
      <w:r w:rsidR="007B0838" w:rsidRPr="00BB5CB7">
        <w:rPr>
          <w:rFonts w:ascii="Times New Roman" w:hAnsi="Times New Roman" w:cs="Times New Roman"/>
          <w:b w:val="0"/>
          <w:bCs w:val="0"/>
        </w:rPr>
        <w:t xml:space="preserve">, но не ранее чем через 10 </w:t>
      </w:r>
      <w:r w:rsidR="004046BE" w:rsidRPr="00BB5CB7">
        <w:rPr>
          <w:rFonts w:ascii="Times New Roman" w:hAnsi="Times New Roman" w:cs="Times New Roman"/>
          <w:b w:val="0"/>
          <w:bCs w:val="0"/>
        </w:rPr>
        <w:t xml:space="preserve">(десять) </w:t>
      </w:r>
      <w:r w:rsidR="007B0838" w:rsidRPr="00BB5CB7">
        <w:rPr>
          <w:rFonts w:ascii="Times New Roman" w:hAnsi="Times New Roman" w:cs="Times New Roman"/>
          <w:b w:val="0"/>
          <w:bCs w:val="0"/>
        </w:rPr>
        <w:t xml:space="preserve">дней с даты размещения в </w:t>
      </w:r>
      <w:r w:rsidR="00934153" w:rsidRPr="00BB5CB7">
        <w:rPr>
          <w:rFonts w:ascii="Times New Roman" w:hAnsi="Times New Roman" w:cs="Times New Roman"/>
          <w:b w:val="0"/>
          <w:bCs w:val="0"/>
        </w:rPr>
        <w:t>ЕИС итогового протокола по результатам закупки. Участник</w:t>
      </w:r>
      <w:r w:rsidR="00C3475C" w:rsidRPr="00BB5CB7">
        <w:rPr>
          <w:rFonts w:ascii="Times New Roman" w:hAnsi="Times New Roman" w:cs="Times New Roman"/>
          <w:b w:val="0"/>
          <w:bCs w:val="0"/>
        </w:rPr>
        <w:t>и</w:t>
      </w:r>
      <w:r w:rsidR="00934153" w:rsidRPr="00BB5CB7">
        <w:rPr>
          <w:rFonts w:ascii="Times New Roman" w:hAnsi="Times New Roman" w:cs="Times New Roman"/>
          <w:b w:val="0"/>
          <w:bCs w:val="0"/>
        </w:rPr>
        <w:t xml:space="preserve"> подписыва</w:t>
      </w:r>
      <w:r w:rsidR="00C3475C" w:rsidRPr="00BB5CB7">
        <w:rPr>
          <w:rFonts w:ascii="Times New Roman" w:hAnsi="Times New Roman" w:cs="Times New Roman"/>
          <w:b w:val="0"/>
          <w:bCs w:val="0"/>
        </w:rPr>
        <w:t>ю</w:t>
      </w:r>
      <w:r w:rsidR="00934153" w:rsidRPr="00BB5CB7">
        <w:rPr>
          <w:rFonts w:ascii="Times New Roman" w:hAnsi="Times New Roman" w:cs="Times New Roman"/>
          <w:b w:val="0"/>
          <w:bCs w:val="0"/>
        </w:rPr>
        <w:t>т проект</w:t>
      </w:r>
      <w:r w:rsidR="00C3475C" w:rsidRPr="00BB5CB7">
        <w:rPr>
          <w:rFonts w:ascii="Times New Roman" w:hAnsi="Times New Roman" w:cs="Times New Roman"/>
          <w:b w:val="0"/>
          <w:bCs w:val="0"/>
        </w:rPr>
        <w:t>ы</w:t>
      </w:r>
      <w:r w:rsidR="00934153" w:rsidRPr="00BB5CB7">
        <w:rPr>
          <w:rFonts w:ascii="Times New Roman" w:hAnsi="Times New Roman" w:cs="Times New Roman"/>
          <w:b w:val="0"/>
          <w:bCs w:val="0"/>
        </w:rPr>
        <w:t xml:space="preserve"> </w:t>
      </w:r>
      <w:r w:rsidR="007A7ABE" w:rsidRPr="00BB5CB7">
        <w:rPr>
          <w:rFonts w:ascii="Times New Roman" w:hAnsi="Times New Roman" w:cs="Times New Roman"/>
          <w:b w:val="0"/>
          <w:bCs w:val="0"/>
        </w:rPr>
        <w:t>Соглашений</w:t>
      </w:r>
      <w:r w:rsidR="00934153" w:rsidRPr="00BB5CB7">
        <w:rPr>
          <w:rFonts w:ascii="Times New Roman" w:hAnsi="Times New Roman" w:cs="Times New Roman"/>
          <w:b w:val="0"/>
          <w:bCs w:val="0"/>
        </w:rPr>
        <w:t xml:space="preserve"> в течение 3 (трех) рабочих дней </w:t>
      </w:r>
      <w:r w:rsidR="004046BE" w:rsidRPr="00BB5CB7">
        <w:rPr>
          <w:rFonts w:ascii="Times New Roman" w:hAnsi="Times New Roman" w:cs="Times New Roman"/>
          <w:b w:val="0"/>
          <w:bCs w:val="0"/>
        </w:rPr>
        <w:t>и направля</w:t>
      </w:r>
      <w:r w:rsidR="00C3475C" w:rsidRPr="00BB5CB7">
        <w:rPr>
          <w:rFonts w:ascii="Times New Roman" w:hAnsi="Times New Roman" w:cs="Times New Roman"/>
          <w:b w:val="0"/>
          <w:bCs w:val="0"/>
        </w:rPr>
        <w:t>ю</w:t>
      </w:r>
      <w:r w:rsidR="004046BE" w:rsidRPr="00BB5CB7">
        <w:rPr>
          <w:rFonts w:ascii="Times New Roman" w:hAnsi="Times New Roman" w:cs="Times New Roman"/>
          <w:b w:val="0"/>
          <w:bCs w:val="0"/>
        </w:rPr>
        <w:t xml:space="preserve">т </w:t>
      </w:r>
      <w:r w:rsidR="00C3475C" w:rsidRPr="00BB5CB7">
        <w:rPr>
          <w:rFonts w:ascii="Times New Roman" w:hAnsi="Times New Roman" w:cs="Times New Roman"/>
          <w:b w:val="0"/>
          <w:bCs w:val="0"/>
        </w:rPr>
        <w:t>их</w:t>
      </w:r>
      <w:r w:rsidR="004046BE" w:rsidRPr="00BB5CB7">
        <w:rPr>
          <w:rFonts w:ascii="Times New Roman" w:hAnsi="Times New Roman" w:cs="Times New Roman"/>
          <w:b w:val="0"/>
          <w:bCs w:val="0"/>
        </w:rPr>
        <w:t xml:space="preserve"> Заказчику</w:t>
      </w:r>
      <w:r w:rsidR="00934153" w:rsidRPr="00BB5CB7">
        <w:rPr>
          <w:rFonts w:ascii="Times New Roman" w:hAnsi="Times New Roman" w:cs="Times New Roman"/>
          <w:b w:val="0"/>
          <w:bCs w:val="0"/>
        </w:rPr>
        <w:t>.</w:t>
      </w:r>
      <w:r w:rsidR="004046BE" w:rsidRPr="00BB5CB7">
        <w:rPr>
          <w:rFonts w:ascii="Times New Roman" w:hAnsi="Times New Roman" w:cs="Times New Roman"/>
          <w:b w:val="0"/>
          <w:bCs w:val="0"/>
        </w:rPr>
        <w:t xml:space="preserve"> Заказчик после получения проект</w:t>
      </w:r>
      <w:r w:rsidR="00C3475C" w:rsidRPr="00BB5CB7">
        <w:rPr>
          <w:rFonts w:ascii="Times New Roman" w:hAnsi="Times New Roman" w:cs="Times New Roman"/>
          <w:b w:val="0"/>
          <w:bCs w:val="0"/>
        </w:rPr>
        <w:t>ов</w:t>
      </w:r>
      <w:r w:rsidR="004046BE" w:rsidRPr="00BB5CB7">
        <w:rPr>
          <w:rFonts w:ascii="Times New Roman" w:hAnsi="Times New Roman" w:cs="Times New Roman"/>
          <w:b w:val="0"/>
          <w:bCs w:val="0"/>
        </w:rPr>
        <w:t xml:space="preserve"> </w:t>
      </w:r>
      <w:r w:rsidR="007A7ABE" w:rsidRPr="00BB5CB7">
        <w:rPr>
          <w:rFonts w:ascii="Times New Roman" w:hAnsi="Times New Roman" w:cs="Times New Roman"/>
          <w:b w:val="0"/>
          <w:bCs w:val="0"/>
        </w:rPr>
        <w:t>Соглашений</w:t>
      </w:r>
      <w:r w:rsidR="004046BE" w:rsidRPr="00BB5CB7">
        <w:rPr>
          <w:rFonts w:ascii="Times New Roman" w:hAnsi="Times New Roman" w:cs="Times New Roman"/>
          <w:b w:val="0"/>
          <w:bCs w:val="0"/>
        </w:rPr>
        <w:t>, подписанн</w:t>
      </w:r>
      <w:r w:rsidR="00C3475C" w:rsidRPr="00BB5CB7">
        <w:rPr>
          <w:rFonts w:ascii="Times New Roman" w:hAnsi="Times New Roman" w:cs="Times New Roman"/>
          <w:b w:val="0"/>
          <w:bCs w:val="0"/>
        </w:rPr>
        <w:t>ых</w:t>
      </w:r>
      <w:r w:rsidR="004046BE" w:rsidRPr="00BB5CB7">
        <w:rPr>
          <w:rFonts w:ascii="Times New Roman" w:hAnsi="Times New Roman" w:cs="Times New Roman"/>
          <w:b w:val="0"/>
          <w:bCs w:val="0"/>
        </w:rPr>
        <w:t xml:space="preserve"> участник</w:t>
      </w:r>
      <w:r w:rsidR="00C3475C" w:rsidRPr="00BB5CB7">
        <w:rPr>
          <w:rFonts w:ascii="Times New Roman" w:hAnsi="Times New Roman" w:cs="Times New Roman"/>
          <w:b w:val="0"/>
          <w:bCs w:val="0"/>
        </w:rPr>
        <w:t>ами</w:t>
      </w:r>
      <w:r w:rsidR="004046BE" w:rsidRPr="00BB5CB7">
        <w:rPr>
          <w:rFonts w:ascii="Times New Roman" w:hAnsi="Times New Roman" w:cs="Times New Roman"/>
          <w:b w:val="0"/>
          <w:bCs w:val="0"/>
        </w:rPr>
        <w:t xml:space="preserve"> обеспечивает подписание так</w:t>
      </w:r>
      <w:r w:rsidR="00C3475C" w:rsidRPr="00BB5CB7">
        <w:rPr>
          <w:rFonts w:ascii="Times New Roman" w:hAnsi="Times New Roman" w:cs="Times New Roman"/>
          <w:b w:val="0"/>
          <w:bCs w:val="0"/>
        </w:rPr>
        <w:t>их</w:t>
      </w:r>
      <w:r w:rsidR="004046BE" w:rsidRPr="00BB5CB7">
        <w:rPr>
          <w:rFonts w:ascii="Times New Roman" w:hAnsi="Times New Roman" w:cs="Times New Roman"/>
          <w:b w:val="0"/>
          <w:bCs w:val="0"/>
        </w:rPr>
        <w:t xml:space="preserve"> </w:t>
      </w:r>
      <w:r w:rsidR="007A7ABE" w:rsidRPr="00BB5CB7">
        <w:rPr>
          <w:rFonts w:ascii="Times New Roman" w:hAnsi="Times New Roman" w:cs="Times New Roman"/>
          <w:b w:val="0"/>
          <w:bCs w:val="0"/>
        </w:rPr>
        <w:t>Соглашений</w:t>
      </w:r>
      <w:r w:rsidR="004046BE" w:rsidRPr="00BB5CB7">
        <w:rPr>
          <w:rFonts w:ascii="Times New Roman" w:hAnsi="Times New Roman" w:cs="Times New Roman"/>
          <w:b w:val="0"/>
          <w:bCs w:val="0"/>
        </w:rPr>
        <w:t xml:space="preserve"> в срок, не превышающий </w:t>
      </w:r>
      <w:r w:rsidR="00DD04F2" w:rsidRPr="00BB5CB7">
        <w:rPr>
          <w:rFonts w:ascii="Times New Roman" w:hAnsi="Times New Roman" w:cs="Times New Roman"/>
          <w:b w:val="0"/>
          <w:bCs w:val="0"/>
        </w:rPr>
        <w:t>2</w:t>
      </w:r>
      <w:r w:rsidR="004046BE" w:rsidRPr="00BB5CB7">
        <w:rPr>
          <w:rFonts w:ascii="Times New Roman" w:hAnsi="Times New Roman" w:cs="Times New Roman"/>
          <w:b w:val="0"/>
          <w:bCs w:val="0"/>
        </w:rPr>
        <w:t>0 (</w:t>
      </w:r>
      <w:r w:rsidR="00DD04F2" w:rsidRPr="00BB5CB7">
        <w:rPr>
          <w:rFonts w:ascii="Times New Roman" w:hAnsi="Times New Roman" w:cs="Times New Roman"/>
          <w:b w:val="0"/>
          <w:bCs w:val="0"/>
        </w:rPr>
        <w:t>двадцати</w:t>
      </w:r>
      <w:r w:rsidR="004046BE" w:rsidRPr="00BB5CB7">
        <w:rPr>
          <w:rFonts w:ascii="Times New Roman" w:hAnsi="Times New Roman" w:cs="Times New Roman"/>
          <w:b w:val="0"/>
          <w:bCs w:val="0"/>
        </w:rPr>
        <w:t>) дней с даты размещения в ЕИС итогового протокола по результатам закупки.</w:t>
      </w:r>
    </w:p>
    <w:p w14:paraId="15A5176C" w14:textId="77777777" w:rsidR="004046BE" w:rsidRPr="00BB5CB7" w:rsidRDefault="00934153"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В случае наличия разногласий по проекту </w:t>
      </w:r>
      <w:r w:rsidR="007A7ABE" w:rsidRPr="00BB5CB7">
        <w:rPr>
          <w:rFonts w:ascii="Times New Roman" w:hAnsi="Times New Roman" w:cs="Times New Roman"/>
          <w:b w:val="0"/>
          <w:bCs w:val="0"/>
        </w:rPr>
        <w:t>Соглашения</w:t>
      </w:r>
      <w:r w:rsidRPr="00BB5CB7">
        <w:rPr>
          <w:rFonts w:ascii="Times New Roman" w:hAnsi="Times New Roman" w:cs="Times New Roman"/>
          <w:b w:val="0"/>
          <w:bCs w:val="0"/>
        </w:rPr>
        <w:t xml:space="preserve">, направленному </w:t>
      </w:r>
      <w:r w:rsidR="004046BE" w:rsidRPr="00BB5CB7">
        <w:rPr>
          <w:rFonts w:ascii="Times New Roman" w:hAnsi="Times New Roman" w:cs="Times New Roman"/>
          <w:b w:val="0"/>
          <w:bCs w:val="0"/>
        </w:rPr>
        <w:t>З</w:t>
      </w:r>
      <w:r w:rsidRPr="00BB5CB7">
        <w:rPr>
          <w:rFonts w:ascii="Times New Roman" w:hAnsi="Times New Roman" w:cs="Times New Roman"/>
          <w:b w:val="0"/>
          <w:bCs w:val="0"/>
        </w:rPr>
        <w:t xml:space="preserve">аказчиком, участник такой закупки составляет протокол разногласий с указанием </w:t>
      </w:r>
      <w:r w:rsidR="007A7ABE" w:rsidRPr="00BB5CB7">
        <w:rPr>
          <w:rFonts w:ascii="Times New Roman" w:hAnsi="Times New Roman" w:cs="Times New Roman"/>
          <w:b w:val="0"/>
          <w:bCs w:val="0"/>
        </w:rPr>
        <w:t>замечаний к положениям проекта Соглашения</w:t>
      </w:r>
      <w:r w:rsidRPr="00BB5CB7">
        <w:rPr>
          <w:rFonts w:ascii="Times New Roman" w:hAnsi="Times New Roman" w:cs="Times New Roman"/>
          <w:b w:val="0"/>
          <w:bCs w:val="0"/>
        </w:rPr>
        <w:t xml:space="preserve">,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BB5CB7">
        <w:rPr>
          <w:rFonts w:ascii="Times New Roman" w:hAnsi="Times New Roman" w:cs="Times New Roman"/>
          <w:b w:val="0"/>
          <w:bCs w:val="0"/>
        </w:rPr>
        <w:t>З</w:t>
      </w:r>
      <w:r w:rsidRPr="00BB5CB7">
        <w:rPr>
          <w:rFonts w:ascii="Times New Roman" w:hAnsi="Times New Roman" w:cs="Times New Roman"/>
          <w:b w:val="0"/>
          <w:bCs w:val="0"/>
        </w:rPr>
        <w:t xml:space="preserve">аказчику в срок не более 2 (двух) рабочих дней с момента получения проекта </w:t>
      </w:r>
      <w:r w:rsidR="007A7ABE" w:rsidRPr="00BB5CB7">
        <w:rPr>
          <w:rFonts w:ascii="Times New Roman" w:hAnsi="Times New Roman" w:cs="Times New Roman"/>
          <w:b w:val="0"/>
          <w:bCs w:val="0"/>
        </w:rPr>
        <w:t>Соглашения</w:t>
      </w:r>
      <w:r w:rsidRPr="00BB5CB7">
        <w:rPr>
          <w:rFonts w:ascii="Times New Roman" w:hAnsi="Times New Roman" w:cs="Times New Roman"/>
          <w:b w:val="0"/>
          <w:bCs w:val="0"/>
        </w:rPr>
        <w:t xml:space="preserve">.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w:t>
      </w:r>
      <w:r w:rsidR="007A7ABE" w:rsidRPr="00BB5CB7">
        <w:rPr>
          <w:rFonts w:ascii="Times New Roman" w:hAnsi="Times New Roman" w:cs="Times New Roman"/>
          <w:b w:val="0"/>
          <w:bCs w:val="0"/>
        </w:rPr>
        <w:t>Соглашения</w:t>
      </w:r>
      <w:r w:rsidRPr="00BB5CB7">
        <w:rPr>
          <w:rFonts w:ascii="Times New Roman" w:hAnsi="Times New Roman" w:cs="Times New Roman"/>
          <w:b w:val="0"/>
          <w:bCs w:val="0"/>
        </w:rPr>
        <w:t xml:space="preserve"> либо повторно направляет проект </w:t>
      </w:r>
      <w:r w:rsidR="007A7ABE" w:rsidRPr="00BB5CB7">
        <w:rPr>
          <w:rFonts w:ascii="Times New Roman" w:hAnsi="Times New Roman" w:cs="Times New Roman"/>
          <w:b w:val="0"/>
          <w:bCs w:val="0"/>
        </w:rPr>
        <w:t>Соглашения</w:t>
      </w:r>
      <w:r w:rsidRPr="00BB5CB7">
        <w:rPr>
          <w:rFonts w:ascii="Times New Roman" w:hAnsi="Times New Roman" w:cs="Times New Roman"/>
          <w:b w:val="0"/>
          <w:bCs w:val="0"/>
        </w:rPr>
        <w:t xml:space="preserve">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BB5CB7">
        <w:rPr>
          <w:rFonts w:ascii="Times New Roman" w:hAnsi="Times New Roman" w:cs="Times New Roman"/>
          <w:b w:val="0"/>
          <w:bCs w:val="0"/>
        </w:rPr>
        <w:t xml:space="preserve"> Заказчик после получения проекта </w:t>
      </w:r>
      <w:r w:rsidR="007A7ABE" w:rsidRPr="00BB5CB7">
        <w:rPr>
          <w:rFonts w:ascii="Times New Roman" w:hAnsi="Times New Roman" w:cs="Times New Roman"/>
          <w:b w:val="0"/>
          <w:bCs w:val="0"/>
        </w:rPr>
        <w:t>Соглашения</w:t>
      </w:r>
      <w:r w:rsidR="004046BE" w:rsidRPr="00BB5CB7">
        <w:rPr>
          <w:rFonts w:ascii="Times New Roman" w:hAnsi="Times New Roman" w:cs="Times New Roman"/>
          <w:b w:val="0"/>
          <w:bCs w:val="0"/>
        </w:rPr>
        <w:t xml:space="preserve">, подписанного участником обеспечивает подписание такого </w:t>
      </w:r>
      <w:r w:rsidR="007A7ABE" w:rsidRPr="00BB5CB7">
        <w:rPr>
          <w:rFonts w:ascii="Times New Roman" w:hAnsi="Times New Roman" w:cs="Times New Roman"/>
          <w:b w:val="0"/>
          <w:bCs w:val="0"/>
        </w:rPr>
        <w:t>Соглашения</w:t>
      </w:r>
      <w:r w:rsidR="004046BE" w:rsidRPr="00BB5CB7">
        <w:rPr>
          <w:rFonts w:ascii="Times New Roman" w:hAnsi="Times New Roman" w:cs="Times New Roman"/>
          <w:b w:val="0"/>
          <w:bCs w:val="0"/>
        </w:rPr>
        <w:t xml:space="preserve"> в срок, не превышающий </w:t>
      </w:r>
      <w:r w:rsidR="00FD1D91" w:rsidRPr="00BB5CB7">
        <w:rPr>
          <w:rFonts w:ascii="Times New Roman" w:hAnsi="Times New Roman" w:cs="Times New Roman"/>
          <w:b w:val="0"/>
          <w:bCs w:val="0"/>
        </w:rPr>
        <w:t>20</w:t>
      </w:r>
      <w:r w:rsidR="004046BE" w:rsidRPr="00BB5CB7">
        <w:rPr>
          <w:rFonts w:ascii="Times New Roman" w:hAnsi="Times New Roman" w:cs="Times New Roman"/>
          <w:b w:val="0"/>
          <w:bCs w:val="0"/>
        </w:rPr>
        <w:t xml:space="preserve"> (</w:t>
      </w:r>
      <w:r w:rsidR="00FD1D91" w:rsidRPr="00BB5CB7">
        <w:rPr>
          <w:rFonts w:ascii="Times New Roman" w:hAnsi="Times New Roman" w:cs="Times New Roman"/>
          <w:b w:val="0"/>
          <w:bCs w:val="0"/>
        </w:rPr>
        <w:t>двадцати</w:t>
      </w:r>
      <w:r w:rsidR="004046BE" w:rsidRPr="00BB5CB7">
        <w:rPr>
          <w:rFonts w:ascii="Times New Roman" w:hAnsi="Times New Roman" w:cs="Times New Roman"/>
          <w:b w:val="0"/>
          <w:bCs w:val="0"/>
        </w:rPr>
        <w:t>) дней с даты размещения в ЕИС итогового протокола по результатам закупки.</w:t>
      </w:r>
    </w:p>
    <w:p w14:paraId="79804008" w14:textId="77777777" w:rsidR="00953960" w:rsidRPr="00BB5CB7" w:rsidRDefault="008518DA" w:rsidP="00911F0F">
      <w:pPr>
        <w:pStyle w:val="21"/>
        <w:numPr>
          <w:ilvl w:val="1"/>
          <w:numId w:val="1"/>
        </w:numPr>
        <w:spacing w:after="0"/>
        <w:ind w:left="0" w:firstLine="567"/>
        <w:jc w:val="both"/>
        <w:rPr>
          <w:sz w:val="24"/>
          <w:szCs w:val="24"/>
        </w:rPr>
      </w:pPr>
      <w:bookmarkStart w:id="142" w:name="_Toc373399298"/>
      <w:bookmarkStart w:id="143" w:name="_Toc376160927"/>
      <w:bookmarkStart w:id="144" w:name="_Ref62142498"/>
      <w:bookmarkStart w:id="145" w:name="_Toc89457634"/>
      <w:r w:rsidRPr="00BB5CB7">
        <w:rPr>
          <w:sz w:val="24"/>
          <w:szCs w:val="24"/>
        </w:rPr>
        <w:t>О</w:t>
      </w:r>
      <w:r w:rsidR="00E95013" w:rsidRPr="00BB5CB7">
        <w:rPr>
          <w:sz w:val="24"/>
          <w:szCs w:val="24"/>
        </w:rPr>
        <w:t xml:space="preserve">беспечения исполнения </w:t>
      </w:r>
      <w:r w:rsidR="007A7ABE" w:rsidRPr="00BB5CB7">
        <w:rPr>
          <w:sz w:val="24"/>
          <w:szCs w:val="24"/>
        </w:rPr>
        <w:t>Соглашения</w:t>
      </w:r>
      <w:r w:rsidR="00E95013" w:rsidRPr="00BB5CB7">
        <w:rPr>
          <w:sz w:val="24"/>
          <w:szCs w:val="24"/>
        </w:rPr>
        <w:t>, порядок предоставления такого обеспечения, требования к такому обеспечению</w:t>
      </w:r>
      <w:bookmarkEnd w:id="142"/>
      <w:bookmarkEnd w:id="143"/>
      <w:bookmarkEnd w:id="144"/>
      <w:bookmarkEnd w:id="145"/>
    </w:p>
    <w:p w14:paraId="48255CC8" w14:textId="77777777" w:rsidR="00DB5132" w:rsidRPr="00BB5CB7" w:rsidRDefault="00DB5132" w:rsidP="001C43B6">
      <w:pPr>
        <w:pStyle w:val="32"/>
        <w:keepNext w:val="0"/>
        <w:numPr>
          <w:ilvl w:val="2"/>
          <w:numId w:val="1"/>
        </w:numPr>
        <w:spacing w:before="0" w:after="0"/>
        <w:ind w:left="0" w:firstLine="567"/>
        <w:rPr>
          <w:rFonts w:ascii="Times New Roman" w:hAnsi="Times New Roman" w:cs="Times New Roman"/>
          <w:b w:val="0"/>
          <w:bCs w:val="0"/>
        </w:rPr>
      </w:pPr>
      <w:bookmarkStart w:id="146" w:name="_Toc373343356"/>
      <w:bookmarkStart w:id="147" w:name="_Toc373343841"/>
      <w:r w:rsidRPr="00BB5CB7">
        <w:rPr>
          <w:rFonts w:ascii="Times New Roman" w:hAnsi="Times New Roman" w:cs="Times New Roman"/>
          <w:b w:val="0"/>
          <w:bCs w:val="0"/>
        </w:rPr>
        <w:t xml:space="preserve">При проведении </w:t>
      </w:r>
      <w:r w:rsidR="002B0839" w:rsidRPr="00BB5CB7">
        <w:rPr>
          <w:rFonts w:ascii="Times New Roman" w:hAnsi="Times New Roman" w:cs="Times New Roman"/>
          <w:b w:val="0"/>
          <w:bCs w:val="0"/>
        </w:rPr>
        <w:t xml:space="preserve">конкурентного </w:t>
      </w:r>
      <w:r w:rsidRPr="00BB5CB7">
        <w:rPr>
          <w:rFonts w:ascii="Times New Roman" w:hAnsi="Times New Roman" w:cs="Times New Roman"/>
          <w:b w:val="0"/>
          <w:bCs w:val="0"/>
        </w:rPr>
        <w:t xml:space="preserve">предварительного отбора требование о предоставлении обеспечения исполнения </w:t>
      </w:r>
      <w:r w:rsidR="007A7ABE" w:rsidRPr="00BB5CB7">
        <w:rPr>
          <w:rFonts w:ascii="Times New Roman" w:hAnsi="Times New Roman" w:cs="Times New Roman"/>
          <w:b w:val="0"/>
          <w:bCs w:val="0"/>
        </w:rPr>
        <w:t>С</w:t>
      </w:r>
      <w:r w:rsidRPr="00BB5CB7">
        <w:rPr>
          <w:rFonts w:ascii="Times New Roman" w:hAnsi="Times New Roman" w:cs="Times New Roman"/>
          <w:b w:val="0"/>
        </w:rPr>
        <w:t xml:space="preserve">оглашения о проведении в дальнейшем среди победителей </w:t>
      </w:r>
      <w:r w:rsidR="00AD3A78" w:rsidRPr="00BB5CB7">
        <w:rPr>
          <w:rFonts w:ascii="Times New Roman" w:hAnsi="Times New Roman" w:cs="Times New Roman"/>
          <w:b w:val="0"/>
        </w:rPr>
        <w:t xml:space="preserve">конкурентного </w:t>
      </w:r>
      <w:r w:rsidRPr="00BB5CB7">
        <w:rPr>
          <w:rFonts w:ascii="Times New Roman" w:hAnsi="Times New Roman" w:cs="Times New Roman"/>
          <w:b w:val="0"/>
        </w:rPr>
        <w:t>предварительного отбора запросов цен</w:t>
      </w:r>
      <w:r w:rsidRPr="00BB5CB7">
        <w:rPr>
          <w:rFonts w:ascii="Times New Roman" w:hAnsi="Times New Roman" w:cs="Times New Roman"/>
          <w:b w:val="0"/>
          <w:bCs w:val="0"/>
        </w:rPr>
        <w:t xml:space="preserve"> не устанавливается, если в документации о закупке не установлено иное</w:t>
      </w:r>
      <w:r w:rsidR="007D72A2" w:rsidRPr="00BB5CB7">
        <w:rPr>
          <w:rFonts w:ascii="Times New Roman" w:hAnsi="Times New Roman" w:cs="Times New Roman"/>
          <w:b w:val="0"/>
          <w:bCs w:val="0"/>
        </w:rPr>
        <w:t xml:space="preserve"> (пункт </w:t>
      </w:r>
      <w:r w:rsidR="007D72A2" w:rsidRPr="00BB5CB7">
        <w:rPr>
          <w:rFonts w:ascii="Times New Roman" w:hAnsi="Times New Roman" w:cs="Times New Roman"/>
          <w:b w:val="0"/>
          <w:bCs w:val="0"/>
        </w:rPr>
        <w:fldChar w:fldCharType="begin"/>
      </w:r>
      <w:r w:rsidR="007D72A2" w:rsidRPr="00BB5CB7">
        <w:rPr>
          <w:rFonts w:ascii="Times New Roman" w:hAnsi="Times New Roman" w:cs="Times New Roman"/>
          <w:b w:val="0"/>
          <w:bCs w:val="0"/>
        </w:rPr>
        <w:instrText xml:space="preserve"> REF _Ref62139362 \r \h </w:instrText>
      </w:r>
      <w:r w:rsidR="008A7013" w:rsidRPr="00BB5CB7">
        <w:rPr>
          <w:rFonts w:ascii="Times New Roman" w:hAnsi="Times New Roman" w:cs="Times New Roman"/>
          <w:b w:val="0"/>
          <w:bCs w:val="0"/>
        </w:rPr>
        <w:instrText xml:space="preserve"> \* MERGEFORMAT </w:instrText>
      </w:r>
      <w:r w:rsidR="007D72A2" w:rsidRPr="00BB5CB7">
        <w:rPr>
          <w:rFonts w:ascii="Times New Roman" w:hAnsi="Times New Roman" w:cs="Times New Roman"/>
          <w:b w:val="0"/>
          <w:bCs w:val="0"/>
        </w:rPr>
      </w:r>
      <w:r w:rsidR="007D72A2"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14</w:t>
      </w:r>
      <w:r w:rsidR="007D72A2" w:rsidRPr="00BB5CB7">
        <w:rPr>
          <w:rFonts w:ascii="Times New Roman" w:hAnsi="Times New Roman" w:cs="Times New Roman"/>
          <w:b w:val="0"/>
          <w:bCs w:val="0"/>
        </w:rPr>
        <w:fldChar w:fldCharType="end"/>
      </w:r>
      <w:r w:rsidR="007D72A2" w:rsidRPr="00BB5CB7">
        <w:rPr>
          <w:rFonts w:ascii="Times New Roman" w:hAnsi="Times New Roman" w:cs="Times New Roman"/>
          <w:b w:val="0"/>
          <w:bCs w:val="0"/>
        </w:rPr>
        <w:t xml:space="preserve"> части II «ИНФОРМАЦИОННАЯ КАРТА ЗАКУПКИ»)</w:t>
      </w:r>
      <w:r w:rsidRPr="00BB5CB7">
        <w:rPr>
          <w:rFonts w:ascii="Times New Roman" w:hAnsi="Times New Roman" w:cs="Times New Roman"/>
          <w:b w:val="0"/>
          <w:bCs w:val="0"/>
        </w:rPr>
        <w:t>.</w:t>
      </w:r>
    </w:p>
    <w:p w14:paraId="5C653175" w14:textId="77777777" w:rsidR="002D5F69" w:rsidRPr="00BB5CB7" w:rsidRDefault="002D5F69" w:rsidP="001C43B6">
      <w:pPr>
        <w:spacing w:after="0"/>
      </w:pPr>
      <w:bookmarkStart w:id="148" w:name="_Toc373343360"/>
      <w:bookmarkStart w:id="149" w:name="_Toc373343845"/>
      <w:bookmarkEnd w:id="146"/>
      <w:bookmarkEnd w:id="147"/>
    </w:p>
    <w:p w14:paraId="31273650" w14:textId="77777777" w:rsidR="00AE1C9F" w:rsidRPr="00BB5CB7" w:rsidRDefault="00AE1C9F" w:rsidP="001C43B6">
      <w:pPr>
        <w:pStyle w:val="21"/>
        <w:keepNext w:val="0"/>
        <w:numPr>
          <w:ilvl w:val="1"/>
          <w:numId w:val="1"/>
        </w:numPr>
        <w:spacing w:after="0"/>
        <w:ind w:left="0" w:firstLine="567"/>
        <w:jc w:val="both"/>
        <w:rPr>
          <w:sz w:val="24"/>
          <w:szCs w:val="24"/>
        </w:rPr>
      </w:pPr>
      <w:bookmarkStart w:id="150" w:name="_Toc89457635"/>
      <w:bookmarkEnd w:id="148"/>
      <w:bookmarkEnd w:id="149"/>
      <w:r w:rsidRPr="00BB5CB7">
        <w:rPr>
          <w:sz w:val="24"/>
          <w:szCs w:val="24"/>
        </w:rPr>
        <w:t xml:space="preserve">Отказ от заключения </w:t>
      </w:r>
      <w:r w:rsidR="007A7ABE" w:rsidRPr="00BB5CB7">
        <w:rPr>
          <w:sz w:val="24"/>
          <w:szCs w:val="24"/>
        </w:rPr>
        <w:t>Соглашения</w:t>
      </w:r>
      <w:bookmarkEnd w:id="150"/>
      <w:r w:rsidR="007A7ABE" w:rsidRPr="00BB5CB7">
        <w:rPr>
          <w:sz w:val="24"/>
          <w:szCs w:val="24"/>
        </w:rPr>
        <w:t xml:space="preserve"> </w:t>
      </w:r>
    </w:p>
    <w:p w14:paraId="485B689D" w14:textId="77777777" w:rsidR="009471D8" w:rsidRPr="00BB5CB7" w:rsidRDefault="009471D8"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t xml:space="preserve">Заказчик отказывается от заключения </w:t>
      </w:r>
      <w:r w:rsidR="007A7ABE" w:rsidRPr="00BB5CB7">
        <w:rPr>
          <w:rFonts w:ascii="Times New Roman" w:hAnsi="Times New Roman" w:cs="Times New Roman"/>
          <w:b w:val="0"/>
          <w:bCs w:val="0"/>
        </w:rPr>
        <w:t>С</w:t>
      </w:r>
      <w:r w:rsidR="002422D0" w:rsidRPr="00BB5CB7">
        <w:rPr>
          <w:rFonts w:ascii="Times New Roman" w:hAnsi="Times New Roman" w:cs="Times New Roman"/>
          <w:b w:val="0"/>
        </w:rPr>
        <w:t>оглашения о проведении в дальнейшем среди победителей</w:t>
      </w:r>
      <w:r w:rsidR="00AD3A78" w:rsidRPr="00BB5CB7">
        <w:rPr>
          <w:rFonts w:ascii="Times New Roman" w:hAnsi="Times New Roman" w:cs="Times New Roman"/>
          <w:b w:val="0"/>
        </w:rPr>
        <w:t xml:space="preserve"> конкурентного</w:t>
      </w:r>
      <w:r w:rsidR="002422D0" w:rsidRPr="00BB5CB7">
        <w:rPr>
          <w:rFonts w:ascii="Times New Roman" w:hAnsi="Times New Roman" w:cs="Times New Roman"/>
          <w:b w:val="0"/>
        </w:rPr>
        <w:t xml:space="preserve"> предварительного отбора запросов цен</w:t>
      </w:r>
      <w:r w:rsidR="002422D0" w:rsidRPr="00BB5CB7">
        <w:rPr>
          <w:rFonts w:ascii="Times New Roman" w:hAnsi="Times New Roman" w:cs="Times New Roman"/>
          <w:b w:val="0"/>
          <w:bCs w:val="0"/>
        </w:rPr>
        <w:t xml:space="preserve"> </w:t>
      </w:r>
      <w:r w:rsidRPr="00BB5CB7">
        <w:rPr>
          <w:rFonts w:ascii="Times New Roman" w:hAnsi="Times New Roman" w:cs="Times New Roman"/>
          <w:b w:val="0"/>
          <w:bCs w:val="0"/>
        </w:rPr>
        <w:t xml:space="preserve">с </w:t>
      </w:r>
      <w:r w:rsidR="002422D0" w:rsidRPr="00BB5CB7">
        <w:rPr>
          <w:rFonts w:ascii="Times New Roman" w:hAnsi="Times New Roman" w:cs="Times New Roman"/>
          <w:b w:val="0"/>
          <w:bCs w:val="0"/>
        </w:rPr>
        <w:t xml:space="preserve">любым из </w:t>
      </w:r>
      <w:r w:rsidRPr="00BB5CB7">
        <w:rPr>
          <w:rFonts w:ascii="Times New Roman" w:hAnsi="Times New Roman" w:cs="Times New Roman"/>
          <w:b w:val="0"/>
          <w:bCs w:val="0"/>
        </w:rPr>
        <w:t>победителе</w:t>
      </w:r>
      <w:r w:rsidR="002422D0" w:rsidRPr="00BB5CB7">
        <w:rPr>
          <w:rFonts w:ascii="Times New Roman" w:hAnsi="Times New Roman" w:cs="Times New Roman"/>
          <w:b w:val="0"/>
          <w:bCs w:val="0"/>
        </w:rPr>
        <w:t>й</w:t>
      </w:r>
      <w:r w:rsidRPr="00BB5CB7">
        <w:rPr>
          <w:rFonts w:ascii="Times New Roman" w:hAnsi="Times New Roman" w:cs="Times New Roman"/>
          <w:b w:val="0"/>
          <w:bCs w:val="0"/>
        </w:rPr>
        <w:t xml:space="preserve"> в любой момент до заключения </w:t>
      </w:r>
      <w:r w:rsidR="007A7ABE" w:rsidRPr="00BB5CB7">
        <w:rPr>
          <w:rFonts w:ascii="Times New Roman" w:hAnsi="Times New Roman" w:cs="Times New Roman"/>
          <w:b w:val="0"/>
          <w:bCs w:val="0"/>
        </w:rPr>
        <w:t>Соглашения</w:t>
      </w:r>
      <w:r w:rsidRPr="00BB5CB7">
        <w:rPr>
          <w:rFonts w:ascii="Times New Roman" w:hAnsi="Times New Roman" w:cs="Times New Roman"/>
          <w:b w:val="0"/>
          <w:bCs w:val="0"/>
        </w:rPr>
        <w:t>,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5C928CC" w14:textId="77777777" w:rsidR="009471D8" w:rsidRPr="00BB5CB7" w:rsidRDefault="002422D0" w:rsidP="001C43B6">
      <w:pPr>
        <w:pStyle w:val="32"/>
        <w:keepNext w:val="0"/>
        <w:numPr>
          <w:ilvl w:val="2"/>
          <w:numId w:val="1"/>
        </w:numPr>
        <w:spacing w:before="0" w:after="0"/>
        <w:ind w:left="0" w:firstLine="567"/>
        <w:rPr>
          <w:rFonts w:ascii="Times New Roman" w:hAnsi="Times New Roman" w:cs="Times New Roman"/>
          <w:b w:val="0"/>
          <w:bCs w:val="0"/>
        </w:rPr>
      </w:pPr>
      <w:bookmarkStart w:id="151" w:name="_Ref302129490"/>
      <w:r w:rsidRPr="00BB5CB7">
        <w:rPr>
          <w:rFonts w:ascii="Times New Roman" w:hAnsi="Times New Roman" w:cs="Times New Roman"/>
          <w:b w:val="0"/>
          <w:bCs w:val="0"/>
        </w:rPr>
        <w:t>Любой у</w:t>
      </w:r>
      <w:r w:rsidR="009471D8" w:rsidRPr="00BB5CB7">
        <w:rPr>
          <w:rFonts w:ascii="Times New Roman" w:hAnsi="Times New Roman" w:cs="Times New Roman"/>
          <w:b w:val="0"/>
          <w:bCs w:val="0"/>
        </w:rPr>
        <w:t xml:space="preserve">частник закупки, признанный победителем, утрачивает статус победителя, и его действия (бездействия) означают отказ от заключения </w:t>
      </w:r>
      <w:r w:rsidR="007A7ABE" w:rsidRPr="00BB5CB7">
        <w:rPr>
          <w:rFonts w:ascii="Times New Roman" w:hAnsi="Times New Roman" w:cs="Times New Roman"/>
          <w:b w:val="0"/>
          <w:bCs w:val="0"/>
        </w:rPr>
        <w:t>Соглашения</w:t>
      </w:r>
      <w:r w:rsidR="009471D8" w:rsidRPr="00BB5CB7">
        <w:rPr>
          <w:rFonts w:ascii="Times New Roman" w:hAnsi="Times New Roman" w:cs="Times New Roman"/>
          <w:b w:val="0"/>
          <w:bCs w:val="0"/>
        </w:rPr>
        <w:t xml:space="preserve"> в следующих случаях:</w:t>
      </w:r>
      <w:bookmarkEnd w:id="151"/>
    </w:p>
    <w:p w14:paraId="412F0B2D" w14:textId="77777777" w:rsidR="009471D8" w:rsidRPr="00BB5CB7" w:rsidRDefault="009471D8" w:rsidP="003D3794">
      <w:pPr>
        <w:pStyle w:val="31"/>
        <w:widowControl w:val="0"/>
        <w:numPr>
          <w:ilvl w:val="0"/>
          <w:numId w:val="13"/>
        </w:numPr>
        <w:tabs>
          <w:tab w:val="left" w:pos="0"/>
        </w:tabs>
        <w:snapToGrid/>
        <w:ind w:left="0" w:firstLine="567"/>
        <w:rPr>
          <w:sz w:val="24"/>
          <w:szCs w:val="24"/>
        </w:rPr>
      </w:pPr>
      <w:proofErr w:type="gramStart"/>
      <w:r w:rsidRPr="00BB5CB7">
        <w:rPr>
          <w:sz w:val="24"/>
          <w:szCs w:val="24"/>
        </w:rPr>
        <w:t>уклонения</w:t>
      </w:r>
      <w:proofErr w:type="gramEnd"/>
      <w:r w:rsidRPr="00BB5CB7">
        <w:rPr>
          <w:sz w:val="24"/>
          <w:szCs w:val="24"/>
        </w:rPr>
        <w:t xml:space="preserve"> или отказа участника закупки от заключения </w:t>
      </w:r>
      <w:r w:rsidR="007A7ABE" w:rsidRPr="00BB5CB7">
        <w:rPr>
          <w:sz w:val="24"/>
          <w:szCs w:val="24"/>
        </w:rPr>
        <w:t>Соглашения</w:t>
      </w:r>
      <w:r w:rsidRPr="00BB5CB7">
        <w:rPr>
          <w:sz w:val="24"/>
          <w:szCs w:val="24"/>
        </w:rPr>
        <w:t xml:space="preserve">, в том числе путем предложения Заказчику внести существенные изменения, ухудшающие для Заказчика условия </w:t>
      </w:r>
      <w:r w:rsidR="007A7ABE" w:rsidRPr="00BB5CB7">
        <w:rPr>
          <w:sz w:val="24"/>
          <w:szCs w:val="24"/>
        </w:rPr>
        <w:t>Соглашения</w:t>
      </w:r>
      <w:r w:rsidRPr="00BB5CB7">
        <w:rPr>
          <w:sz w:val="24"/>
          <w:szCs w:val="24"/>
        </w:rPr>
        <w:t>;</w:t>
      </w:r>
    </w:p>
    <w:p w14:paraId="44CC9AEF" w14:textId="77777777" w:rsidR="009471D8" w:rsidRPr="00BB5CB7" w:rsidRDefault="009471D8" w:rsidP="003D3794">
      <w:pPr>
        <w:pStyle w:val="Default"/>
        <w:numPr>
          <w:ilvl w:val="0"/>
          <w:numId w:val="13"/>
        </w:numPr>
        <w:tabs>
          <w:tab w:val="left" w:pos="1418"/>
        </w:tabs>
        <w:ind w:left="0" w:firstLine="567"/>
        <w:jc w:val="both"/>
        <w:rPr>
          <w:smallCaps/>
          <w:color w:val="auto"/>
        </w:rPr>
      </w:pPr>
      <w:proofErr w:type="spellStart"/>
      <w:proofErr w:type="gramStart"/>
      <w:r w:rsidRPr="00BB5CB7">
        <w:t>непредоставления</w:t>
      </w:r>
      <w:proofErr w:type="spellEnd"/>
      <w:proofErr w:type="gramEnd"/>
      <w:r w:rsidRPr="00BB5CB7">
        <w:t xml:space="preserve"> или предоставление с нарушением условий, установленных действующим законодательством, до заключения </w:t>
      </w:r>
      <w:r w:rsidR="007A7ABE" w:rsidRPr="00BB5CB7">
        <w:t>Соглашения</w:t>
      </w:r>
      <w:r w:rsidRPr="00BB5CB7">
        <w:t xml:space="preserve"> Заказчику обеспечения исполнения </w:t>
      </w:r>
      <w:r w:rsidR="007A7ABE" w:rsidRPr="00BB5CB7">
        <w:t>Соглашения</w:t>
      </w:r>
      <w:r w:rsidRPr="00BB5CB7">
        <w:t xml:space="preserve"> (в случае, если в извещении о закупке, документации о закупке установлены требования обеспечения исполнения </w:t>
      </w:r>
      <w:r w:rsidR="007A7ABE" w:rsidRPr="00BB5CB7">
        <w:t>Соглашения</w:t>
      </w:r>
      <w:r w:rsidRPr="00BB5CB7">
        <w:t xml:space="preserve"> и срок его предоставления до заключения </w:t>
      </w:r>
      <w:r w:rsidR="007A7ABE" w:rsidRPr="00BB5CB7">
        <w:t>Соглашения</w:t>
      </w:r>
      <w:r w:rsidRPr="00BB5CB7">
        <w:t>).</w:t>
      </w:r>
    </w:p>
    <w:p w14:paraId="786097A4" w14:textId="77777777" w:rsidR="007633E7" w:rsidRPr="00BB5CB7" w:rsidRDefault="00AE1C9F" w:rsidP="001C43B6">
      <w:pPr>
        <w:pStyle w:val="21"/>
        <w:keepNext w:val="0"/>
        <w:numPr>
          <w:ilvl w:val="1"/>
          <w:numId w:val="1"/>
        </w:numPr>
        <w:spacing w:after="0"/>
        <w:ind w:left="0" w:firstLine="567"/>
        <w:jc w:val="both"/>
        <w:rPr>
          <w:sz w:val="24"/>
          <w:szCs w:val="24"/>
        </w:rPr>
      </w:pPr>
      <w:bookmarkStart w:id="152" w:name="_Toc89457636"/>
      <w:bookmarkEnd w:id="141"/>
      <w:r w:rsidRPr="00BB5CB7">
        <w:rPr>
          <w:sz w:val="24"/>
          <w:szCs w:val="24"/>
        </w:rPr>
        <w:t>Изменение и</w:t>
      </w:r>
      <w:r w:rsidR="001F5C18" w:rsidRPr="00BB5CB7">
        <w:rPr>
          <w:sz w:val="24"/>
          <w:szCs w:val="24"/>
        </w:rPr>
        <w:t xml:space="preserve"> расторжение </w:t>
      </w:r>
      <w:r w:rsidR="007A7ABE" w:rsidRPr="00BB5CB7">
        <w:rPr>
          <w:sz w:val="24"/>
          <w:szCs w:val="24"/>
        </w:rPr>
        <w:t>Соглашения (договора)</w:t>
      </w:r>
      <w:bookmarkEnd w:id="152"/>
    </w:p>
    <w:p w14:paraId="2CA66019" w14:textId="77777777" w:rsidR="00570961" w:rsidRPr="00BB5CB7" w:rsidRDefault="007A7ABE" w:rsidP="001C43B6">
      <w:pPr>
        <w:pStyle w:val="32"/>
        <w:keepNext w:val="0"/>
        <w:numPr>
          <w:ilvl w:val="2"/>
          <w:numId w:val="1"/>
        </w:numPr>
        <w:spacing w:before="0" w:after="0"/>
        <w:ind w:left="0" w:firstLine="567"/>
        <w:rPr>
          <w:rFonts w:ascii="Times New Roman" w:hAnsi="Times New Roman" w:cs="Times New Roman"/>
          <w:b w:val="0"/>
          <w:bCs w:val="0"/>
        </w:rPr>
      </w:pPr>
      <w:r w:rsidRPr="00BB5CB7">
        <w:rPr>
          <w:rFonts w:ascii="Times New Roman" w:hAnsi="Times New Roman" w:cs="Times New Roman"/>
          <w:b w:val="0"/>
          <w:bCs w:val="0"/>
        </w:rPr>
        <w:lastRenderedPageBreak/>
        <w:t>С</w:t>
      </w:r>
      <w:r w:rsidR="002422D0" w:rsidRPr="00BB5CB7">
        <w:rPr>
          <w:rFonts w:ascii="Times New Roman" w:hAnsi="Times New Roman" w:cs="Times New Roman"/>
          <w:b w:val="0"/>
        </w:rPr>
        <w:t xml:space="preserve">оглашение о проведении в дальнейшем среди победителей </w:t>
      </w:r>
      <w:r w:rsidR="00E21E02" w:rsidRPr="00BB5CB7">
        <w:rPr>
          <w:rFonts w:ascii="Times New Roman" w:hAnsi="Times New Roman" w:cs="Times New Roman"/>
          <w:b w:val="0"/>
        </w:rPr>
        <w:t xml:space="preserve">конкурентного </w:t>
      </w:r>
      <w:r w:rsidR="002422D0" w:rsidRPr="00BB5CB7">
        <w:rPr>
          <w:rFonts w:ascii="Times New Roman" w:hAnsi="Times New Roman" w:cs="Times New Roman"/>
          <w:b w:val="0"/>
        </w:rPr>
        <w:t>предварительного отбора запросов цен</w:t>
      </w:r>
      <w:r w:rsidR="002422D0" w:rsidRPr="00BB5CB7">
        <w:rPr>
          <w:rFonts w:ascii="Times New Roman" w:hAnsi="Times New Roman" w:cs="Times New Roman"/>
          <w:b w:val="0"/>
          <w:bCs w:val="0"/>
        </w:rPr>
        <w:t xml:space="preserve"> </w:t>
      </w:r>
      <w:r w:rsidR="00570961" w:rsidRPr="00BB5CB7">
        <w:rPr>
          <w:rFonts w:ascii="Times New Roman" w:hAnsi="Times New Roman" w:cs="Times New Roman"/>
          <w:b w:val="0"/>
          <w:bCs w:val="0"/>
        </w:rPr>
        <w:t xml:space="preserve">исполняется в соответствии с условиями, определяемыми законодательством Российской Федерации, и самим </w:t>
      </w:r>
      <w:r w:rsidRPr="00BB5CB7">
        <w:rPr>
          <w:rFonts w:ascii="Times New Roman" w:hAnsi="Times New Roman" w:cs="Times New Roman"/>
          <w:b w:val="0"/>
          <w:bCs w:val="0"/>
        </w:rPr>
        <w:t>Соглашением (договором)</w:t>
      </w:r>
      <w:r w:rsidR="00570961" w:rsidRPr="00BB5CB7">
        <w:rPr>
          <w:rFonts w:ascii="Times New Roman" w:hAnsi="Times New Roman" w:cs="Times New Roman"/>
          <w:b w:val="0"/>
          <w:bCs w:val="0"/>
        </w:rPr>
        <w:t xml:space="preserve">, включая внесенные в него изменения. Изменение условий </w:t>
      </w:r>
      <w:r w:rsidRPr="00BB5CB7">
        <w:rPr>
          <w:rFonts w:ascii="Times New Roman" w:hAnsi="Times New Roman" w:cs="Times New Roman"/>
          <w:b w:val="0"/>
          <w:bCs w:val="0"/>
        </w:rPr>
        <w:t>Соглашения (договора)</w:t>
      </w:r>
      <w:r w:rsidR="00570961" w:rsidRPr="00BB5CB7">
        <w:rPr>
          <w:rFonts w:ascii="Times New Roman" w:hAnsi="Times New Roman" w:cs="Times New Roman"/>
          <w:b w:val="0"/>
          <w:bCs w:val="0"/>
        </w:rPr>
        <w:t xml:space="preserve"> во</w:t>
      </w:r>
      <w:r w:rsidR="000071E9" w:rsidRPr="00BB5CB7">
        <w:rPr>
          <w:rFonts w:ascii="Times New Roman" w:hAnsi="Times New Roman" w:cs="Times New Roman"/>
          <w:b w:val="0"/>
          <w:bCs w:val="0"/>
        </w:rPr>
        <w:t>зможно в порядке, предусмотренно</w:t>
      </w:r>
      <w:r w:rsidR="00570961" w:rsidRPr="00BB5CB7">
        <w:rPr>
          <w:rFonts w:ascii="Times New Roman" w:hAnsi="Times New Roman" w:cs="Times New Roman"/>
          <w:b w:val="0"/>
          <w:bCs w:val="0"/>
        </w:rPr>
        <w:t>м действующим законодательством и Положением о закупке.</w:t>
      </w:r>
      <w:r w:rsidR="00701ED1" w:rsidRPr="00BB5CB7">
        <w:rPr>
          <w:rFonts w:ascii="Times New Roman" w:hAnsi="Times New Roman" w:cs="Times New Roman"/>
          <w:b w:val="0"/>
          <w:bCs w:val="0"/>
        </w:rPr>
        <w:t xml:space="preserve"> </w:t>
      </w:r>
    </w:p>
    <w:p w14:paraId="05C159C1" w14:textId="77777777" w:rsidR="007633E7" w:rsidRPr="00BB5CB7" w:rsidRDefault="009471D8" w:rsidP="001C43B6">
      <w:pPr>
        <w:pStyle w:val="32"/>
        <w:keepNext w:val="0"/>
        <w:numPr>
          <w:ilvl w:val="2"/>
          <w:numId w:val="1"/>
        </w:numPr>
        <w:spacing w:before="0" w:after="0"/>
        <w:ind w:left="0" w:firstLine="567"/>
        <w:rPr>
          <w:rFonts w:ascii="Times New Roman" w:hAnsi="Times New Roman" w:cs="Times New Roman"/>
          <w:b w:val="0"/>
          <w:bCs w:val="0"/>
        </w:rPr>
      </w:pPr>
      <w:bookmarkStart w:id="153" w:name="_Ref119429963"/>
      <w:r w:rsidRPr="00BB5CB7">
        <w:rPr>
          <w:rFonts w:ascii="Times New Roman" w:hAnsi="Times New Roman" w:cs="Times New Roman"/>
          <w:b w:val="0"/>
          <w:bCs w:val="0"/>
        </w:rPr>
        <w:t xml:space="preserve">При исполнении </w:t>
      </w:r>
      <w:r w:rsidR="007A7ABE" w:rsidRPr="00BB5CB7">
        <w:rPr>
          <w:rFonts w:ascii="Times New Roman" w:hAnsi="Times New Roman" w:cs="Times New Roman"/>
          <w:b w:val="0"/>
          <w:bCs w:val="0"/>
        </w:rPr>
        <w:t>С</w:t>
      </w:r>
      <w:r w:rsidR="002422D0" w:rsidRPr="00BB5CB7">
        <w:rPr>
          <w:rFonts w:ascii="Times New Roman" w:hAnsi="Times New Roman" w:cs="Times New Roman"/>
          <w:b w:val="0"/>
          <w:bCs w:val="0"/>
        </w:rPr>
        <w:t xml:space="preserve">оглашения о проведении в дальнейшем среди победителей </w:t>
      </w:r>
      <w:r w:rsidR="00E21E02" w:rsidRPr="00BB5CB7">
        <w:rPr>
          <w:rFonts w:ascii="Times New Roman" w:hAnsi="Times New Roman" w:cs="Times New Roman"/>
          <w:b w:val="0"/>
          <w:bCs w:val="0"/>
        </w:rPr>
        <w:t xml:space="preserve">конкурентного </w:t>
      </w:r>
      <w:r w:rsidR="002422D0" w:rsidRPr="00BB5CB7">
        <w:rPr>
          <w:rFonts w:ascii="Times New Roman" w:hAnsi="Times New Roman" w:cs="Times New Roman"/>
          <w:b w:val="0"/>
          <w:bCs w:val="0"/>
        </w:rPr>
        <w:t xml:space="preserve">предварительного отбора запросов цен </w:t>
      </w:r>
      <w:r w:rsidRPr="00BB5CB7">
        <w:rPr>
          <w:rFonts w:ascii="Times New Roman" w:hAnsi="Times New Roman" w:cs="Times New Roman"/>
          <w:b w:val="0"/>
          <w:bCs w:val="0"/>
        </w:rPr>
        <w:t>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w:t>
      </w:r>
      <w:r w:rsidR="007A7ABE" w:rsidRPr="00BB5CB7">
        <w:rPr>
          <w:rFonts w:ascii="Times New Roman" w:hAnsi="Times New Roman" w:cs="Times New Roman"/>
          <w:b w:val="0"/>
          <w:bCs w:val="0"/>
        </w:rPr>
        <w:t>лнителя, подрядчика) по такому Соглашению</w:t>
      </w:r>
      <w:r w:rsidRPr="00BB5CB7">
        <w:rPr>
          <w:rFonts w:ascii="Times New Roman" w:hAnsi="Times New Roman" w:cs="Times New Roman"/>
          <w:b w:val="0"/>
          <w:bCs w:val="0"/>
        </w:rPr>
        <w:t xml:space="preserve">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w:t>
      </w:r>
      <w:r w:rsidR="007A7ABE" w:rsidRPr="00BB5CB7">
        <w:rPr>
          <w:rFonts w:ascii="Times New Roman" w:hAnsi="Times New Roman" w:cs="Times New Roman"/>
          <w:b w:val="0"/>
          <w:bCs w:val="0"/>
        </w:rPr>
        <w:t xml:space="preserve">Соглашения </w:t>
      </w:r>
      <w:r w:rsidRPr="00BB5CB7">
        <w:rPr>
          <w:rFonts w:ascii="Times New Roman" w:hAnsi="Times New Roman" w:cs="Times New Roman"/>
          <w:b w:val="0"/>
          <w:bCs w:val="0"/>
        </w:rPr>
        <w:t xml:space="preserve">не является основанием для расторжения </w:t>
      </w:r>
      <w:r w:rsidR="007A7ABE" w:rsidRPr="00BB5CB7">
        <w:rPr>
          <w:rFonts w:ascii="Times New Roman" w:hAnsi="Times New Roman" w:cs="Times New Roman"/>
          <w:b w:val="0"/>
          <w:bCs w:val="0"/>
        </w:rPr>
        <w:t>Соглашения</w:t>
      </w:r>
      <w:r w:rsidRPr="00BB5CB7">
        <w:rPr>
          <w:rFonts w:ascii="Times New Roman" w:hAnsi="Times New Roman" w:cs="Times New Roman"/>
          <w:b w:val="0"/>
          <w:bCs w:val="0"/>
        </w:rPr>
        <w:t>.</w:t>
      </w:r>
    </w:p>
    <w:p w14:paraId="659CFD34" w14:textId="77777777" w:rsidR="00F04CF5" w:rsidRPr="00BB5CB7" w:rsidRDefault="009471D8" w:rsidP="001C43B6">
      <w:pPr>
        <w:pStyle w:val="32"/>
        <w:keepNext w:val="0"/>
        <w:numPr>
          <w:ilvl w:val="2"/>
          <w:numId w:val="1"/>
        </w:numPr>
        <w:spacing w:before="0" w:after="0"/>
        <w:ind w:left="0" w:firstLine="567"/>
        <w:rPr>
          <w:rFonts w:ascii="Times New Roman" w:hAnsi="Times New Roman" w:cs="Times New Roman"/>
          <w:b w:val="0"/>
          <w:bCs w:val="0"/>
        </w:rPr>
      </w:pPr>
      <w:bookmarkStart w:id="154" w:name="_Ref62142921"/>
      <w:bookmarkEnd w:id="153"/>
      <w:r w:rsidRPr="00BB5CB7">
        <w:rPr>
          <w:rFonts w:ascii="Times New Roman" w:hAnsi="Times New Roman" w:cs="Times New Roman"/>
          <w:b w:val="0"/>
          <w:bCs w:val="0"/>
        </w:rPr>
        <w:t xml:space="preserve">Расторжение </w:t>
      </w:r>
      <w:r w:rsidR="007A7ABE" w:rsidRPr="00BB5CB7">
        <w:rPr>
          <w:rFonts w:ascii="Times New Roman" w:hAnsi="Times New Roman" w:cs="Times New Roman"/>
          <w:b w:val="0"/>
          <w:bCs w:val="0"/>
        </w:rPr>
        <w:t>Соглашения (договора)</w:t>
      </w:r>
      <w:r w:rsidR="00225420" w:rsidRPr="00BB5CB7">
        <w:rPr>
          <w:rFonts w:ascii="Times New Roman" w:hAnsi="Times New Roman" w:cs="Times New Roman"/>
          <w:b w:val="0"/>
          <w:bCs w:val="0"/>
        </w:rPr>
        <w:t>, в то</w:t>
      </w:r>
      <w:r w:rsidR="007A7ABE" w:rsidRPr="00BB5CB7">
        <w:rPr>
          <w:rFonts w:ascii="Times New Roman" w:hAnsi="Times New Roman" w:cs="Times New Roman"/>
          <w:b w:val="0"/>
          <w:bCs w:val="0"/>
        </w:rPr>
        <w:t>м числе односторонний отказ от Соглашения (договора)</w:t>
      </w:r>
      <w:r w:rsidRPr="00BB5CB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B5CB7">
        <w:rPr>
          <w:rFonts w:ascii="Times New Roman" w:hAnsi="Times New Roman" w:cs="Times New Roman"/>
          <w:b w:val="0"/>
          <w:bCs w:val="0"/>
        </w:rPr>
        <w:t>.</w:t>
      </w:r>
      <w:bookmarkEnd w:id="154"/>
    </w:p>
    <w:p w14:paraId="52AAA7A7" w14:textId="77777777" w:rsidR="00653E8A" w:rsidRPr="00BB5CB7" w:rsidRDefault="00653E8A" w:rsidP="001C43B6">
      <w:pPr>
        <w:spacing w:after="0"/>
      </w:pPr>
    </w:p>
    <w:p w14:paraId="77EEA3DB" w14:textId="77777777" w:rsidR="00653E8A" w:rsidRPr="00BB5CB7" w:rsidRDefault="00653E8A" w:rsidP="001C43B6">
      <w:pPr>
        <w:pStyle w:val="11"/>
        <w:keepNext w:val="0"/>
        <w:numPr>
          <w:ilvl w:val="0"/>
          <w:numId w:val="1"/>
        </w:numPr>
        <w:spacing w:before="0" w:after="0"/>
        <w:ind w:left="0" w:firstLine="567"/>
        <w:rPr>
          <w:sz w:val="24"/>
          <w:szCs w:val="24"/>
        </w:rPr>
      </w:pPr>
      <w:bookmarkStart w:id="155" w:name="_Ref62201171"/>
      <w:bookmarkStart w:id="156" w:name="_Toc89457637"/>
      <w:r w:rsidRPr="00BB5CB7">
        <w:rPr>
          <w:sz w:val="24"/>
          <w:szCs w:val="24"/>
        </w:rPr>
        <w:t xml:space="preserve">ПРОВЕДЕНИЕ ЗАПРОСОВ ЦЕН ПО РЕЗУЛЬТАТАМ </w:t>
      </w:r>
      <w:r w:rsidR="00E21E02" w:rsidRPr="00BB5CB7">
        <w:rPr>
          <w:sz w:val="24"/>
          <w:szCs w:val="24"/>
        </w:rPr>
        <w:t xml:space="preserve">КОНКУРЕНТНОГО </w:t>
      </w:r>
      <w:r w:rsidRPr="00BB5CB7">
        <w:rPr>
          <w:sz w:val="24"/>
          <w:szCs w:val="24"/>
        </w:rPr>
        <w:t>ПРЕДВАРИТЕЛЬНОГО ОТБОРА</w:t>
      </w:r>
      <w:r w:rsidR="00C0637E" w:rsidRPr="00BB5CB7">
        <w:rPr>
          <w:sz w:val="24"/>
          <w:szCs w:val="24"/>
        </w:rPr>
        <w:t xml:space="preserve">. ПРОЦЕДУРА </w:t>
      </w:r>
      <w:r w:rsidR="003B7972" w:rsidRPr="00BB5CB7">
        <w:rPr>
          <w:sz w:val="24"/>
          <w:szCs w:val="24"/>
        </w:rPr>
        <w:t>«</w:t>
      </w:r>
      <w:r w:rsidR="00C0637E" w:rsidRPr="00BB5CB7">
        <w:rPr>
          <w:sz w:val="24"/>
          <w:szCs w:val="24"/>
        </w:rPr>
        <w:t>ДОНАБОРА</w:t>
      </w:r>
      <w:r w:rsidR="003B7972" w:rsidRPr="00BB5CB7">
        <w:rPr>
          <w:sz w:val="24"/>
          <w:szCs w:val="24"/>
        </w:rPr>
        <w:t>»</w:t>
      </w:r>
      <w:r w:rsidR="00C0637E" w:rsidRPr="00BB5CB7">
        <w:rPr>
          <w:sz w:val="24"/>
          <w:szCs w:val="24"/>
        </w:rPr>
        <w:t>.</w:t>
      </w:r>
      <w:bookmarkEnd w:id="155"/>
      <w:bookmarkEnd w:id="156"/>
    </w:p>
    <w:p w14:paraId="191101DF" w14:textId="77777777" w:rsidR="00C0637E" w:rsidRPr="00BB5CB7" w:rsidRDefault="00C0637E" w:rsidP="00C0637E"/>
    <w:p w14:paraId="3C817E7C" w14:textId="77777777" w:rsidR="00653E8A" w:rsidRPr="00BB5CB7" w:rsidRDefault="00653E8A" w:rsidP="00C0637E">
      <w:pPr>
        <w:pStyle w:val="21"/>
        <w:keepNext w:val="0"/>
        <w:numPr>
          <w:ilvl w:val="1"/>
          <w:numId w:val="1"/>
        </w:numPr>
        <w:spacing w:after="0"/>
        <w:ind w:left="0" w:firstLine="567"/>
        <w:jc w:val="both"/>
        <w:rPr>
          <w:sz w:val="24"/>
          <w:szCs w:val="24"/>
        </w:rPr>
      </w:pPr>
      <w:bookmarkStart w:id="157" w:name="_Toc89457638"/>
      <w:r w:rsidRPr="00BB5CB7">
        <w:rPr>
          <w:sz w:val="24"/>
          <w:szCs w:val="24"/>
        </w:rPr>
        <w:t>Порядок проведения запросов цен по результатам</w:t>
      </w:r>
      <w:r w:rsidR="00E21E02" w:rsidRPr="00BB5CB7">
        <w:rPr>
          <w:sz w:val="24"/>
          <w:szCs w:val="24"/>
        </w:rPr>
        <w:t xml:space="preserve"> конкурентного</w:t>
      </w:r>
      <w:r w:rsidRPr="00BB5CB7">
        <w:rPr>
          <w:sz w:val="24"/>
          <w:szCs w:val="24"/>
        </w:rPr>
        <w:t xml:space="preserve"> предварительного отбора</w:t>
      </w:r>
      <w:r w:rsidR="001C0D53" w:rsidRPr="00BB5CB7">
        <w:rPr>
          <w:sz w:val="24"/>
          <w:szCs w:val="24"/>
        </w:rPr>
        <w:t>.</w:t>
      </w:r>
      <w:bookmarkEnd w:id="157"/>
    </w:p>
    <w:p w14:paraId="4EDE36E9" w14:textId="77777777" w:rsidR="00653E8A" w:rsidRPr="00BB5CB7" w:rsidRDefault="00653E8A" w:rsidP="001C43B6">
      <w:pPr>
        <w:pStyle w:val="afffff4"/>
        <w:numPr>
          <w:ilvl w:val="2"/>
          <w:numId w:val="1"/>
        </w:numPr>
        <w:tabs>
          <w:tab w:val="num" w:pos="0"/>
        </w:tabs>
        <w:ind w:left="0" w:firstLine="567"/>
        <w:jc w:val="both"/>
      </w:pPr>
      <w:r w:rsidRPr="00BB5CB7">
        <w:t xml:space="preserve">По результатам проведения </w:t>
      </w:r>
      <w:r w:rsidR="00E21E02" w:rsidRPr="00BB5CB7">
        <w:t xml:space="preserve">конкурентного </w:t>
      </w:r>
      <w:r w:rsidRPr="00BB5CB7">
        <w:t xml:space="preserve">предварительного отбора </w:t>
      </w:r>
      <w:r w:rsidR="000071E9" w:rsidRPr="00BB5CB7">
        <w:t>проводя</w:t>
      </w:r>
      <w:r w:rsidRPr="00BB5CB7">
        <w:t>т</w:t>
      </w:r>
      <w:r w:rsidR="000071E9" w:rsidRPr="00BB5CB7">
        <w:t>ся</w:t>
      </w:r>
      <w:r w:rsidRPr="00BB5CB7">
        <w:t xml:space="preserve"> закупки способом запрос цен по результатам </w:t>
      </w:r>
      <w:r w:rsidR="00E21E02" w:rsidRPr="00BB5CB7">
        <w:t xml:space="preserve">конкурентного </w:t>
      </w:r>
      <w:r w:rsidRPr="00BB5CB7">
        <w:t>предварительного отбора в порядке, установленном Положением о закупке.</w:t>
      </w:r>
    </w:p>
    <w:p w14:paraId="3DED56A5" w14:textId="77777777" w:rsidR="00653E8A" w:rsidRPr="00BB5CB7" w:rsidRDefault="00653E8A" w:rsidP="001C43B6">
      <w:pPr>
        <w:pStyle w:val="afffff4"/>
        <w:numPr>
          <w:ilvl w:val="2"/>
          <w:numId w:val="1"/>
        </w:numPr>
        <w:tabs>
          <w:tab w:val="num" w:pos="0"/>
        </w:tabs>
        <w:ind w:left="0" w:firstLine="567"/>
        <w:jc w:val="both"/>
      </w:pPr>
      <w:r w:rsidRPr="00BB5CB7">
        <w:t>Участниками запроса цен по результатам</w:t>
      </w:r>
      <w:r w:rsidR="00AD3A78" w:rsidRPr="00BB5CB7">
        <w:t xml:space="preserve"> конкурентного</w:t>
      </w:r>
      <w:r w:rsidRPr="00BB5CB7">
        <w:t xml:space="preserve"> предварительного отбора могут быть только победители соответствующего </w:t>
      </w:r>
      <w:r w:rsidR="001C0D53" w:rsidRPr="00BB5CB7">
        <w:t xml:space="preserve">конкурентного </w:t>
      </w:r>
      <w:r w:rsidRPr="00BB5CB7">
        <w:t xml:space="preserve">предварительного отбора, с которыми заключены </w:t>
      </w:r>
      <w:r w:rsidR="007A7ABE" w:rsidRPr="00BB5CB7">
        <w:t>С</w:t>
      </w:r>
      <w:r w:rsidRPr="00BB5CB7">
        <w:t xml:space="preserve">оглашения о проведении в дальнейшем среди победителей </w:t>
      </w:r>
      <w:r w:rsidR="00E21E02" w:rsidRPr="00BB5CB7">
        <w:t xml:space="preserve">конкурентного </w:t>
      </w:r>
      <w:r w:rsidRPr="00BB5CB7">
        <w:t xml:space="preserve">предварительного отбора запросов цен, либо победители </w:t>
      </w:r>
      <w:r w:rsidR="00E21E02" w:rsidRPr="00BB5CB7">
        <w:t xml:space="preserve">конкурентного </w:t>
      </w:r>
      <w:r w:rsidR="00F06B26" w:rsidRPr="00BB5CB7">
        <w:t>предварительного отбора («</w:t>
      </w:r>
      <w:proofErr w:type="spellStart"/>
      <w:r w:rsidRPr="00BB5CB7">
        <w:t>донабора</w:t>
      </w:r>
      <w:proofErr w:type="spellEnd"/>
      <w:r w:rsidR="00F06B26" w:rsidRPr="00BB5CB7">
        <w:t>»</w:t>
      </w:r>
      <w:r w:rsidRPr="00BB5CB7">
        <w:t>), проведенного в соответствии с п.</w:t>
      </w:r>
      <w:r w:rsidR="000071E9" w:rsidRPr="00BB5CB7">
        <w:fldChar w:fldCharType="begin"/>
      </w:r>
      <w:r w:rsidR="000071E9" w:rsidRPr="00BB5CB7">
        <w:instrText xml:space="preserve"> REF _Ref438820 \r \h </w:instrText>
      </w:r>
      <w:r w:rsidR="003B7972" w:rsidRPr="00BB5CB7">
        <w:instrText xml:space="preserve"> \* MERGEFORMAT </w:instrText>
      </w:r>
      <w:r w:rsidR="000071E9" w:rsidRPr="00BB5CB7">
        <w:fldChar w:fldCharType="separate"/>
      </w:r>
      <w:r w:rsidR="00BB5CB7" w:rsidRPr="00BB5CB7">
        <w:t>7.2</w:t>
      </w:r>
      <w:r w:rsidR="000071E9" w:rsidRPr="00BB5CB7">
        <w:fldChar w:fldCharType="end"/>
      </w:r>
      <w:r w:rsidR="00F06B26" w:rsidRPr="00BB5CB7">
        <w:t xml:space="preserve"> настояще</w:t>
      </w:r>
      <w:r w:rsidR="0003284D" w:rsidRPr="00BB5CB7">
        <w:t>й части</w:t>
      </w:r>
      <w:r w:rsidR="00F06B26" w:rsidRPr="00BB5CB7">
        <w:t xml:space="preserve"> документации</w:t>
      </w:r>
      <w:r w:rsidRPr="00BB5CB7">
        <w:t>.</w:t>
      </w:r>
    </w:p>
    <w:p w14:paraId="5521D527" w14:textId="77777777" w:rsidR="00653E8A" w:rsidRPr="00BB5CB7" w:rsidRDefault="00F06B26" w:rsidP="001C43B6">
      <w:pPr>
        <w:pStyle w:val="afffff4"/>
        <w:numPr>
          <w:ilvl w:val="2"/>
          <w:numId w:val="1"/>
        </w:numPr>
        <w:tabs>
          <w:tab w:val="num" w:pos="0"/>
        </w:tabs>
        <w:ind w:left="0" w:firstLine="567"/>
        <w:jc w:val="both"/>
      </w:pPr>
      <w:r w:rsidRPr="00BB5CB7">
        <w:t xml:space="preserve">При проведении запросов цен по результатам </w:t>
      </w:r>
      <w:r w:rsidR="001C0D53" w:rsidRPr="00BB5CB7">
        <w:t xml:space="preserve">конкурентного </w:t>
      </w:r>
      <w:r w:rsidRPr="00BB5CB7">
        <w:t>предварительного отбора в извещении о закупке указывается вся информация, предусмотренная Положением о закупке, в том числе начальная (максимальная) цена договора, место, условия и сроки (периоды) поставки товара, выполнения работы, оказания услуги, форма, сроки и порядок оплаты товара, работы, у</w:t>
      </w:r>
      <w:r w:rsidR="00020DC7" w:rsidRPr="00BB5CB7">
        <w:t xml:space="preserve">слуги, о закупаемой продукции и </w:t>
      </w:r>
      <w:r w:rsidRPr="00BB5CB7">
        <w:t>т.п.</w:t>
      </w:r>
    </w:p>
    <w:p w14:paraId="0DFB1183" w14:textId="77777777" w:rsidR="00F06B26" w:rsidRPr="00BB5CB7" w:rsidRDefault="00F06B26" w:rsidP="001C43B6">
      <w:pPr>
        <w:pStyle w:val="afffff4"/>
        <w:numPr>
          <w:ilvl w:val="2"/>
          <w:numId w:val="1"/>
        </w:numPr>
        <w:tabs>
          <w:tab w:val="num" w:pos="0"/>
          <w:tab w:val="left" w:pos="142"/>
          <w:tab w:val="num" w:pos="426"/>
        </w:tabs>
        <w:ind w:left="0" w:firstLine="567"/>
        <w:jc w:val="both"/>
      </w:pPr>
      <w:r w:rsidRPr="00BB5CB7">
        <w:t xml:space="preserve">Победителем запроса цен по результатам </w:t>
      </w:r>
      <w:r w:rsidR="00AD3A78" w:rsidRPr="00BB5CB7">
        <w:t xml:space="preserve">конкурентного </w:t>
      </w:r>
      <w:r w:rsidRPr="00BB5CB7">
        <w:t>предварительного отбора признается участник, заявка которого соответствует требованиям, установленным извещением о закупке, и ценовое предложение которого содержит минимальную стоимость.</w:t>
      </w:r>
    </w:p>
    <w:p w14:paraId="73DB87FB" w14:textId="77777777" w:rsidR="00653E8A" w:rsidRPr="00BB5CB7" w:rsidRDefault="00653E8A" w:rsidP="00185D91">
      <w:pPr>
        <w:pStyle w:val="21"/>
        <w:numPr>
          <w:ilvl w:val="1"/>
          <w:numId w:val="1"/>
        </w:numPr>
        <w:tabs>
          <w:tab w:val="clear" w:pos="576"/>
          <w:tab w:val="num" w:pos="0"/>
        </w:tabs>
        <w:spacing w:after="0"/>
        <w:ind w:left="0" w:firstLine="567"/>
        <w:jc w:val="both"/>
        <w:rPr>
          <w:sz w:val="24"/>
          <w:szCs w:val="24"/>
        </w:rPr>
      </w:pPr>
      <w:bookmarkStart w:id="158" w:name="_Ref438820"/>
      <w:bookmarkStart w:id="159" w:name="_Ref62210212"/>
      <w:bookmarkStart w:id="160" w:name="_Toc89457639"/>
      <w:r w:rsidRPr="00BB5CB7">
        <w:rPr>
          <w:sz w:val="24"/>
          <w:szCs w:val="24"/>
        </w:rPr>
        <w:t xml:space="preserve">Проведение процедуры </w:t>
      </w:r>
      <w:r w:rsidR="003B7972" w:rsidRPr="00BB5CB7">
        <w:rPr>
          <w:sz w:val="24"/>
          <w:szCs w:val="24"/>
        </w:rPr>
        <w:t>«</w:t>
      </w:r>
      <w:proofErr w:type="spellStart"/>
      <w:r w:rsidRPr="00BB5CB7">
        <w:rPr>
          <w:sz w:val="24"/>
          <w:szCs w:val="24"/>
        </w:rPr>
        <w:t>донабора</w:t>
      </w:r>
      <w:bookmarkEnd w:id="158"/>
      <w:proofErr w:type="spellEnd"/>
      <w:r w:rsidR="003B7972" w:rsidRPr="00BB5CB7">
        <w:rPr>
          <w:sz w:val="24"/>
          <w:szCs w:val="24"/>
        </w:rPr>
        <w:t>»</w:t>
      </w:r>
      <w:bookmarkEnd w:id="159"/>
      <w:bookmarkEnd w:id="160"/>
    </w:p>
    <w:p w14:paraId="47FCADA1" w14:textId="77777777" w:rsidR="00653E8A" w:rsidRPr="00BB5CB7" w:rsidRDefault="00653E8A" w:rsidP="001C43B6">
      <w:pPr>
        <w:pStyle w:val="32"/>
        <w:keepNext w:val="0"/>
        <w:numPr>
          <w:ilvl w:val="2"/>
          <w:numId w:val="1"/>
        </w:numPr>
        <w:tabs>
          <w:tab w:val="num" w:pos="0"/>
        </w:tabs>
        <w:spacing w:before="0" w:after="0"/>
        <w:ind w:left="0" w:firstLine="567"/>
        <w:rPr>
          <w:rFonts w:ascii="Times New Roman" w:hAnsi="Times New Roman" w:cs="Times New Roman"/>
          <w:b w:val="0"/>
          <w:bCs w:val="0"/>
        </w:rPr>
      </w:pPr>
      <w:bookmarkStart w:id="161" w:name="_Ref2612563"/>
      <w:r w:rsidRPr="00BB5CB7">
        <w:rPr>
          <w:rFonts w:ascii="Times New Roman" w:hAnsi="Times New Roman" w:cs="Times New Roman"/>
          <w:b w:val="0"/>
          <w:bCs w:val="0"/>
        </w:rPr>
        <w:t>В случае если по результатам</w:t>
      </w:r>
      <w:r w:rsidR="001C0D53" w:rsidRPr="00BB5CB7">
        <w:rPr>
          <w:rFonts w:ascii="Times New Roman" w:hAnsi="Times New Roman" w:cs="Times New Roman"/>
          <w:b w:val="0"/>
          <w:bCs w:val="0"/>
        </w:rPr>
        <w:t xml:space="preserve"> конкурентного</w:t>
      </w:r>
      <w:r w:rsidRPr="00BB5CB7">
        <w:rPr>
          <w:rFonts w:ascii="Times New Roman" w:hAnsi="Times New Roman" w:cs="Times New Roman"/>
          <w:b w:val="0"/>
          <w:bCs w:val="0"/>
        </w:rPr>
        <w:t xml:space="preserve"> предварительного отбора заключаются </w:t>
      </w:r>
      <w:r w:rsidR="00B634DC" w:rsidRPr="00BB5CB7">
        <w:rPr>
          <w:rFonts w:ascii="Times New Roman" w:hAnsi="Times New Roman" w:cs="Times New Roman"/>
          <w:b w:val="0"/>
          <w:bCs w:val="0"/>
        </w:rPr>
        <w:t>С</w:t>
      </w:r>
      <w:r w:rsidRPr="00BB5CB7">
        <w:rPr>
          <w:rFonts w:ascii="Times New Roman" w:hAnsi="Times New Roman" w:cs="Times New Roman"/>
          <w:b w:val="0"/>
          <w:bCs w:val="0"/>
        </w:rPr>
        <w:t xml:space="preserve">оглашения о проведении в дальнейшем среди победителей </w:t>
      </w:r>
      <w:r w:rsidR="00AD3A78" w:rsidRPr="00BB5CB7">
        <w:rPr>
          <w:rFonts w:ascii="Times New Roman" w:hAnsi="Times New Roman" w:cs="Times New Roman"/>
          <w:b w:val="0"/>
          <w:bCs w:val="0"/>
        </w:rPr>
        <w:t xml:space="preserve">конкурентного </w:t>
      </w:r>
      <w:r w:rsidRPr="00BB5CB7">
        <w:rPr>
          <w:rFonts w:ascii="Times New Roman" w:hAnsi="Times New Roman" w:cs="Times New Roman"/>
          <w:b w:val="0"/>
          <w:bCs w:val="0"/>
        </w:rPr>
        <w:t>предварительного отбора запросов цен на срок более одного года</w:t>
      </w:r>
      <w:r w:rsidR="000071E9" w:rsidRPr="00BB5CB7">
        <w:rPr>
          <w:rFonts w:ascii="Times New Roman" w:hAnsi="Times New Roman" w:cs="Times New Roman"/>
          <w:b w:val="0"/>
          <w:bCs w:val="0"/>
        </w:rPr>
        <w:t>,</w:t>
      </w:r>
      <w:r w:rsidRPr="00BB5CB7">
        <w:rPr>
          <w:rFonts w:ascii="Times New Roman" w:hAnsi="Times New Roman" w:cs="Times New Roman"/>
          <w:b w:val="0"/>
          <w:bCs w:val="0"/>
        </w:rPr>
        <w:t xml:space="preserve"> </w:t>
      </w:r>
      <w:r w:rsidR="000071E9" w:rsidRPr="00BB5CB7">
        <w:rPr>
          <w:rFonts w:ascii="Times New Roman" w:hAnsi="Times New Roman" w:cs="Times New Roman"/>
          <w:b w:val="0"/>
          <w:bCs w:val="0"/>
        </w:rPr>
        <w:t>Организатор</w:t>
      </w:r>
      <w:r w:rsidRPr="00BB5CB7">
        <w:rPr>
          <w:rFonts w:ascii="Times New Roman" w:hAnsi="Times New Roman" w:cs="Times New Roman"/>
          <w:b w:val="0"/>
          <w:bCs w:val="0"/>
        </w:rPr>
        <w:t xml:space="preserve"> </w:t>
      </w:r>
      <w:r w:rsidR="00747695" w:rsidRPr="00BB5CB7">
        <w:rPr>
          <w:rFonts w:ascii="Times New Roman" w:hAnsi="Times New Roman" w:cs="Times New Roman"/>
          <w:b w:val="0"/>
          <w:bCs w:val="0"/>
        </w:rPr>
        <w:t>вправе</w:t>
      </w:r>
      <w:r w:rsidRPr="00BB5CB7">
        <w:rPr>
          <w:rFonts w:ascii="Times New Roman" w:hAnsi="Times New Roman" w:cs="Times New Roman"/>
          <w:b w:val="0"/>
          <w:bCs w:val="0"/>
        </w:rPr>
        <w:t xml:space="preserve"> проводить процедуру «</w:t>
      </w:r>
      <w:proofErr w:type="spellStart"/>
      <w:r w:rsidRPr="00BB5CB7">
        <w:rPr>
          <w:rFonts w:ascii="Times New Roman" w:hAnsi="Times New Roman" w:cs="Times New Roman"/>
          <w:b w:val="0"/>
          <w:bCs w:val="0"/>
        </w:rPr>
        <w:t>донабора</w:t>
      </w:r>
      <w:proofErr w:type="spellEnd"/>
      <w:r w:rsidRPr="00BB5CB7">
        <w:rPr>
          <w:rFonts w:ascii="Times New Roman" w:hAnsi="Times New Roman" w:cs="Times New Roman"/>
          <w:b w:val="0"/>
          <w:bCs w:val="0"/>
        </w:rPr>
        <w:t>» (путем проведения закупки способом «</w:t>
      </w:r>
      <w:r w:rsidR="001C0D53" w:rsidRPr="00BB5CB7">
        <w:rPr>
          <w:rFonts w:ascii="Times New Roman" w:hAnsi="Times New Roman" w:cs="Times New Roman"/>
          <w:b w:val="0"/>
          <w:bCs w:val="0"/>
        </w:rPr>
        <w:t xml:space="preserve">конкурентный </w:t>
      </w:r>
      <w:r w:rsidRPr="00BB5CB7">
        <w:rPr>
          <w:rFonts w:ascii="Times New Roman" w:hAnsi="Times New Roman" w:cs="Times New Roman"/>
          <w:b w:val="0"/>
          <w:bCs w:val="0"/>
        </w:rPr>
        <w:t xml:space="preserve">предварительный отбор») в целях обеспечения возможности поставщикам (исполнителям, подрядчикам), по каким-либо причинам не принявших участие в первоначальной закупке, принять участие в последующих запросах цен среди победителей </w:t>
      </w:r>
      <w:r w:rsidR="00AD3A78" w:rsidRPr="00BB5CB7">
        <w:rPr>
          <w:rFonts w:ascii="Times New Roman" w:hAnsi="Times New Roman" w:cs="Times New Roman"/>
          <w:b w:val="0"/>
          <w:bCs w:val="0"/>
        </w:rPr>
        <w:t xml:space="preserve">конкурентного </w:t>
      </w:r>
      <w:r w:rsidRPr="00BB5CB7">
        <w:rPr>
          <w:rFonts w:ascii="Times New Roman" w:hAnsi="Times New Roman" w:cs="Times New Roman"/>
          <w:b w:val="0"/>
          <w:bCs w:val="0"/>
        </w:rPr>
        <w:t xml:space="preserve">предварительного отбора. </w:t>
      </w:r>
      <w:bookmarkEnd w:id="161"/>
    </w:p>
    <w:p w14:paraId="439DE6A9" w14:textId="77777777" w:rsidR="00BE5639" w:rsidRPr="00BB5CB7" w:rsidRDefault="000071E9" w:rsidP="00BE5639">
      <w:pPr>
        <w:pStyle w:val="32"/>
        <w:keepNext w:val="0"/>
        <w:numPr>
          <w:ilvl w:val="2"/>
          <w:numId w:val="1"/>
        </w:numPr>
        <w:tabs>
          <w:tab w:val="num" w:pos="0"/>
        </w:tabs>
        <w:spacing w:before="0" w:after="0"/>
        <w:ind w:left="0" w:firstLine="567"/>
        <w:rPr>
          <w:rFonts w:ascii="Times New Roman" w:hAnsi="Times New Roman" w:cs="Times New Roman"/>
          <w:bCs w:val="0"/>
        </w:rPr>
      </w:pPr>
      <w:bookmarkStart w:id="162" w:name="_Ref2613039"/>
      <w:bookmarkStart w:id="163" w:name="_Ref62138277"/>
      <w:r w:rsidRPr="00BB5CB7">
        <w:rPr>
          <w:rFonts w:ascii="Times New Roman" w:hAnsi="Times New Roman" w:cs="Times New Roman"/>
          <w:b w:val="0"/>
          <w:bCs w:val="0"/>
        </w:rPr>
        <w:t xml:space="preserve">Информация о проведении/не проведении процедуры </w:t>
      </w:r>
      <w:r w:rsidR="00821EC0" w:rsidRPr="00BB5CB7">
        <w:rPr>
          <w:rFonts w:ascii="Times New Roman" w:hAnsi="Times New Roman" w:cs="Times New Roman"/>
          <w:b w:val="0"/>
          <w:bCs w:val="0"/>
        </w:rPr>
        <w:t>«</w:t>
      </w:r>
      <w:proofErr w:type="spellStart"/>
      <w:r w:rsidRPr="00BB5CB7">
        <w:rPr>
          <w:rFonts w:ascii="Times New Roman" w:hAnsi="Times New Roman" w:cs="Times New Roman"/>
          <w:b w:val="0"/>
          <w:bCs w:val="0"/>
        </w:rPr>
        <w:t>донабора</w:t>
      </w:r>
      <w:proofErr w:type="spellEnd"/>
      <w:r w:rsidR="00821EC0" w:rsidRPr="00BB5CB7">
        <w:rPr>
          <w:rFonts w:ascii="Times New Roman" w:hAnsi="Times New Roman" w:cs="Times New Roman"/>
          <w:b w:val="0"/>
          <w:bCs w:val="0"/>
        </w:rPr>
        <w:t>»</w:t>
      </w:r>
      <w:r w:rsidRPr="00BB5CB7">
        <w:rPr>
          <w:rFonts w:ascii="Times New Roman" w:hAnsi="Times New Roman" w:cs="Times New Roman"/>
          <w:b w:val="0"/>
          <w:bCs w:val="0"/>
        </w:rPr>
        <w:t xml:space="preserve"> </w:t>
      </w:r>
      <w:r w:rsidR="00436998" w:rsidRPr="00BB5CB7">
        <w:rPr>
          <w:rFonts w:ascii="Times New Roman" w:hAnsi="Times New Roman" w:cs="Times New Roman"/>
          <w:b w:val="0"/>
          <w:bCs w:val="0"/>
        </w:rPr>
        <w:t>по ранее проведенному (</w:t>
      </w:r>
      <w:proofErr w:type="spellStart"/>
      <w:r w:rsidR="00436998" w:rsidRPr="00BB5CB7">
        <w:rPr>
          <w:rFonts w:ascii="Times New Roman" w:hAnsi="Times New Roman" w:cs="Times New Roman"/>
          <w:b w:val="0"/>
          <w:bCs w:val="0"/>
        </w:rPr>
        <w:t>ым</w:t>
      </w:r>
      <w:proofErr w:type="spellEnd"/>
      <w:r w:rsidR="00436998" w:rsidRPr="00BB5CB7">
        <w:rPr>
          <w:rFonts w:ascii="Times New Roman" w:hAnsi="Times New Roman" w:cs="Times New Roman"/>
          <w:b w:val="0"/>
          <w:bCs w:val="0"/>
        </w:rPr>
        <w:t>) конкурентному(</w:t>
      </w:r>
      <w:proofErr w:type="spellStart"/>
      <w:r w:rsidR="00436998" w:rsidRPr="00BB5CB7">
        <w:rPr>
          <w:rFonts w:ascii="Times New Roman" w:hAnsi="Times New Roman" w:cs="Times New Roman"/>
          <w:b w:val="0"/>
          <w:bCs w:val="0"/>
        </w:rPr>
        <w:t>ым</w:t>
      </w:r>
      <w:proofErr w:type="spellEnd"/>
      <w:r w:rsidR="00436998" w:rsidRPr="00BB5CB7">
        <w:rPr>
          <w:rFonts w:ascii="Times New Roman" w:hAnsi="Times New Roman" w:cs="Times New Roman"/>
          <w:b w:val="0"/>
          <w:bCs w:val="0"/>
        </w:rPr>
        <w:t>) отбору(</w:t>
      </w:r>
      <w:proofErr w:type="spellStart"/>
      <w:r w:rsidR="00436998" w:rsidRPr="00BB5CB7">
        <w:rPr>
          <w:rFonts w:ascii="Times New Roman" w:hAnsi="Times New Roman" w:cs="Times New Roman"/>
          <w:b w:val="0"/>
          <w:bCs w:val="0"/>
        </w:rPr>
        <w:t>ам</w:t>
      </w:r>
      <w:proofErr w:type="spellEnd"/>
      <w:r w:rsidR="00436998" w:rsidRPr="00BB5CB7">
        <w:rPr>
          <w:rFonts w:ascii="Times New Roman" w:hAnsi="Times New Roman" w:cs="Times New Roman"/>
          <w:b w:val="0"/>
          <w:bCs w:val="0"/>
        </w:rPr>
        <w:t xml:space="preserve">) и </w:t>
      </w:r>
      <w:r w:rsidR="00BE5639" w:rsidRPr="00BB5CB7">
        <w:rPr>
          <w:rFonts w:ascii="Times New Roman" w:hAnsi="Times New Roman" w:cs="Times New Roman"/>
          <w:b w:val="0"/>
          <w:bCs w:val="0"/>
        </w:rPr>
        <w:t>Наименование закупки</w:t>
      </w:r>
      <w:r w:rsidR="00AB18B9" w:rsidRPr="00BB5CB7">
        <w:rPr>
          <w:rFonts w:ascii="Times New Roman" w:hAnsi="Times New Roman" w:cs="Times New Roman"/>
          <w:b w:val="0"/>
          <w:bCs w:val="0"/>
        </w:rPr>
        <w:t>(</w:t>
      </w:r>
      <w:proofErr w:type="spellStart"/>
      <w:r w:rsidR="00AB18B9" w:rsidRPr="00BB5CB7">
        <w:rPr>
          <w:rFonts w:ascii="Times New Roman" w:hAnsi="Times New Roman" w:cs="Times New Roman"/>
          <w:b w:val="0"/>
          <w:bCs w:val="0"/>
        </w:rPr>
        <w:t>ок</w:t>
      </w:r>
      <w:proofErr w:type="spellEnd"/>
      <w:r w:rsidR="00AB18B9" w:rsidRPr="00BB5CB7">
        <w:rPr>
          <w:rFonts w:ascii="Times New Roman" w:hAnsi="Times New Roman" w:cs="Times New Roman"/>
          <w:b w:val="0"/>
          <w:bCs w:val="0"/>
        </w:rPr>
        <w:t>)</w:t>
      </w:r>
      <w:r w:rsidR="00BE5639" w:rsidRPr="00BB5CB7">
        <w:rPr>
          <w:rFonts w:ascii="Times New Roman" w:hAnsi="Times New Roman" w:cs="Times New Roman"/>
          <w:b w:val="0"/>
          <w:bCs w:val="0"/>
        </w:rPr>
        <w:t xml:space="preserve"> по которой</w:t>
      </w:r>
      <w:r w:rsidR="00AB18B9" w:rsidRPr="00BB5CB7">
        <w:rPr>
          <w:rFonts w:ascii="Times New Roman" w:hAnsi="Times New Roman" w:cs="Times New Roman"/>
          <w:b w:val="0"/>
          <w:bCs w:val="0"/>
        </w:rPr>
        <w:t>(</w:t>
      </w:r>
      <w:proofErr w:type="spellStart"/>
      <w:r w:rsidR="00AB18B9" w:rsidRPr="00BB5CB7">
        <w:rPr>
          <w:rFonts w:ascii="Times New Roman" w:hAnsi="Times New Roman" w:cs="Times New Roman"/>
          <w:b w:val="0"/>
          <w:bCs w:val="0"/>
        </w:rPr>
        <w:t>ым</w:t>
      </w:r>
      <w:proofErr w:type="spellEnd"/>
      <w:r w:rsidR="00AB18B9" w:rsidRPr="00BB5CB7">
        <w:rPr>
          <w:rFonts w:ascii="Times New Roman" w:hAnsi="Times New Roman" w:cs="Times New Roman"/>
          <w:b w:val="0"/>
          <w:bCs w:val="0"/>
        </w:rPr>
        <w:t>)</w:t>
      </w:r>
      <w:r w:rsidR="00BE5639" w:rsidRPr="00BB5CB7">
        <w:rPr>
          <w:rFonts w:ascii="Times New Roman" w:hAnsi="Times New Roman" w:cs="Times New Roman"/>
          <w:b w:val="0"/>
          <w:bCs w:val="0"/>
        </w:rPr>
        <w:t xml:space="preserve"> производится «</w:t>
      </w:r>
      <w:proofErr w:type="spellStart"/>
      <w:r w:rsidR="00BE5639" w:rsidRPr="00BB5CB7">
        <w:rPr>
          <w:rFonts w:ascii="Times New Roman" w:hAnsi="Times New Roman" w:cs="Times New Roman"/>
          <w:b w:val="0"/>
          <w:bCs w:val="0"/>
        </w:rPr>
        <w:t>донабор</w:t>
      </w:r>
      <w:proofErr w:type="spellEnd"/>
      <w:r w:rsidR="00BE5639" w:rsidRPr="00BB5CB7">
        <w:rPr>
          <w:rFonts w:ascii="Times New Roman" w:hAnsi="Times New Roman" w:cs="Times New Roman"/>
          <w:b w:val="0"/>
          <w:bCs w:val="0"/>
        </w:rPr>
        <w:t>» указан</w:t>
      </w:r>
      <w:r w:rsidR="00821EC0" w:rsidRPr="00BB5CB7">
        <w:rPr>
          <w:rFonts w:ascii="Times New Roman" w:hAnsi="Times New Roman" w:cs="Times New Roman"/>
          <w:b w:val="0"/>
          <w:bCs w:val="0"/>
        </w:rPr>
        <w:t>ы</w:t>
      </w:r>
      <w:r w:rsidR="00BE5639" w:rsidRPr="00BB5CB7">
        <w:rPr>
          <w:rFonts w:ascii="Times New Roman" w:hAnsi="Times New Roman" w:cs="Times New Roman"/>
          <w:b w:val="0"/>
          <w:bCs w:val="0"/>
        </w:rPr>
        <w:t xml:space="preserve"> в пункте </w:t>
      </w:r>
      <w:r w:rsidRPr="00BB5CB7">
        <w:rPr>
          <w:rFonts w:ascii="Times New Roman" w:hAnsi="Times New Roman" w:cs="Times New Roman"/>
          <w:b w:val="0"/>
          <w:bCs w:val="0"/>
        </w:rPr>
        <w:fldChar w:fldCharType="begin"/>
      </w:r>
      <w:r w:rsidRPr="00BB5CB7">
        <w:rPr>
          <w:rFonts w:ascii="Times New Roman" w:hAnsi="Times New Roman" w:cs="Times New Roman"/>
          <w:b w:val="0"/>
          <w:bCs w:val="0"/>
        </w:rPr>
        <w:instrText xml:space="preserve"> REF _Ref2613050 \r \h </w:instrText>
      </w:r>
      <w:r w:rsidR="008A7013" w:rsidRPr="00BB5CB7">
        <w:rPr>
          <w:rFonts w:ascii="Times New Roman" w:hAnsi="Times New Roman" w:cs="Times New Roman"/>
          <w:b w:val="0"/>
          <w:bCs w:val="0"/>
        </w:rPr>
        <w:instrText xml:space="preserve"> \* MERGEFORMAT </w:instrText>
      </w:r>
      <w:r w:rsidRPr="00BB5CB7">
        <w:rPr>
          <w:rFonts w:ascii="Times New Roman" w:hAnsi="Times New Roman" w:cs="Times New Roman"/>
          <w:b w:val="0"/>
          <w:bCs w:val="0"/>
        </w:rPr>
      </w:r>
      <w:r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20</w:t>
      </w:r>
      <w:r w:rsidRPr="00BB5CB7">
        <w:rPr>
          <w:rFonts w:ascii="Times New Roman" w:hAnsi="Times New Roman" w:cs="Times New Roman"/>
          <w:b w:val="0"/>
          <w:bCs w:val="0"/>
        </w:rPr>
        <w:fldChar w:fldCharType="end"/>
      </w:r>
      <w:r w:rsidR="00BE5639" w:rsidRPr="00BB5CB7">
        <w:rPr>
          <w:rFonts w:ascii="Times New Roman" w:hAnsi="Times New Roman" w:cs="Times New Roman"/>
          <w:b w:val="0"/>
          <w:bCs w:val="0"/>
        </w:rPr>
        <w:t xml:space="preserve"> части II «ИНФОРМАЦИОННАЯ КАРТА ЗАКУПКИ</w:t>
      </w:r>
      <w:r w:rsidR="00BE5639" w:rsidRPr="00BB5CB7">
        <w:rPr>
          <w:rFonts w:ascii="Times New Roman" w:hAnsi="Times New Roman" w:cs="Times New Roman"/>
          <w:bCs w:val="0"/>
        </w:rPr>
        <w:t>».</w:t>
      </w:r>
      <w:bookmarkEnd w:id="162"/>
      <w:r w:rsidR="003D3794" w:rsidRPr="00BB5CB7">
        <w:rPr>
          <w:rFonts w:ascii="Times New Roman" w:hAnsi="Times New Roman" w:cs="Times New Roman"/>
          <w:bCs w:val="0"/>
        </w:rPr>
        <w:t xml:space="preserve"> </w:t>
      </w:r>
      <w:r w:rsidR="003D3794" w:rsidRPr="00BB5CB7">
        <w:rPr>
          <w:rFonts w:ascii="Times New Roman" w:hAnsi="Times New Roman" w:cs="Times New Roman"/>
          <w:b w:val="0"/>
          <w:bCs w:val="0"/>
        </w:rPr>
        <w:t>Победители</w:t>
      </w:r>
      <w:r w:rsidR="00AB18B9" w:rsidRPr="00BB5CB7">
        <w:rPr>
          <w:rFonts w:ascii="Times New Roman" w:hAnsi="Times New Roman" w:cs="Times New Roman"/>
          <w:b w:val="0"/>
          <w:bCs w:val="0"/>
        </w:rPr>
        <w:t xml:space="preserve"> по указанным в пункте </w:t>
      </w:r>
      <w:r w:rsidR="00AB18B9" w:rsidRPr="00BB5CB7">
        <w:rPr>
          <w:rFonts w:ascii="Times New Roman" w:hAnsi="Times New Roman" w:cs="Times New Roman"/>
          <w:b w:val="0"/>
          <w:bCs w:val="0"/>
        </w:rPr>
        <w:fldChar w:fldCharType="begin"/>
      </w:r>
      <w:r w:rsidR="00AB18B9" w:rsidRPr="00BB5CB7">
        <w:rPr>
          <w:rFonts w:ascii="Times New Roman" w:hAnsi="Times New Roman" w:cs="Times New Roman"/>
          <w:b w:val="0"/>
          <w:bCs w:val="0"/>
        </w:rPr>
        <w:instrText xml:space="preserve"> REF _Ref2613050 \r \h  \* MERGEFORMAT </w:instrText>
      </w:r>
      <w:r w:rsidR="00AB18B9" w:rsidRPr="00BB5CB7">
        <w:rPr>
          <w:rFonts w:ascii="Times New Roman" w:hAnsi="Times New Roman" w:cs="Times New Roman"/>
          <w:b w:val="0"/>
          <w:bCs w:val="0"/>
        </w:rPr>
      </w:r>
      <w:r w:rsidR="00AB18B9" w:rsidRPr="00BB5CB7">
        <w:rPr>
          <w:rFonts w:ascii="Times New Roman" w:hAnsi="Times New Roman" w:cs="Times New Roman"/>
          <w:b w:val="0"/>
          <w:bCs w:val="0"/>
        </w:rPr>
        <w:fldChar w:fldCharType="separate"/>
      </w:r>
      <w:r w:rsidR="00BB5CB7" w:rsidRPr="00BB5CB7">
        <w:rPr>
          <w:rFonts w:ascii="Times New Roman" w:hAnsi="Times New Roman" w:cs="Times New Roman"/>
          <w:b w:val="0"/>
          <w:bCs w:val="0"/>
        </w:rPr>
        <w:t>20</w:t>
      </w:r>
      <w:r w:rsidR="00AB18B9" w:rsidRPr="00BB5CB7">
        <w:rPr>
          <w:rFonts w:ascii="Times New Roman" w:hAnsi="Times New Roman" w:cs="Times New Roman"/>
          <w:b w:val="0"/>
          <w:bCs w:val="0"/>
        </w:rPr>
        <w:fldChar w:fldCharType="end"/>
      </w:r>
      <w:r w:rsidR="00AB18B9" w:rsidRPr="00BB5CB7">
        <w:rPr>
          <w:rFonts w:ascii="Times New Roman" w:hAnsi="Times New Roman" w:cs="Times New Roman"/>
          <w:b w:val="0"/>
          <w:bCs w:val="0"/>
        </w:rPr>
        <w:t xml:space="preserve"> части II «ИНФОРМАЦИОННАЯ КАРТА ЗАКУПКИ</w:t>
      </w:r>
      <w:r w:rsidR="00AB18B9" w:rsidRPr="00BB5CB7">
        <w:rPr>
          <w:rFonts w:ascii="Times New Roman" w:hAnsi="Times New Roman" w:cs="Times New Roman"/>
          <w:bCs w:val="0"/>
        </w:rPr>
        <w:t xml:space="preserve">» </w:t>
      </w:r>
      <w:r w:rsidR="00AB18B9" w:rsidRPr="00BB5CB7">
        <w:rPr>
          <w:rFonts w:ascii="Times New Roman" w:hAnsi="Times New Roman" w:cs="Times New Roman"/>
          <w:b w:val="0"/>
          <w:bCs w:val="0"/>
        </w:rPr>
        <w:t>закупкам</w:t>
      </w:r>
      <w:r w:rsidR="00AB18B9" w:rsidRPr="00BB5CB7">
        <w:rPr>
          <w:rFonts w:ascii="Times New Roman" w:hAnsi="Times New Roman" w:cs="Times New Roman"/>
          <w:bCs w:val="0"/>
        </w:rPr>
        <w:t xml:space="preserve"> </w:t>
      </w:r>
      <w:r w:rsidR="003D3794" w:rsidRPr="00BB5CB7">
        <w:rPr>
          <w:rFonts w:ascii="Times New Roman" w:hAnsi="Times New Roman" w:cs="Times New Roman"/>
          <w:b w:val="0"/>
          <w:bCs w:val="0"/>
        </w:rPr>
        <w:t>остаются действующими (с учетом лотов</w:t>
      </w:r>
      <w:r w:rsidR="00AB18B9" w:rsidRPr="00BB5CB7">
        <w:rPr>
          <w:rFonts w:ascii="Times New Roman" w:hAnsi="Times New Roman" w:cs="Times New Roman"/>
          <w:b w:val="0"/>
          <w:bCs w:val="0"/>
        </w:rPr>
        <w:t>, где они являются Победителями</w:t>
      </w:r>
      <w:r w:rsidR="003D3794" w:rsidRPr="00BB5CB7">
        <w:rPr>
          <w:rFonts w:ascii="Times New Roman" w:hAnsi="Times New Roman" w:cs="Times New Roman"/>
          <w:b w:val="0"/>
          <w:bCs w:val="0"/>
        </w:rPr>
        <w:t>) и не должны подавать заявки на данную закупочную процедуру</w:t>
      </w:r>
      <w:r w:rsidR="00AB18B9" w:rsidRPr="00BB5CB7">
        <w:rPr>
          <w:rFonts w:ascii="Times New Roman" w:hAnsi="Times New Roman" w:cs="Times New Roman"/>
          <w:b w:val="0"/>
          <w:bCs w:val="0"/>
        </w:rPr>
        <w:t xml:space="preserve"> (с учетом лотов</w:t>
      </w:r>
      <w:r w:rsidR="0069307B" w:rsidRPr="00BB5CB7">
        <w:rPr>
          <w:rFonts w:ascii="Times New Roman" w:hAnsi="Times New Roman" w:cs="Times New Roman"/>
          <w:b w:val="0"/>
          <w:bCs w:val="0"/>
        </w:rPr>
        <w:t xml:space="preserve">, где они являются </w:t>
      </w:r>
      <w:r w:rsidR="0069307B" w:rsidRPr="00BB5CB7">
        <w:rPr>
          <w:rFonts w:ascii="Times New Roman" w:hAnsi="Times New Roman" w:cs="Times New Roman"/>
          <w:b w:val="0"/>
          <w:bCs w:val="0"/>
        </w:rPr>
        <w:lastRenderedPageBreak/>
        <w:t>Победителями</w:t>
      </w:r>
      <w:r w:rsidR="00AB18B9" w:rsidRPr="00BB5CB7">
        <w:rPr>
          <w:rFonts w:ascii="Times New Roman" w:hAnsi="Times New Roman" w:cs="Times New Roman"/>
          <w:b w:val="0"/>
          <w:bCs w:val="0"/>
        </w:rPr>
        <w:t>)</w:t>
      </w:r>
      <w:r w:rsidR="003D3794" w:rsidRPr="00BB5CB7">
        <w:rPr>
          <w:rFonts w:ascii="Times New Roman" w:hAnsi="Times New Roman" w:cs="Times New Roman"/>
          <w:b w:val="0"/>
          <w:bCs w:val="0"/>
        </w:rPr>
        <w:t xml:space="preserve">. </w:t>
      </w:r>
      <w:r w:rsidR="00AB18B9" w:rsidRPr="00BB5CB7">
        <w:rPr>
          <w:rFonts w:ascii="Times New Roman" w:hAnsi="Times New Roman" w:cs="Times New Roman"/>
          <w:b w:val="0"/>
          <w:bCs w:val="0"/>
        </w:rPr>
        <w:t>Заявки, поданные такими Победителями по лотам, где они являются Победителями, в рамках данной закупки рассматриваться не будут</w:t>
      </w:r>
      <w:bookmarkEnd w:id="163"/>
      <w:r w:rsidR="00436998" w:rsidRPr="00BB5CB7">
        <w:rPr>
          <w:rFonts w:ascii="Times New Roman" w:hAnsi="Times New Roman" w:cs="Times New Roman"/>
          <w:b w:val="0"/>
          <w:bCs w:val="0"/>
        </w:rPr>
        <w:t>.</w:t>
      </w:r>
    </w:p>
    <w:p w14:paraId="1BA6ADD3" w14:textId="77777777" w:rsidR="007900EF" w:rsidRPr="00BB5CB7" w:rsidRDefault="007900EF" w:rsidP="001C43B6">
      <w:pPr>
        <w:pStyle w:val="21"/>
        <w:keepNext w:val="0"/>
        <w:tabs>
          <w:tab w:val="clear" w:pos="576"/>
        </w:tabs>
        <w:suppressAutoHyphens/>
        <w:spacing w:after="0"/>
        <w:ind w:left="0" w:firstLine="567"/>
        <w:jc w:val="both"/>
        <w:rPr>
          <w:b w:val="0"/>
          <w:sz w:val="24"/>
          <w:szCs w:val="24"/>
        </w:rPr>
      </w:pPr>
      <w:r w:rsidRPr="00BB5CB7">
        <w:rPr>
          <w:b w:val="0"/>
          <w:sz w:val="24"/>
          <w:szCs w:val="24"/>
        </w:rPr>
        <w:br w:type="page"/>
      </w:r>
    </w:p>
    <w:p w14:paraId="6467359E" w14:textId="77777777" w:rsidR="007633E7" w:rsidRPr="00BB5CB7" w:rsidRDefault="007633E7" w:rsidP="001C43B6">
      <w:pPr>
        <w:pStyle w:val="11"/>
        <w:numPr>
          <w:ilvl w:val="0"/>
          <w:numId w:val="6"/>
        </w:numPr>
        <w:spacing w:before="0" w:after="0"/>
        <w:ind w:left="0" w:firstLine="567"/>
        <w:rPr>
          <w:rStyle w:val="15"/>
          <w:b/>
          <w:bCs/>
          <w:sz w:val="24"/>
          <w:szCs w:val="24"/>
        </w:rPr>
      </w:pPr>
      <w:bookmarkStart w:id="164" w:name="_РАЗДЕЛ_I_3_ИНФОРМАЦИОННАЯ_КАРТА_КОН"/>
      <w:bookmarkStart w:id="165" w:name="_Ref119427269"/>
      <w:bookmarkStart w:id="166" w:name="_Toc166101214"/>
      <w:bookmarkStart w:id="167" w:name="_Toc89457640"/>
      <w:bookmarkEnd w:id="164"/>
      <w:r w:rsidRPr="00BB5CB7">
        <w:rPr>
          <w:rStyle w:val="15"/>
          <w:b/>
          <w:bCs/>
          <w:sz w:val="24"/>
          <w:szCs w:val="24"/>
        </w:rPr>
        <w:lastRenderedPageBreak/>
        <w:t xml:space="preserve">ИНФОРМАЦИОННАЯ КАРТА </w:t>
      </w:r>
      <w:bookmarkEnd w:id="165"/>
      <w:bookmarkEnd w:id="166"/>
      <w:r w:rsidR="0006345E" w:rsidRPr="00BB5CB7">
        <w:rPr>
          <w:rStyle w:val="15"/>
          <w:b/>
          <w:bCs/>
          <w:sz w:val="24"/>
          <w:szCs w:val="24"/>
        </w:rPr>
        <w:t>ЗАКУПКИ</w:t>
      </w:r>
      <w:bookmarkEnd w:id="167"/>
    </w:p>
    <w:p w14:paraId="6680D08D" w14:textId="77777777" w:rsidR="007633E7" w:rsidRPr="00BB5CB7" w:rsidRDefault="007633E7" w:rsidP="001C43B6">
      <w:pPr>
        <w:spacing w:after="0"/>
      </w:pPr>
    </w:p>
    <w:p w14:paraId="76CDAF79" w14:textId="77777777" w:rsidR="007633E7" w:rsidRPr="00BB5CB7" w:rsidRDefault="007633E7" w:rsidP="001C43B6">
      <w:pPr>
        <w:spacing w:after="0"/>
        <w:ind w:firstLine="567"/>
      </w:pPr>
      <w:r w:rsidRPr="00BB5CB7">
        <w:t xml:space="preserve">В части II «ИНФОРМАЦИОННАЯ КАРТА </w:t>
      </w:r>
      <w:r w:rsidR="0006345E" w:rsidRPr="00BB5CB7">
        <w:t>ЗАКУПКИ</w:t>
      </w:r>
      <w:r w:rsidRPr="00BB5CB7">
        <w:t xml:space="preserve">» содержится информация </w:t>
      </w:r>
      <w:r w:rsidRPr="00BB5CB7">
        <w:rPr>
          <w:kern w:val="28"/>
        </w:rPr>
        <w:t>для данно</w:t>
      </w:r>
      <w:r w:rsidR="008059F7" w:rsidRPr="00BB5CB7">
        <w:rPr>
          <w:kern w:val="28"/>
        </w:rPr>
        <w:t>й</w:t>
      </w:r>
      <w:r w:rsidRPr="00BB5CB7">
        <w:rPr>
          <w:kern w:val="28"/>
        </w:rPr>
        <w:t xml:space="preserve"> конкретно</w:t>
      </w:r>
      <w:r w:rsidR="008059F7" w:rsidRPr="00BB5CB7">
        <w:rPr>
          <w:kern w:val="28"/>
        </w:rPr>
        <w:t>й</w:t>
      </w:r>
      <w:r w:rsidRPr="00BB5CB7">
        <w:rPr>
          <w:kern w:val="28"/>
        </w:rPr>
        <w:t xml:space="preserve"> </w:t>
      </w:r>
      <w:r w:rsidR="008059F7" w:rsidRPr="00BB5CB7">
        <w:rPr>
          <w:kern w:val="28"/>
        </w:rPr>
        <w:t>закупки</w:t>
      </w:r>
      <w:r w:rsidRPr="00BB5CB7">
        <w:rPr>
          <w:kern w:val="28"/>
        </w:rPr>
        <w:t>, которая уточняет, разъясняет и дополняет</w:t>
      </w:r>
      <w:r w:rsidRPr="00BB5CB7">
        <w:t xml:space="preserve"> положения части «ОБЩИЕ УСЛОВИЯ ПРОВЕДЕНИЯ </w:t>
      </w:r>
      <w:r w:rsidR="0006345E" w:rsidRPr="00BB5CB7">
        <w:t>ЗАКУПКИ</w:t>
      </w:r>
      <w:r w:rsidRPr="00BB5CB7">
        <w:t xml:space="preserve">». </w:t>
      </w:r>
    </w:p>
    <w:p w14:paraId="4BD1B7A2" w14:textId="77777777" w:rsidR="007633E7" w:rsidRPr="00BB5CB7" w:rsidRDefault="007633E7" w:rsidP="001C43B6">
      <w:pPr>
        <w:spacing w:after="0"/>
        <w:ind w:firstLine="567"/>
      </w:pPr>
      <w:r w:rsidRPr="00BB5CB7">
        <w:t xml:space="preserve">При возникновении противоречия между положениями части </w:t>
      </w:r>
      <w:r w:rsidR="00BB31B1" w:rsidRPr="00BB5CB7">
        <w:rPr>
          <w:lang w:val="en-US"/>
        </w:rPr>
        <w:t>I</w:t>
      </w:r>
      <w:r w:rsidR="00BB31B1" w:rsidRPr="00BB5CB7">
        <w:t xml:space="preserve"> </w:t>
      </w:r>
      <w:r w:rsidRPr="00BB5CB7">
        <w:t xml:space="preserve">«ОБЩИЕ УСЛОВИЯ ПРОВЕДЕНИЯ </w:t>
      </w:r>
      <w:r w:rsidR="0006345E" w:rsidRPr="00BB5CB7">
        <w:t>ЗАКУПКИ</w:t>
      </w:r>
      <w:r w:rsidRPr="00BB5CB7">
        <w:t xml:space="preserve">» и части II «ИНФОРМАЦИОННАЯ КАРТА </w:t>
      </w:r>
      <w:r w:rsidR="0006345E" w:rsidRPr="00BB5CB7">
        <w:t>ЗАКУПКИ</w:t>
      </w:r>
      <w:r w:rsidRPr="00BB5CB7">
        <w:t>», применяются положения Части II.</w:t>
      </w:r>
    </w:p>
    <w:tbl>
      <w:tblPr>
        <w:tblpPr w:leftFromText="180" w:rightFromText="180" w:vertAnchor="text" w:tblpXSpec="center" w:tblpY="1"/>
        <w:tblOverlap w:val="never"/>
        <w:tblW w:w="10201" w:type="dxa"/>
        <w:jc w:val="center"/>
        <w:tblLayout w:type="fixed"/>
        <w:tblLook w:val="0000" w:firstRow="0" w:lastRow="0" w:firstColumn="0" w:lastColumn="0" w:noHBand="0" w:noVBand="0"/>
      </w:tblPr>
      <w:tblGrid>
        <w:gridCol w:w="704"/>
        <w:gridCol w:w="1560"/>
        <w:gridCol w:w="2693"/>
        <w:gridCol w:w="5244"/>
      </w:tblGrid>
      <w:tr w:rsidR="00C90121" w:rsidRPr="00BB5CB7" w14:paraId="1E78CE59" w14:textId="77777777" w:rsidTr="003B126D">
        <w:trPr>
          <w:trHeight w:val="3251"/>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14:paraId="477E934C" w14:textId="77777777" w:rsidR="00C90121" w:rsidRPr="00BB5CB7" w:rsidRDefault="00C90121" w:rsidP="00FE48CF">
            <w:pPr>
              <w:keepNext/>
              <w:keepLines/>
              <w:widowControl w:val="0"/>
              <w:suppressLineNumbers/>
              <w:suppressAutoHyphens/>
              <w:spacing w:after="0"/>
              <w:jc w:val="center"/>
              <w:rPr>
                <w:b/>
                <w:bCs/>
              </w:rPr>
            </w:pPr>
            <w:r w:rsidRPr="00BB5CB7">
              <w:rPr>
                <w:b/>
                <w:bCs/>
              </w:rPr>
              <w:t>№</w:t>
            </w:r>
          </w:p>
          <w:p w14:paraId="5DE5B575" w14:textId="77777777" w:rsidR="00C90121" w:rsidRPr="00BB5CB7" w:rsidRDefault="00C90121" w:rsidP="00FE48CF">
            <w:pPr>
              <w:keepNext/>
              <w:keepLines/>
              <w:widowControl w:val="0"/>
              <w:suppressLineNumbers/>
              <w:suppressAutoHyphens/>
              <w:spacing w:after="0"/>
              <w:jc w:val="center"/>
              <w:rPr>
                <w:b/>
                <w:bCs/>
              </w:rPr>
            </w:pPr>
            <w:proofErr w:type="gramStart"/>
            <w:r w:rsidRPr="00BB5CB7">
              <w:rPr>
                <w:b/>
                <w:bCs/>
              </w:rPr>
              <w:t>пункта</w:t>
            </w:r>
            <w:proofErr w:type="gramEnd"/>
          </w:p>
        </w:tc>
        <w:tc>
          <w:tcPr>
            <w:tcW w:w="1560" w:type="dxa"/>
            <w:tcBorders>
              <w:top w:val="single" w:sz="4" w:space="0" w:color="auto"/>
              <w:left w:val="single" w:sz="4" w:space="0" w:color="auto"/>
              <w:bottom w:val="single" w:sz="4" w:space="0" w:color="auto"/>
              <w:right w:val="single" w:sz="4" w:space="0" w:color="auto"/>
            </w:tcBorders>
            <w:vAlign w:val="center"/>
          </w:tcPr>
          <w:p w14:paraId="506F2417" w14:textId="77777777" w:rsidR="00C90121" w:rsidRPr="00BB5CB7" w:rsidRDefault="00C90121" w:rsidP="00A616D2">
            <w:pPr>
              <w:keepNext/>
              <w:keepLines/>
              <w:widowControl w:val="0"/>
              <w:suppressLineNumbers/>
              <w:suppressAutoHyphens/>
              <w:spacing w:after="0"/>
              <w:jc w:val="center"/>
              <w:rPr>
                <w:b/>
                <w:bCs/>
              </w:rPr>
            </w:pPr>
            <w:r w:rsidRPr="00BB5CB7">
              <w:rPr>
                <w:b/>
                <w:bCs/>
              </w:rPr>
              <w:t>Ссылка на разделы, подразделы, пункты и подпункты части «</w:t>
            </w:r>
            <w:r w:rsidR="00A616D2" w:rsidRPr="00BB5CB7">
              <w:t>ОБЩИЕ УСЛОВИЯ ПРОВЕДЕНИЯ ЗАКУПКИ</w:t>
            </w:r>
            <w:r w:rsidRPr="00BB5CB7">
              <w:rPr>
                <w:b/>
                <w:bCs/>
              </w:rPr>
              <w:t>»</w:t>
            </w:r>
          </w:p>
        </w:tc>
        <w:tc>
          <w:tcPr>
            <w:tcW w:w="2693" w:type="dxa"/>
            <w:tcBorders>
              <w:top w:val="single" w:sz="4" w:space="0" w:color="auto"/>
              <w:left w:val="single" w:sz="4" w:space="0" w:color="auto"/>
              <w:bottom w:val="single" w:sz="4" w:space="0" w:color="auto"/>
              <w:right w:val="single" w:sz="4" w:space="0" w:color="auto"/>
            </w:tcBorders>
            <w:vAlign w:val="center"/>
          </w:tcPr>
          <w:p w14:paraId="52C87759" w14:textId="77777777" w:rsidR="00C90121" w:rsidRPr="00BB5CB7" w:rsidRDefault="00C90121" w:rsidP="00FE48CF">
            <w:pPr>
              <w:keepNext/>
              <w:keepLines/>
              <w:widowControl w:val="0"/>
              <w:suppressLineNumbers/>
              <w:suppressAutoHyphens/>
              <w:spacing w:after="0"/>
              <w:jc w:val="center"/>
              <w:rPr>
                <w:b/>
                <w:bCs/>
              </w:rPr>
            </w:pPr>
            <w:r w:rsidRPr="00BB5CB7">
              <w:rPr>
                <w:b/>
                <w:bCs/>
              </w:rPr>
              <w:t xml:space="preserve">Наименование </w:t>
            </w:r>
          </w:p>
        </w:tc>
        <w:tc>
          <w:tcPr>
            <w:tcW w:w="5244" w:type="dxa"/>
            <w:tcBorders>
              <w:top w:val="single" w:sz="4" w:space="0" w:color="auto"/>
              <w:left w:val="single" w:sz="4" w:space="0" w:color="auto"/>
              <w:bottom w:val="single" w:sz="4" w:space="0" w:color="auto"/>
              <w:right w:val="single" w:sz="4" w:space="0" w:color="auto"/>
            </w:tcBorders>
            <w:vAlign w:val="center"/>
          </w:tcPr>
          <w:p w14:paraId="6F9767DF" w14:textId="77777777" w:rsidR="00C90121" w:rsidRPr="00BB5CB7" w:rsidRDefault="00C90121" w:rsidP="00FE48CF">
            <w:pPr>
              <w:keepNext/>
              <w:keepLines/>
              <w:widowControl w:val="0"/>
              <w:suppressLineNumbers/>
              <w:suppressAutoHyphens/>
              <w:spacing w:after="0"/>
              <w:jc w:val="center"/>
              <w:rPr>
                <w:b/>
                <w:bCs/>
              </w:rPr>
            </w:pPr>
            <w:r w:rsidRPr="00BB5CB7">
              <w:rPr>
                <w:b/>
                <w:bCs/>
              </w:rPr>
              <w:t>Информация</w:t>
            </w:r>
          </w:p>
        </w:tc>
      </w:tr>
      <w:tr w:rsidR="00C90121" w:rsidRPr="0077269C" w14:paraId="4B7A4B12" w14:textId="77777777" w:rsidTr="00FD6ED0">
        <w:trPr>
          <w:trHeight w:val="1550"/>
          <w:jc w:val="center"/>
        </w:trPr>
        <w:tc>
          <w:tcPr>
            <w:tcW w:w="704" w:type="dxa"/>
            <w:tcBorders>
              <w:top w:val="single" w:sz="4" w:space="0" w:color="auto"/>
              <w:left w:val="single" w:sz="4" w:space="0" w:color="auto"/>
              <w:bottom w:val="single" w:sz="4" w:space="0" w:color="auto"/>
              <w:right w:val="single" w:sz="4" w:space="0" w:color="auto"/>
            </w:tcBorders>
          </w:tcPr>
          <w:p w14:paraId="1B90FB62" w14:textId="77777777" w:rsidR="00C90121" w:rsidRPr="00BB5CB7" w:rsidRDefault="00C90121" w:rsidP="003D3794">
            <w:pPr>
              <w:pStyle w:val="32"/>
              <w:numPr>
                <w:ilvl w:val="0"/>
                <w:numId w:val="8"/>
              </w:numPr>
              <w:tabs>
                <w:tab w:val="left" w:pos="284"/>
              </w:tabs>
              <w:spacing w:before="0" w:after="0"/>
              <w:ind w:hanging="796"/>
              <w:jc w:val="left"/>
              <w:rPr>
                <w:rFonts w:ascii="Times New Roman" w:hAnsi="Times New Roman" w:cs="Times New Roman"/>
              </w:rPr>
            </w:pPr>
            <w:bookmarkStart w:id="168" w:name="_Ref166267282"/>
            <w:bookmarkStart w:id="169" w:name="_Ref62126622"/>
            <w:bookmarkEnd w:id="168"/>
          </w:p>
        </w:tc>
        <w:bookmarkEnd w:id="169"/>
        <w:tc>
          <w:tcPr>
            <w:tcW w:w="1560" w:type="dxa"/>
            <w:tcBorders>
              <w:top w:val="single" w:sz="4" w:space="0" w:color="auto"/>
              <w:left w:val="single" w:sz="4" w:space="0" w:color="auto"/>
              <w:bottom w:val="single" w:sz="4" w:space="0" w:color="auto"/>
              <w:right w:val="single" w:sz="4" w:space="0" w:color="auto"/>
            </w:tcBorders>
          </w:tcPr>
          <w:p w14:paraId="2408AA48" w14:textId="77777777" w:rsidR="00C90121" w:rsidRPr="00BB5CB7" w:rsidRDefault="003B126D" w:rsidP="00FE48CF">
            <w:pPr>
              <w:keepNext/>
              <w:keepLines/>
              <w:widowControl w:val="0"/>
              <w:suppressLineNumbers/>
              <w:suppressAutoHyphens/>
              <w:spacing w:after="0"/>
            </w:pPr>
            <w:r w:rsidRPr="00BB5CB7">
              <w:fldChar w:fldCharType="begin"/>
            </w:r>
            <w:r w:rsidRPr="00BB5CB7">
              <w:instrText xml:space="preserve"> REF _Ref166267341 \r \h  \* MERGEFORMAT </w:instrText>
            </w:r>
            <w:r w:rsidRPr="00BB5CB7">
              <w:fldChar w:fldCharType="separate"/>
            </w:r>
            <w:r w:rsidR="00BB5CB7" w:rsidRPr="00BB5CB7">
              <w:t>1.2.1</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7B795129" w14:textId="77777777" w:rsidR="00C90121" w:rsidRPr="00BB5CB7" w:rsidRDefault="00BB31B1" w:rsidP="00FE48CF">
            <w:pPr>
              <w:keepNext/>
              <w:keepLines/>
              <w:widowControl w:val="0"/>
              <w:suppressLineNumbers/>
              <w:suppressAutoHyphens/>
              <w:spacing w:after="0"/>
            </w:pPr>
            <w:r w:rsidRPr="00BB5CB7">
              <w:rPr>
                <w:bCs/>
              </w:rPr>
              <w:t>Наименование, место нахождения, почтовый адрес, адрес электронной почты, номер контактного телефона Заказчика</w:t>
            </w:r>
          </w:p>
        </w:tc>
        <w:tc>
          <w:tcPr>
            <w:tcW w:w="5244" w:type="dxa"/>
            <w:tcBorders>
              <w:top w:val="single" w:sz="4" w:space="0" w:color="auto"/>
              <w:left w:val="single" w:sz="4" w:space="0" w:color="auto"/>
              <w:bottom w:val="single" w:sz="4" w:space="0" w:color="auto"/>
              <w:right w:val="single" w:sz="4" w:space="0" w:color="auto"/>
            </w:tcBorders>
          </w:tcPr>
          <w:p w14:paraId="782B9D42" w14:textId="77777777" w:rsidR="0091128D" w:rsidRPr="00FF2A5B" w:rsidRDefault="0091128D" w:rsidP="0091128D">
            <w:pPr>
              <w:ind w:hanging="44"/>
            </w:pPr>
            <w:r w:rsidRPr="00FF2A5B">
              <w:t xml:space="preserve">Наименование Заказчика: </w:t>
            </w:r>
            <w:r w:rsidR="0077269C">
              <w:t>АО «</w:t>
            </w:r>
            <w:proofErr w:type="spellStart"/>
            <w:r w:rsidR="0077269C">
              <w:t>ЯрЭСК</w:t>
            </w:r>
            <w:proofErr w:type="spellEnd"/>
            <w:r w:rsidR="0077269C">
              <w:t>»</w:t>
            </w:r>
            <w:r w:rsidRPr="00FF2A5B">
              <w:t>.</w:t>
            </w:r>
          </w:p>
          <w:p w14:paraId="3C3CE77C" w14:textId="77777777" w:rsidR="0091128D" w:rsidRPr="00FF2A5B" w:rsidRDefault="0091128D" w:rsidP="0091128D">
            <w:pPr>
              <w:ind w:hanging="44"/>
            </w:pPr>
            <w:r w:rsidRPr="00FF2A5B">
              <w:t>Место нахождения и почтовый адрес Заказчика:</w:t>
            </w:r>
          </w:p>
          <w:p w14:paraId="0789594A" w14:textId="77777777" w:rsidR="0091128D" w:rsidRPr="00FF2A5B" w:rsidRDefault="0077269C" w:rsidP="0091128D">
            <w:pPr>
              <w:ind w:hanging="44"/>
            </w:pPr>
            <w:r w:rsidRPr="0077269C">
              <w:t>РФ, 150040, г. Ярославль, пр-т Октября, д. 42</w:t>
            </w:r>
            <w:r w:rsidRPr="0077269C">
              <w:rPr>
                <w:iCs/>
              </w:rPr>
              <w:t>;</w:t>
            </w:r>
          </w:p>
          <w:p w14:paraId="3B332C2C" w14:textId="77777777" w:rsidR="0091128D" w:rsidRPr="0077269C" w:rsidRDefault="0091128D" w:rsidP="0091128D">
            <w:pPr>
              <w:ind w:hanging="44"/>
            </w:pPr>
            <w:r w:rsidRPr="00FF2A5B">
              <w:rPr>
                <w:lang w:val="en-US"/>
              </w:rPr>
              <w:t>E</w:t>
            </w:r>
            <w:r w:rsidRPr="0077269C">
              <w:t>-</w:t>
            </w:r>
            <w:r w:rsidRPr="00FF2A5B">
              <w:rPr>
                <w:lang w:val="en-US"/>
              </w:rPr>
              <w:t>mail</w:t>
            </w:r>
            <w:r w:rsidRPr="0077269C">
              <w:t xml:space="preserve">: </w:t>
            </w:r>
            <w:r w:rsidR="0077269C" w:rsidRPr="0077269C">
              <w:rPr>
                <w:sz w:val="22"/>
                <w:szCs w:val="22"/>
              </w:rPr>
              <w:t xml:space="preserve"> </w:t>
            </w:r>
            <w:proofErr w:type="spellStart"/>
            <w:r w:rsidR="0077269C" w:rsidRPr="0077269C">
              <w:t>omts@yarr</w:t>
            </w:r>
            <w:proofErr w:type="spellEnd"/>
            <w:r w:rsidR="0077269C" w:rsidRPr="0077269C">
              <w:rPr>
                <w:lang w:val="en-US"/>
              </w:rPr>
              <w:t>e</w:t>
            </w:r>
            <w:r w:rsidR="0077269C" w:rsidRPr="0077269C">
              <w:t>sk.ru, тел (4852) 68-87-31, факс (4852) 68-87-34;</w:t>
            </w:r>
          </w:p>
          <w:p w14:paraId="353267FB" w14:textId="77777777" w:rsidR="0077269C" w:rsidRDefault="0091128D" w:rsidP="0077269C">
            <w:pPr>
              <w:ind w:hanging="44"/>
              <w:rPr>
                <w:iCs/>
              </w:rPr>
            </w:pPr>
            <w:r w:rsidRPr="0077269C">
              <w:t>Контактное лицо заказчика:</w:t>
            </w:r>
            <w:r w:rsidR="0077269C" w:rsidRPr="0077269C">
              <w:rPr>
                <w:iCs/>
              </w:rPr>
              <w:t xml:space="preserve"> </w:t>
            </w:r>
          </w:p>
          <w:p w14:paraId="69CBD369" w14:textId="77777777" w:rsidR="0091128D" w:rsidRPr="0077269C" w:rsidRDefault="0077269C" w:rsidP="0077269C">
            <w:pPr>
              <w:ind w:hanging="44"/>
            </w:pPr>
            <w:r w:rsidRPr="0077269C">
              <w:rPr>
                <w:iCs/>
              </w:rPr>
              <w:t>Начальник ПТО Князев Дмитрий Александрович</w:t>
            </w:r>
            <w:r w:rsidRPr="0077269C">
              <w:t>, ведущий инженер ПТО Пьянков Артем Сергеевич контактные телефоны - (4852) 68-87-32, (4852) 68-87-30 доб. 109, доб. 142</w:t>
            </w:r>
            <w:r>
              <w:t>.</w:t>
            </w:r>
          </w:p>
        </w:tc>
      </w:tr>
      <w:tr w:rsidR="00833B97" w:rsidRPr="00A87DD6" w14:paraId="01AD2734" w14:textId="77777777" w:rsidTr="00A67149">
        <w:trPr>
          <w:trHeight w:val="2112"/>
          <w:jc w:val="center"/>
        </w:trPr>
        <w:tc>
          <w:tcPr>
            <w:tcW w:w="704" w:type="dxa"/>
            <w:tcBorders>
              <w:top w:val="single" w:sz="4" w:space="0" w:color="auto"/>
              <w:left w:val="single" w:sz="4" w:space="0" w:color="auto"/>
              <w:bottom w:val="single" w:sz="4" w:space="0" w:color="auto"/>
              <w:right w:val="single" w:sz="4" w:space="0" w:color="auto"/>
            </w:tcBorders>
          </w:tcPr>
          <w:p w14:paraId="2D9EC8E8" w14:textId="77777777" w:rsidR="00833B97" w:rsidRPr="0077269C" w:rsidRDefault="00833B97" w:rsidP="003D3794">
            <w:pPr>
              <w:pStyle w:val="32"/>
              <w:numPr>
                <w:ilvl w:val="0"/>
                <w:numId w:val="8"/>
              </w:numPr>
              <w:tabs>
                <w:tab w:val="left" w:pos="284"/>
              </w:tabs>
              <w:spacing w:before="0" w:after="0"/>
              <w:ind w:hanging="796"/>
              <w:jc w:val="left"/>
              <w:rPr>
                <w:rFonts w:ascii="Times New Roman" w:hAnsi="Times New Roman" w:cs="Times New Roman"/>
              </w:rPr>
            </w:pPr>
            <w:bookmarkStart w:id="170" w:name="_Ref62126642"/>
          </w:p>
        </w:tc>
        <w:bookmarkEnd w:id="170"/>
        <w:tc>
          <w:tcPr>
            <w:tcW w:w="1560" w:type="dxa"/>
            <w:tcBorders>
              <w:top w:val="single" w:sz="4" w:space="0" w:color="auto"/>
              <w:left w:val="single" w:sz="4" w:space="0" w:color="auto"/>
              <w:bottom w:val="single" w:sz="4" w:space="0" w:color="auto"/>
              <w:right w:val="single" w:sz="4" w:space="0" w:color="auto"/>
            </w:tcBorders>
          </w:tcPr>
          <w:p w14:paraId="3F8E3E2E" w14:textId="77777777" w:rsidR="00833B97" w:rsidRPr="00BB5CB7" w:rsidRDefault="00C72F97" w:rsidP="003B126D">
            <w:pPr>
              <w:keepNext/>
              <w:keepLines/>
              <w:widowControl w:val="0"/>
              <w:suppressLineNumbers/>
              <w:suppressAutoHyphens/>
              <w:spacing w:after="0"/>
            </w:pPr>
            <w:r w:rsidRPr="00BB5CB7">
              <w:fldChar w:fldCharType="begin"/>
            </w:r>
            <w:r w:rsidRPr="00BB5CB7">
              <w:instrText xml:space="preserve"> REF _Ref62200875 \r \h </w:instrText>
            </w:r>
            <w:r w:rsidR="007A57A6" w:rsidRPr="00BB5CB7">
              <w:instrText xml:space="preserve"> \* MERGEFORMAT </w:instrText>
            </w:r>
            <w:r w:rsidRPr="00BB5CB7">
              <w:fldChar w:fldCharType="separate"/>
            </w:r>
            <w:r w:rsidR="00BB5CB7" w:rsidRPr="00BB5CB7">
              <w:t>1.2.2</w:t>
            </w:r>
            <w:r w:rsidRPr="00BB5CB7">
              <w:fldChar w:fldCharType="end"/>
            </w:r>
            <w:r w:rsidRPr="00BB5CB7">
              <w:t xml:space="preserve">, </w:t>
            </w:r>
            <w:r w:rsidR="003B126D" w:rsidRPr="00BB5CB7">
              <w:fldChar w:fldCharType="begin"/>
            </w:r>
            <w:r w:rsidR="003B126D" w:rsidRPr="00BB5CB7">
              <w:instrText xml:space="preserve"> REF _Ref62126762 \r \h </w:instrText>
            </w:r>
            <w:r w:rsidR="00C5423B" w:rsidRPr="00BB5CB7">
              <w:instrText xml:space="preserve"> \* MERGEFORMAT </w:instrText>
            </w:r>
            <w:r w:rsidR="003B126D" w:rsidRPr="00BB5CB7">
              <w:fldChar w:fldCharType="separate"/>
            </w:r>
            <w:r w:rsidR="00BB5CB7" w:rsidRPr="00BB5CB7">
              <w:t>1.2.3</w:t>
            </w:r>
            <w:r w:rsidR="003B126D"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4EF432A4" w14:textId="77777777" w:rsidR="00833B97" w:rsidRPr="00BB5CB7" w:rsidRDefault="00833B97" w:rsidP="00833B97">
            <w:pPr>
              <w:keepNext/>
              <w:keepLines/>
              <w:widowControl w:val="0"/>
              <w:suppressLineNumbers/>
              <w:suppressAutoHyphens/>
              <w:spacing w:after="0"/>
              <w:rPr>
                <w:bCs/>
              </w:rPr>
            </w:pPr>
            <w:r w:rsidRPr="00BB5CB7">
              <w:rPr>
                <w:bCs/>
              </w:rPr>
              <w:t>Наименование, место нахождения, почтовый адрес, адрес электронной почты, номер контактного телефона Организатора закупки</w:t>
            </w:r>
          </w:p>
        </w:tc>
        <w:tc>
          <w:tcPr>
            <w:tcW w:w="5244" w:type="dxa"/>
            <w:tcBorders>
              <w:top w:val="single" w:sz="4" w:space="0" w:color="auto"/>
              <w:left w:val="single" w:sz="4" w:space="0" w:color="auto"/>
              <w:bottom w:val="single" w:sz="4" w:space="0" w:color="auto"/>
              <w:right w:val="single" w:sz="4" w:space="0" w:color="auto"/>
            </w:tcBorders>
          </w:tcPr>
          <w:p w14:paraId="0947A5CF" w14:textId="77777777" w:rsidR="0091128D" w:rsidRPr="00FF2A5B" w:rsidRDefault="0091128D" w:rsidP="0091128D">
            <w:pPr>
              <w:ind w:hanging="44"/>
            </w:pPr>
            <w:r w:rsidRPr="00FF2A5B">
              <w:rPr>
                <w:i/>
              </w:rPr>
              <w:t xml:space="preserve">Организатор: </w:t>
            </w:r>
            <w:r w:rsidR="0077269C" w:rsidRPr="0077269C">
              <w:t>АО «</w:t>
            </w:r>
            <w:proofErr w:type="spellStart"/>
            <w:r w:rsidR="0077269C" w:rsidRPr="0077269C">
              <w:t>ЯрЭСК</w:t>
            </w:r>
            <w:proofErr w:type="spellEnd"/>
            <w:r w:rsidR="0077269C" w:rsidRPr="0077269C">
              <w:t>»</w:t>
            </w:r>
          </w:p>
          <w:p w14:paraId="1CB09CB7" w14:textId="77777777" w:rsidR="0091128D" w:rsidRPr="00FF2A5B" w:rsidRDefault="0091128D" w:rsidP="0091128D">
            <w:pPr>
              <w:ind w:hanging="44"/>
            </w:pPr>
            <w:r w:rsidRPr="00FF2A5B">
              <w:t>Место нахождения</w:t>
            </w:r>
            <w:r w:rsidR="0077269C">
              <w:t xml:space="preserve"> и почтовый адрес Организатора: </w:t>
            </w:r>
            <w:r w:rsidR="0077269C" w:rsidRPr="0077269C">
              <w:t>РФ, 150040, г. Ярославль, пр-т Октября, д. 42</w:t>
            </w:r>
            <w:r w:rsidRPr="00FF2A5B">
              <w:t>.</w:t>
            </w:r>
          </w:p>
          <w:p w14:paraId="3E78D9E5" w14:textId="77777777" w:rsidR="0091128D" w:rsidRPr="0077269C" w:rsidRDefault="0091128D" w:rsidP="0091128D">
            <w:pPr>
              <w:ind w:hanging="44"/>
              <w:rPr>
                <w:lang w:val="en-US"/>
              </w:rPr>
            </w:pPr>
            <w:r w:rsidRPr="00FF2A5B">
              <w:rPr>
                <w:lang w:val="en-US"/>
              </w:rPr>
              <w:t>E</w:t>
            </w:r>
            <w:r w:rsidRPr="0077269C">
              <w:rPr>
                <w:lang w:val="en-US"/>
              </w:rPr>
              <w:t>-</w:t>
            </w:r>
            <w:r w:rsidRPr="00FF2A5B">
              <w:rPr>
                <w:lang w:val="en-US"/>
              </w:rPr>
              <w:t>mail</w:t>
            </w:r>
            <w:r w:rsidRPr="0077269C">
              <w:rPr>
                <w:lang w:val="en-US"/>
              </w:rPr>
              <w:t xml:space="preserve">:  </w:t>
            </w:r>
            <w:r w:rsidR="0077269C" w:rsidRPr="0077269C">
              <w:rPr>
                <w:lang w:val="en-US"/>
              </w:rPr>
              <w:t xml:space="preserve"> omts@yarresk.ru</w:t>
            </w:r>
          </w:p>
          <w:p w14:paraId="3D4BEF9F" w14:textId="77777777" w:rsidR="0091128D" w:rsidRPr="003C7F35" w:rsidRDefault="0091128D" w:rsidP="0091128D">
            <w:pPr>
              <w:widowControl w:val="0"/>
              <w:ind w:left="33" w:right="176" w:hanging="44"/>
              <w:rPr>
                <w:iCs/>
                <w:lang w:val="en-US"/>
              </w:rPr>
            </w:pPr>
            <w:r w:rsidRPr="00FF2A5B">
              <w:t>Тел</w:t>
            </w:r>
            <w:r w:rsidRPr="003C7F35">
              <w:rPr>
                <w:lang w:val="en-US"/>
              </w:rPr>
              <w:t>.: +7</w:t>
            </w:r>
            <w:r w:rsidR="0077269C" w:rsidRPr="003C7F35">
              <w:rPr>
                <w:lang w:val="en-US"/>
              </w:rPr>
              <w:t>(4852) 68-87-31.</w:t>
            </w:r>
          </w:p>
          <w:p w14:paraId="253480E7" w14:textId="77777777" w:rsidR="0091128D" w:rsidRPr="003C7F35" w:rsidRDefault="0091128D" w:rsidP="0091128D">
            <w:pPr>
              <w:widowControl w:val="0"/>
              <w:ind w:left="33" w:right="176" w:hanging="44"/>
              <w:rPr>
                <w:iCs/>
                <w:lang w:val="en-US"/>
              </w:rPr>
            </w:pPr>
            <w:r w:rsidRPr="003C7F35">
              <w:rPr>
                <w:iCs/>
                <w:lang w:val="en-US"/>
              </w:rPr>
              <w:t xml:space="preserve"> </w:t>
            </w:r>
          </w:p>
          <w:p w14:paraId="6A41E519" w14:textId="77777777" w:rsidR="0091128D" w:rsidRPr="00FF2A5B" w:rsidRDefault="0091128D" w:rsidP="0091128D">
            <w:pPr>
              <w:ind w:hanging="44"/>
              <w:rPr>
                <w:iCs/>
              </w:rPr>
            </w:pPr>
            <w:r w:rsidRPr="00FF2A5B">
              <w:rPr>
                <w:iCs/>
              </w:rPr>
              <w:t xml:space="preserve">Секретарь закупочной комиссии – </w:t>
            </w:r>
            <w:r w:rsidR="0077269C">
              <w:rPr>
                <w:iCs/>
              </w:rPr>
              <w:t xml:space="preserve">Начальник </w:t>
            </w:r>
            <w:proofErr w:type="spellStart"/>
            <w:r w:rsidR="0077269C">
              <w:rPr>
                <w:iCs/>
              </w:rPr>
              <w:t>ГМТОиЛ</w:t>
            </w:r>
            <w:proofErr w:type="spellEnd"/>
          </w:p>
          <w:p w14:paraId="7CFEDF59" w14:textId="77777777" w:rsidR="0091128D" w:rsidRPr="00FF2A5B" w:rsidRDefault="0077269C" w:rsidP="0091128D">
            <w:pPr>
              <w:ind w:hanging="44"/>
            </w:pPr>
            <w:r>
              <w:t>Кальницкая Ирина Юрьевна</w:t>
            </w:r>
            <w:r w:rsidR="0091128D" w:rsidRPr="00FF2A5B">
              <w:t xml:space="preserve">, </w:t>
            </w:r>
          </w:p>
          <w:p w14:paraId="58CB4F6B" w14:textId="77777777" w:rsidR="0077269C" w:rsidRDefault="0091128D" w:rsidP="0077269C">
            <w:pPr>
              <w:widowControl w:val="0"/>
              <w:ind w:left="33" w:right="176"/>
              <w:rPr>
                <w:lang w:val="en-US"/>
              </w:rPr>
            </w:pPr>
            <w:r w:rsidRPr="0077269C">
              <w:rPr>
                <w:lang w:val="en-US"/>
              </w:rPr>
              <w:t>+7</w:t>
            </w:r>
            <w:r w:rsidR="0077269C" w:rsidRPr="0077269C">
              <w:rPr>
                <w:lang w:val="en-US"/>
              </w:rPr>
              <w:t xml:space="preserve">(4852) 68-87-30, </w:t>
            </w:r>
            <w:proofErr w:type="spellStart"/>
            <w:r w:rsidR="0077269C">
              <w:t>доб</w:t>
            </w:r>
            <w:proofErr w:type="spellEnd"/>
            <w:r w:rsidR="0077269C" w:rsidRPr="0077269C">
              <w:rPr>
                <w:lang w:val="en-US"/>
              </w:rPr>
              <w:t>. 118</w:t>
            </w:r>
            <w:r w:rsidR="0077269C">
              <w:rPr>
                <w:lang w:val="en-US"/>
              </w:rPr>
              <w:t>.</w:t>
            </w:r>
          </w:p>
          <w:p w14:paraId="0AB29FE7" w14:textId="77777777" w:rsidR="00833B97" w:rsidRPr="0077269C" w:rsidRDefault="0091128D" w:rsidP="0077269C">
            <w:pPr>
              <w:widowControl w:val="0"/>
              <w:ind w:left="33" w:right="176"/>
              <w:rPr>
                <w:lang w:val="en-US"/>
              </w:rPr>
            </w:pPr>
            <w:r w:rsidRPr="00FF2A5B">
              <w:rPr>
                <w:lang w:val="en-US"/>
              </w:rPr>
              <w:t>E</w:t>
            </w:r>
            <w:r w:rsidRPr="0077269C">
              <w:rPr>
                <w:lang w:val="en-US"/>
              </w:rPr>
              <w:t>-</w:t>
            </w:r>
            <w:r w:rsidRPr="00FF2A5B">
              <w:rPr>
                <w:lang w:val="en-US"/>
              </w:rPr>
              <w:t>mail</w:t>
            </w:r>
            <w:r w:rsidRPr="0077269C">
              <w:rPr>
                <w:lang w:val="en-US"/>
              </w:rPr>
              <w:t xml:space="preserve">:  </w:t>
            </w:r>
            <w:r w:rsidR="0077269C" w:rsidRPr="0077269C">
              <w:rPr>
                <w:lang w:val="en-US"/>
              </w:rPr>
              <w:t xml:space="preserve"> omts@yarresk.ru</w:t>
            </w:r>
          </w:p>
        </w:tc>
      </w:tr>
      <w:tr w:rsidR="00C90121" w:rsidRPr="00BB5CB7" w14:paraId="7ABDA667" w14:textId="77777777" w:rsidTr="00A67149">
        <w:trPr>
          <w:trHeight w:val="1066"/>
          <w:jc w:val="center"/>
        </w:trPr>
        <w:tc>
          <w:tcPr>
            <w:tcW w:w="704" w:type="dxa"/>
            <w:tcBorders>
              <w:top w:val="single" w:sz="4" w:space="0" w:color="auto"/>
              <w:left w:val="single" w:sz="4" w:space="0" w:color="auto"/>
              <w:bottom w:val="single" w:sz="4" w:space="0" w:color="auto"/>
              <w:right w:val="single" w:sz="4" w:space="0" w:color="auto"/>
            </w:tcBorders>
          </w:tcPr>
          <w:p w14:paraId="6AC5B7E6" w14:textId="77777777" w:rsidR="00C90121" w:rsidRPr="0077269C" w:rsidRDefault="00C90121" w:rsidP="003D3794">
            <w:pPr>
              <w:pStyle w:val="32"/>
              <w:numPr>
                <w:ilvl w:val="0"/>
                <w:numId w:val="8"/>
              </w:numPr>
              <w:tabs>
                <w:tab w:val="left" w:pos="284"/>
              </w:tabs>
              <w:spacing w:before="0" w:after="0"/>
              <w:ind w:hanging="796"/>
              <w:jc w:val="left"/>
              <w:rPr>
                <w:rFonts w:ascii="Times New Roman" w:hAnsi="Times New Roman" w:cs="Times New Roman"/>
                <w:lang w:val="en-US"/>
              </w:rPr>
            </w:pPr>
            <w:bookmarkStart w:id="171" w:name="_Ref166267388"/>
            <w:bookmarkStart w:id="172" w:name="_Ref166267499"/>
            <w:bookmarkStart w:id="173" w:name="_Ref166267456"/>
            <w:bookmarkStart w:id="174" w:name="_Ref62139774"/>
            <w:bookmarkStart w:id="175" w:name="_Ref354428801"/>
            <w:bookmarkEnd w:id="171"/>
            <w:bookmarkEnd w:id="172"/>
            <w:bookmarkEnd w:id="173"/>
          </w:p>
          <w:bookmarkEnd w:id="174"/>
          <w:p w14:paraId="3E2CF3BC" w14:textId="77777777" w:rsidR="00C90121" w:rsidRPr="0077269C" w:rsidRDefault="00C90121" w:rsidP="00FE48CF">
            <w:pPr>
              <w:tabs>
                <w:tab w:val="left" w:pos="284"/>
              </w:tabs>
              <w:spacing w:after="0"/>
              <w:ind w:left="360" w:hanging="796"/>
              <w:jc w:val="left"/>
              <w:rPr>
                <w:b/>
                <w:bCs/>
                <w:lang w:val="en-US"/>
              </w:rPr>
            </w:pPr>
          </w:p>
          <w:p w14:paraId="5D8F438B" w14:textId="77777777" w:rsidR="00C90121" w:rsidRPr="0077269C" w:rsidRDefault="00C90121" w:rsidP="00FE48CF">
            <w:pPr>
              <w:tabs>
                <w:tab w:val="left" w:pos="284"/>
              </w:tabs>
              <w:spacing w:after="0"/>
              <w:ind w:left="360" w:hanging="796"/>
              <w:jc w:val="left"/>
              <w:rPr>
                <w:b/>
                <w:bCs/>
                <w:lang w:val="en-US"/>
              </w:rPr>
            </w:pPr>
          </w:p>
          <w:p w14:paraId="5C1F19F0" w14:textId="77777777" w:rsidR="00C90121" w:rsidRPr="0077269C" w:rsidRDefault="00C90121" w:rsidP="00FE48CF">
            <w:pPr>
              <w:tabs>
                <w:tab w:val="left" w:pos="284"/>
              </w:tabs>
              <w:spacing w:after="0"/>
              <w:ind w:left="360" w:hanging="796"/>
              <w:jc w:val="left"/>
              <w:rPr>
                <w:b/>
                <w:bCs/>
                <w:lang w:val="en-US"/>
              </w:rPr>
            </w:pPr>
          </w:p>
        </w:tc>
        <w:bookmarkEnd w:id="175"/>
        <w:tc>
          <w:tcPr>
            <w:tcW w:w="1560" w:type="dxa"/>
            <w:tcBorders>
              <w:top w:val="single" w:sz="4" w:space="0" w:color="auto"/>
              <w:left w:val="single" w:sz="4" w:space="0" w:color="auto"/>
              <w:bottom w:val="single" w:sz="4" w:space="0" w:color="auto"/>
              <w:right w:val="single" w:sz="4" w:space="0" w:color="auto"/>
            </w:tcBorders>
          </w:tcPr>
          <w:p w14:paraId="3033025A" w14:textId="77777777" w:rsidR="00C90121" w:rsidRPr="00BB5CB7" w:rsidRDefault="00C5423B" w:rsidP="00FE48CF">
            <w:pPr>
              <w:keepNext/>
              <w:keepLines/>
              <w:widowControl w:val="0"/>
              <w:suppressLineNumbers/>
              <w:suppressAutoHyphens/>
              <w:spacing w:after="0"/>
              <w:jc w:val="left"/>
            </w:pPr>
            <w:r w:rsidRPr="00BB5CB7">
              <w:fldChar w:fldCharType="begin"/>
            </w:r>
            <w:r w:rsidRPr="00BB5CB7">
              <w:instrText xml:space="preserve"> REF _Ref166267341 \r \h  \* MERGEFORMAT </w:instrText>
            </w:r>
            <w:r w:rsidRPr="00BB5CB7">
              <w:fldChar w:fldCharType="separate"/>
            </w:r>
            <w:r w:rsidR="00BB5CB7" w:rsidRPr="00BB5CB7">
              <w:t>1.2.1</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2FEDFB55" w14:textId="77777777" w:rsidR="00425FE8" w:rsidRPr="00BB5CB7" w:rsidRDefault="00CD72EE" w:rsidP="00FE48CF">
            <w:pPr>
              <w:keepNext/>
              <w:keepLines/>
              <w:widowControl w:val="0"/>
              <w:suppressLineNumbers/>
              <w:suppressAutoHyphens/>
              <w:spacing w:after="0"/>
            </w:pPr>
            <w:r w:rsidRPr="00BB5CB7">
              <w:t>Предмет закупки</w:t>
            </w:r>
            <w:r w:rsidR="00E81255" w:rsidRPr="00BB5CB7">
              <w:t xml:space="preserve"> </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57CFAE0A" w14:textId="796CB6DE" w:rsidR="00FD6ED0" w:rsidRPr="00BB5CB7" w:rsidRDefault="002C328A" w:rsidP="00FD6ED0">
            <w:pPr>
              <w:widowControl w:val="0"/>
              <w:ind w:left="33" w:right="176"/>
            </w:pPr>
            <w:r w:rsidRPr="00BB5CB7">
              <w:rPr>
                <w:b/>
                <w:iCs/>
                <w:u w:val="single"/>
              </w:rPr>
              <w:t>Лот № 1</w:t>
            </w:r>
            <w:r w:rsidRPr="00BB5CB7">
              <w:rPr>
                <w:iCs/>
              </w:rPr>
              <w:t xml:space="preserve"> –</w:t>
            </w:r>
            <w:r>
              <w:rPr>
                <w:iCs/>
              </w:rPr>
              <w:t xml:space="preserve"> </w:t>
            </w:r>
            <w:r w:rsidR="00A87DD6">
              <w:t>П</w:t>
            </w:r>
            <w:r w:rsidR="00A87DD6" w:rsidRPr="00A87DD6">
              <w:t xml:space="preserve">раво заключения рамочных соглашений о проведении в дальнейшем конкурентных закупок на право заключения договоров на выполнение проектно-изыскательских работ по объектам до 35 </w:t>
            </w:r>
            <w:proofErr w:type="spellStart"/>
            <w:r w:rsidR="00A87DD6" w:rsidRPr="00A87DD6">
              <w:t>кВ</w:t>
            </w:r>
            <w:proofErr w:type="spellEnd"/>
            <w:r w:rsidR="00A87DD6" w:rsidRPr="00A87DD6">
              <w:t xml:space="preserve"> (ВЛ, КЛ и ТП/РТП) для нужд АО «</w:t>
            </w:r>
            <w:proofErr w:type="spellStart"/>
            <w:r w:rsidR="00A87DD6" w:rsidRPr="00A87DD6">
              <w:t>ЯрЭСК</w:t>
            </w:r>
            <w:proofErr w:type="spellEnd"/>
            <w:r w:rsidR="00A87DD6" w:rsidRPr="00A87DD6">
              <w:t>»</w:t>
            </w:r>
            <w:r w:rsidR="00FD6ED0" w:rsidRPr="00BB5CB7">
              <w:t>.</w:t>
            </w:r>
          </w:p>
          <w:p w14:paraId="55549E62" w14:textId="77777777" w:rsidR="002C328A" w:rsidRDefault="002C328A" w:rsidP="00FD6ED0">
            <w:pPr>
              <w:tabs>
                <w:tab w:val="num" w:pos="1620"/>
              </w:tabs>
              <w:autoSpaceDE w:val="0"/>
              <w:autoSpaceDN w:val="0"/>
              <w:adjustRightInd w:val="0"/>
            </w:pPr>
          </w:p>
          <w:p w14:paraId="2A4CECE5" w14:textId="77777777" w:rsidR="00FD6ED0" w:rsidRPr="00BB5CB7" w:rsidRDefault="00FD6ED0" w:rsidP="00FD6ED0">
            <w:pPr>
              <w:tabs>
                <w:tab w:val="num" w:pos="1620"/>
              </w:tabs>
              <w:autoSpaceDE w:val="0"/>
              <w:autoSpaceDN w:val="0"/>
              <w:adjustRightInd w:val="0"/>
            </w:pPr>
            <w:r w:rsidRPr="00BB5CB7">
              <w:lastRenderedPageBreak/>
              <w:t xml:space="preserve">Количество лотов: </w:t>
            </w:r>
            <w:r w:rsidR="002C328A">
              <w:rPr>
                <w:b/>
              </w:rPr>
              <w:t>1</w:t>
            </w:r>
            <w:r w:rsidRPr="00BB5CB7">
              <w:rPr>
                <w:b/>
              </w:rPr>
              <w:t xml:space="preserve"> (</w:t>
            </w:r>
            <w:r w:rsidR="002C328A">
              <w:rPr>
                <w:b/>
              </w:rPr>
              <w:t>один</w:t>
            </w:r>
            <w:r w:rsidRPr="00BB5CB7">
              <w:rPr>
                <w:b/>
              </w:rPr>
              <w:t>)</w:t>
            </w:r>
            <w:r w:rsidRPr="00BB5CB7">
              <w:t>.</w:t>
            </w:r>
          </w:p>
          <w:p w14:paraId="6428D81E" w14:textId="77777777" w:rsidR="00FD6ED0" w:rsidRPr="00BB5CB7" w:rsidRDefault="00FD6ED0" w:rsidP="00FD6ED0">
            <w:pPr>
              <w:keepNext/>
              <w:keepLines/>
              <w:widowControl w:val="0"/>
              <w:suppressLineNumbers/>
              <w:suppressAutoHyphens/>
              <w:rPr>
                <w:i/>
              </w:rPr>
            </w:pPr>
            <w:r w:rsidRPr="00BB5CB7">
              <w:rPr>
                <w:i/>
              </w:rPr>
              <w:t>Частичное выполнение работ в рамках одного лота не допускается.</w:t>
            </w:r>
          </w:p>
          <w:p w14:paraId="0DF7E951" w14:textId="77777777" w:rsidR="00FD6ED0" w:rsidRPr="00BB5CB7" w:rsidRDefault="00FD6ED0" w:rsidP="00FD6ED0">
            <w:pPr>
              <w:widowControl w:val="0"/>
              <w:ind w:left="33" w:right="176"/>
            </w:pPr>
          </w:p>
          <w:p w14:paraId="7ABE89E9" w14:textId="77777777" w:rsidR="00C90121" w:rsidRPr="00BB5CB7" w:rsidRDefault="00701ED1" w:rsidP="00AF7673">
            <w:pPr>
              <w:keepNext/>
              <w:keepLines/>
              <w:widowControl w:val="0"/>
              <w:suppressLineNumbers/>
              <w:suppressAutoHyphens/>
              <w:spacing w:after="0"/>
            </w:pPr>
            <w:r w:rsidRPr="00BB5CB7">
              <w:t xml:space="preserve">Более подробная информация о предмете </w:t>
            </w:r>
            <w:r w:rsidR="007A7ABE" w:rsidRPr="00BB5CB7">
              <w:t>Соглашения</w:t>
            </w:r>
            <w:r w:rsidRPr="00BB5CB7">
              <w:t xml:space="preserve"> указана разделе </w:t>
            </w:r>
            <w:r w:rsidRPr="00BB5CB7">
              <w:rPr>
                <w:lang w:val="en-US"/>
              </w:rPr>
              <w:t>IV</w:t>
            </w:r>
            <w:r w:rsidRPr="00BB5CB7">
              <w:t xml:space="preserve"> </w:t>
            </w:r>
            <w:r w:rsidR="00AF7673" w:rsidRPr="00BB5CB7">
              <w:t xml:space="preserve">«Проект Соглашения» </w:t>
            </w:r>
            <w:r w:rsidRPr="00BB5CB7">
              <w:t xml:space="preserve">и/или разделе </w:t>
            </w:r>
            <w:r w:rsidRPr="00BB5CB7">
              <w:rPr>
                <w:lang w:val="en-US"/>
              </w:rPr>
              <w:t>V</w:t>
            </w:r>
            <w:r w:rsidR="003E0D13" w:rsidRPr="00BB5CB7">
              <w:t xml:space="preserve"> </w:t>
            </w:r>
            <w:r w:rsidR="00AF7673" w:rsidRPr="00BB5CB7">
              <w:t xml:space="preserve">«Техническая часть» </w:t>
            </w:r>
            <w:r w:rsidRPr="00BB5CB7">
              <w:t>документации о закупке</w:t>
            </w:r>
          </w:p>
        </w:tc>
      </w:tr>
      <w:tr w:rsidR="006D7050" w:rsidRPr="00BB5CB7" w14:paraId="49C70B40"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58A5B9DF" w14:textId="77777777" w:rsidR="006D7050" w:rsidRPr="00BB5CB7" w:rsidRDefault="006D7050" w:rsidP="003D3794">
            <w:pPr>
              <w:pStyle w:val="32"/>
              <w:numPr>
                <w:ilvl w:val="0"/>
                <w:numId w:val="8"/>
              </w:numPr>
              <w:tabs>
                <w:tab w:val="left" w:pos="284"/>
              </w:tabs>
              <w:spacing w:before="0" w:after="0"/>
              <w:ind w:hanging="796"/>
              <w:jc w:val="left"/>
              <w:rPr>
                <w:rFonts w:ascii="Times New Roman" w:hAnsi="Times New Roman" w:cs="Times New Roman"/>
              </w:rPr>
            </w:pPr>
            <w:bookmarkStart w:id="176" w:name="_Ref166267457"/>
            <w:bookmarkStart w:id="177" w:name="_Ref166267727"/>
            <w:bookmarkEnd w:id="176"/>
            <w:bookmarkEnd w:id="177"/>
          </w:p>
        </w:tc>
        <w:tc>
          <w:tcPr>
            <w:tcW w:w="1560" w:type="dxa"/>
            <w:tcBorders>
              <w:top w:val="single" w:sz="4" w:space="0" w:color="auto"/>
              <w:left w:val="single" w:sz="4" w:space="0" w:color="auto"/>
              <w:bottom w:val="single" w:sz="4" w:space="0" w:color="auto"/>
              <w:right w:val="single" w:sz="4" w:space="0" w:color="auto"/>
            </w:tcBorders>
          </w:tcPr>
          <w:p w14:paraId="68D894F9" w14:textId="77777777" w:rsidR="006D7050" w:rsidRPr="00BB5CB7" w:rsidRDefault="00A23042" w:rsidP="00FE48CF">
            <w:pPr>
              <w:keepNext/>
              <w:keepLines/>
              <w:widowControl w:val="0"/>
              <w:suppressLineNumbers/>
              <w:suppressAutoHyphens/>
              <w:spacing w:after="0"/>
              <w:jc w:val="left"/>
            </w:pPr>
            <w:r w:rsidRPr="00BB5CB7">
              <w:fldChar w:fldCharType="begin"/>
            </w:r>
            <w:r w:rsidRPr="00BB5CB7">
              <w:instrText xml:space="preserve"> REF _Ref62141462 \r \h </w:instrText>
            </w:r>
            <w:r w:rsidR="00966502" w:rsidRPr="00BB5CB7">
              <w:instrText xml:space="preserve"> \* MERGEFORMAT </w:instrText>
            </w:r>
            <w:r w:rsidRPr="00BB5CB7">
              <w:fldChar w:fldCharType="separate"/>
            </w:r>
            <w:r w:rsidR="00BB5CB7" w:rsidRPr="00BB5CB7">
              <w:t>5.2</w:t>
            </w:r>
            <w:r w:rsidRPr="00BB5CB7">
              <w:fldChar w:fldCharType="end"/>
            </w:r>
            <w:r w:rsidRPr="00BB5CB7">
              <w:t xml:space="preserve">, </w:t>
            </w:r>
            <w:r w:rsidRPr="00BB5CB7">
              <w:fldChar w:fldCharType="begin"/>
            </w:r>
            <w:r w:rsidRPr="00BB5CB7">
              <w:instrText xml:space="preserve"> REF _Ref62141463 \r \h </w:instrText>
            </w:r>
            <w:r w:rsidR="00966502" w:rsidRPr="00BB5CB7">
              <w:instrText xml:space="preserve"> \* MERGEFORMAT </w:instrText>
            </w:r>
            <w:r w:rsidRPr="00BB5CB7">
              <w:fldChar w:fldCharType="separate"/>
            </w:r>
            <w:r w:rsidR="00BB5CB7" w:rsidRPr="00BB5CB7">
              <w:t>5.3</w:t>
            </w:r>
            <w:r w:rsidRPr="00BB5CB7">
              <w:fldChar w:fldCharType="end"/>
            </w:r>
            <w:r w:rsidR="007D72A2" w:rsidRPr="00BB5CB7">
              <w:t xml:space="preserve">, </w:t>
            </w:r>
            <w:r w:rsidR="007D72A2" w:rsidRPr="00BB5CB7">
              <w:fldChar w:fldCharType="begin"/>
            </w:r>
            <w:r w:rsidR="007D72A2" w:rsidRPr="00BB5CB7">
              <w:instrText xml:space="preserve"> REF _Ref62142862 \r \h </w:instrText>
            </w:r>
            <w:r w:rsidR="007A57A6" w:rsidRPr="00BB5CB7">
              <w:instrText xml:space="preserve"> \* MERGEFORMAT </w:instrText>
            </w:r>
            <w:r w:rsidR="007D72A2" w:rsidRPr="00BB5CB7">
              <w:fldChar w:fldCharType="separate"/>
            </w:r>
            <w:r w:rsidR="00BB5CB7" w:rsidRPr="00BB5CB7">
              <w:t>5.4</w:t>
            </w:r>
            <w:r w:rsidR="007D72A2"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57D8030D" w14:textId="77777777" w:rsidR="006D7050" w:rsidRPr="00BB5CB7" w:rsidRDefault="006D7050" w:rsidP="00FE48CF">
            <w:pPr>
              <w:keepNext/>
              <w:keepLines/>
              <w:widowControl w:val="0"/>
              <w:suppressLineNumbers/>
              <w:suppressAutoHyphens/>
              <w:spacing w:after="0"/>
            </w:pPr>
            <w:r w:rsidRPr="00BB5CB7">
              <w:t>Этапы проведения закупки и их применение в рамках настоящей закупки</w:t>
            </w:r>
          </w:p>
        </w:tc>
        <w:tc>
          <w:tcPr>
            <w:tcW w:w="5244" w:type="dxa"/>
            <w:tcBorders>
              <w:top w:val="single" w:sz="4" w:space="0" w:color="auto"/>
              <w:left w:val="single" w:sz="4" w:space="0" w:color="auto"/>
              <w:bottom w:val="single" w:sz="4" w:space="0" w:color="auto"/>
              <w:right w:val="single" w:sz="4" w:space="0" w:color="auto"/>
            </w:tcBorders>
          </w:tcPr>
          <w:p w14:paraId="14F9E776" w14:textId="77777777" w:rsidR="006D7050" w:rsidRPr="00BB5CB7" w:rsidRDefault="00C52077" w:rsidP="003D3794">
            <w:pPr>
              <w:pStyle w:val="afffff4"/>
              <w:numPr>
                <w:ilvl w:val="0"/>
                <w:numId w:val="11"/>
              </w:numPr>
              <w:ind w:left="34" w:firstLine="0"/>
              <w:jc w:val="both"/>
            </w:pPr>
            <w:r w:rsidRPr="00BB5CB7">
              <w:t>Вскрытие заявок</w:t>
            </w:r>
            <w:r w:rsidR="006D7050" w:rsidRPr="00BB5CB7">
              <w:t xml:space="preserve"> – </w:t>
            </w:r>
            <w:r w:rsidR="006D7050" w:rsidRPr="00BB5CB7">
              <w:rPr>
                <w:b/>
              </w:rPr>
              <w:t>применяется;</w:t>
            </w:r>
          </w:p>
          <w:p w14:paraId="52315642" w14:textId="77777777" w:rsidR="00A13786" w:rsidRPr="00BB5CB7" w:rsidRDefault="00C52077" w:rsidP="003D3794">
            <w:pPr>
              <w:pStyle w:val="afffff4"/>
              <w:numPr>
                <w:ilvl w:val="0"/>
                <w:numId w:val="11"/>
              </w:numPr>
              <w:ind w:left="34" w:firstLine="0"/>
              <w:jc w:val="both"/>
            </w:pPr>
            <w:r w:rsidRPr="00BB5CB7">
              <w:t>Рассмотрение заявок</w:t>
            </w:r>
            <w:r w:rsidR="006D7050" w:rsidRPr="00BB5CB7">
              <w:t xml:space="preserve"> </w:t>
            </w:r>
            <w:r w:rsidR="00701ED1" w:rsidRPr="00BB5CB7">
              <w:t>и подведение итогов –</w:t>
            </w:r>
            <w:r w:rsidR="00BD41B8" w:rsidRPr="00BB5CB7">
              <w:rPr>
                <w:b/>
              </w:rPr>
              <w:t xml:space="preserve"> </w:t>
            </w:r>
            <w:r w:rsidR="006D7050" w:rsidRPr="00BB5CB7">
              <w:rPr>
                <w:b/>
              </w:rPr>
              <w:t>применяется</w:t>
            </w:r>
            <w:r w:rsidR="000A6935" w:rsidRPr="00BB5CB7">
              <w:rPr>
                <w:b/>
              </w:rPr>
              <w:t>.</w:t>
            </w:r>
          </w:p>
        </w:tc>
      </w:tr>
      <w:tr w:rsidR="00C90121" w:rsidRPr="00BB5CB7" w14:paraId="05516AC7"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740777F4" w14:textId="77777777" w:rsidR="00C90121" w:rsidRPr="00BB5CB7" w:rsidRDefault="00C90121" w:rsidP="003D3794">
            <w:pPr>
              <w:pStyle w:val="32"/>
              <w:numPr>
                <w:ilvl w:val="0"/>
                <w:numId w:val="8"/>
              </w:numPr>
              <w:tabs>
                <w:tab w:val="left" w:pos="284"/>
              </w:tabs>
              <w:spacing w:before="0" w:after="0"/>
              <w:ind w:hanging="796"/>
              <w:jc w:val="left"/>
              <w:rPr>
                <w:rFonts w:ascii="Times New Roman" w:hAnsi="Times New Roman" w:cs="Times New Roman"/>
              </w:rPr>
            </w:pPr>
            <w:bookmarkStart w:id="178" w:name="_Ref32938034"/>
          </w:p>
        </w:tc>
        <w:bookmarkEnd w:id="178"/>
        <w:tc>
          <w:tcPr>
            <w:tcW w:w="1560" w:type="dxa"/>
            <w:tcBorders>
              <w:top w:val="single" w:sz="4" w:space="0" w:color="auto"/>
              <w:left w:val="single" w:sz="4" w:space="0" w:color="auto"/>
              <w:bottom w:val="single" w:sz="4" w:space="0" w:color="auto"/>
              <w:right w:val="single" w:sz="4" w:space="0" w:color="auto"/>
            </w:tcBorders>
          </w:tcPr>
          <w:p w14:paraId="5D91C672" w14:textId="77777777" w:rsidR="00C90121" w:rsidRPr="00BB5CB7" w:rsidRDefault="003A3B73" w:rsidP="00A23042">
            <w:pPr>
              <w:keepNext/>
              <w:keepLines/>
              <w:widowControl w:val="0"/>
              <w:suppressLineNumbers/>
              <w:suppressAutoHyphens/>
              <w:spacing w:after="0"/>
              <w:jc w:val="left"/>
            </w:pPr>
            <w:r w:rsidRPr="00BB5CB7">
              <w:fldChar w:fldCharType="begin"/>
            </w:r>
            <w:r w:rsidRPr="00BB5CB7">
              <w:instrText xml:space="preserve"> REF _Ref771898 \r \h  \* MERGEFORMAT </w:instrText>
            </w:r>
            <w:r w:rsidRPr="00BB5CB7">
              <w:fldChar w:fldCharType="separate"/>
            </w:r>
            <w:r w:rsidR="00BB5CB7" w:rsidRPr="00BB5CB7">
              <w:t>2.1.1</w:t>
            </w:r>
            <w:r w:rsidRPr="00BB5CB7">
              <w:fldChar w:fldCharType="end"/>
            </w:r>
            <w:r w:rsidRPr="00BB5CB7">
              <w:t xml:space="preserve">, </w:t>
            </w:r>
            <w:r w:rsidR="00594F41" w:rsidRPr="00BB5CB7">
              <w:fldChar w:fldCharType="begin"/>
            </w:r>
            <w:r w:rsidR="00594F41" w:rsidRPr="00BB5CB7">
              <w:instrText xml:space="preserve"> REF _Ref62135601 \r \h  \* MERGEFORMAT </w:instrText>
            </w:r>
            <w:r w:rsidR="00594F41" w:rsidRPr="00BB5CB7">
              <w:fldChar w:fldCharType="separate"/>
            </w:r>
            <w:r w:rsidR="00BB5CB7" w:rsidRPr="00BB5CB7">
              <w:t>3.4.1</w:t>
            </w:r>
            <w:r w:rsidR="00594F41" w:rsidRPr="00BB5CB7">
              <w:fldChar w:fldCharType="end"/>
            </w:r>
            <w:r w:rsidR="00875318" w:rsidRPr="00BB5CB7">
              <w:t xml:space="preserve">, </w:t>
            </w:r>
            <w:r w:rsidR="005F0C78" w:rsidRPr="00BB5CB7">
              <w:fldChar w:fldCharType="begin"/>
            </w:r>
            <w:r w:rsidR="005F0C78" w:rsidRPr="00BB5CB7">
              <w:instrText xml:space="preserve"> REF _Ref62137390 \r \h </w:instrText>
            </w:r>
            <w:r w:rsidR="00C5423B" w:rsidRPr="00BB5CB7">
              <w:instrText xml:space="preserve"> \* MERGEFORMAT </w:instrText>
            </w:r>
            <w:r w:rsidR="005F0C78" w:rsidRPr="00BB5CB7">
              <w:fldChar w:fldCharType="separate"/>
            </w:r>
            <w:r w:rsidR="00BB5CB7" w:rsidRPr="00BB5CB7">
              <w:t>4.1</w:t>
            </w:r>
            <w:r w:rsidR="005F0C78" w:rsidRPr="00BB5CB7">
              <w:fldChar w:fldCharType="end"/>
            </w:r>
            <w:r w:rsidR="005F0C78" w:rsidRPr="00BB5CB7">
              <w:t xml:space="preserve">, </w:t>
            </w:r>
            <w:r w:rsidR="00A23042" w:rsidRPr="00BB5CB7">
              <w:fldChar w:fldCharType="begin"/>
            </w:r>
            <w:r w:rsidR="00A23042" w:rsidRPr="00BB5CB7">
              <w:instrText xml:space="preserve"> REF _Ref62141438 \r \h  \* MERGEFORMAT </w:instrText>
            </w:r>
            <w:r w:rsidR="00A23042" w:rsidRPr="00BB5CB7">
              <w:fldChar w:fldCharType="separate"/>
            </w:r>
            <w:r w:rsidR="00BB5CB7" w:rsidRPr="00BB5CB7">
              <w:t>5.2.1</w:t>
            </w:r>
            <w:r w:rsidR="00A23042" w:rsidRPr="00BB5CB7">
              <w:fldChar w:fldCharType="end"/>
            </w:r>
            <w:r w:rsidR="00A23042" w:rsidRPr="00BB5CB7">
              <w:t xml:space="preserve">, </w:t>
            </w:r>
            <w:r w:rsidR="00A23042" w:rsidRPr="00BB5CB7">
              <w:fldChar w:fldCharType="begin"/>
            </w:r>
            <w:r w:rsidR="00A23042" w:rsidRPr="00BB5CB7">
              <w:instrText xml:space="preserve"> REF _Ref62141439 \r \h  \* MERGEFORMAT </w:instrText>
            </w:r>
            <w:r w:rsidR="00A23042" w:rsidRPr="00BB5CB7">
              <w:fldChar w:fldCharType="separate"/>
            </w:r>
            <w:r w:rsidR="00BB5CB7" w:rsidRPr="00BB5CB7">
              <w:t>5.3.1</w:t>
            </w:r>
            <w:r w:rsidR="00A23042" w:rsidRPr="00BB5CB7">
              <w:fldChar w:fldCharType="end"/>
            </w:r>
            <w:r w:rsidR="00A23042" w:rsidRPr="00BB5CB7">
              <w:t xml:space="preserve">, </w:t>
            </w:r>
            <w:r w:rsidR="00A23042" w:rsidRPr="00BB5CB7">
              <w:fldChar w:fldCharType="begin"/>
            </w:r>
            <w:r w:rsidR="00A23042" w:rsidRPr="00BB5CB7">
              <w:instrText xml:space="preserve"> REF _Ref62141568 \r \h  \* MERGEFORMAT </w:instrText>
            </w:r>
            <w:r w:rsidR="00A23042" w:rsidRPr="00BB5CB7">
              <w:fldChar w:fldCharType="separate"/>
            </w:r>
            <w:r w:rsidR="00BB5CB7" w:rsidRPr="00BB5CB7">
              <w:t>5.4.1</w:t>
            </w:r>
            <w:r w:rsidR="00A23042"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3C76F887" w14:textId="77777777" w:rsidR="00C90121" w:rsidRPr="00BB5CB7" w:rsidRDefault="00761A5A" w:rsidP="00FE48CF">
            <w:pPr>
              <w:keepNext/>
              <w:keepLines/>
              <w:widowControl w:val="0"/>
              <w:suppressLineNumbers/>
              <w:suppressAutoHyphens/>
              <w:spacing w:after="0"/>
            </w:pPr>
            <w:r w:rsidRPr="00BB5CB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B5CB7">
              <w:t>.</w:t>
            </w:r>
            <w:r w:rsidR="00A23042" w:rsidRPr="00BB5CB7">
              <w:t xml:space="preserve"> </w:t>
            </w:r>
          </w:p>
          <w:p w14:paraId="3B292936" w14:textId="77777777" w:rsidR="00536F50" w:rsidRPr="00BB5CB7" w:rsidRDefault="00536F50" w:rsidP="00FE48CF">
            <w:pPr>
              <w:keepNext/>
              <w:keepLines/>
              <w:widowControl w:val="0"/>
              <w:suppressLineNumbers/>
              <w:suppressAutoHyphens/>
              <w:spacing w:after="0"/>
            </w:pPr>
            <w:r w:rsidRPr="00BB5CB7">
              <w:t>Дата рассмотрения предложений участников такой закупки и подведения итогов такой закупки</w:t>
            </w:r>
          </w:p>
        </w:tc>
        <w:tc>
          <w:tcPr>
            <w:tcW w:w="5244" w:type="dxa"/>
            <w:tcBorders>
              <w:top w:val="single" w:sz="4" w:space="0" w:color="auto"/>
              <w:left w:val="single" w:sz="4" w:space="0" w:color="auto"/>
              <w:bottom w:val="single" w:sz="4" w:space="0" w:color="auto"/>
              <w:right w:val="single" w:sz="4" w:space="0" w:color="auto"/>
            </w:tcBorders>
          </w:tcPr>
          <w:p w14:paraId="351ED21D" w14:textId="77777777" w:rsidR="00761A5A" w:rsidRPr="00BB5CB7" w:rsidRDefault="00761A5A" w:rsidP="00FE48CF">
            <w:pPr>
              <w:pStyle w:val="Default"/>
              <w:jc w:val="both"/>
            </w:pPr>
            <w:r w:rsidRPr="00BB5CB7">
              <w:t>Заявка подается в электронной форме с использованием функционала и в соо</w:t>
            </w:r>
            <w:r w:rsidR="000E79E8" w:rsidRPr="00BB5CB7">
              <w:t xml:space="preserve">тветствии с Регламентом работы </w:t>
            </w:r>
            <w:r w:rsidRPr="00BB5CB7">
              <w:t>ЭТП.</w:t>
            </w:r>
          </w:p>
          <w:p w14:paraId="7A6F5FAC" w14:textId="77777777" w:rsidR="006D7050" w:rsidRPr="00BB5CB7" w:rsidRDefault="006D7050" w:rsidP="00FE48CF">
            <w:pPr>
              <w:pStyle w:val="Default"/>
              <w:jc w:val="both"/>
            </w:pPr>
          </w:p>
          <w:p w14:paraId="1DB65215" w14:textId="77777777" w:rsidR="00861612" w:rsidRPr="00BB5CB7" w:rsidRDefault="00861612" w:rsidP="00861612">
            <w:pPr>
              <w:autoSpaceDE w:val="0"/>
              <w:autoSpaceDN w:val="0"/>
              <w:adjustRightInd w:val="0"/>
              <w:rPr>
                <w:b/>
                <w:color w:val="000000"/>
                <w:lang w:eastAsia="en-US"/>
              </w:rPr>
            </w:pPr>
            <w:r w:rsidRPr="00BB5CB7">
              <w:rPr>
                <w:color w:val="000000"/>
                <w:lang w:eastAsia="en-US"/>
              </w:rPr>
              <w:t xml:space="preserve">Дата начала срока подачи заявок: </w:t>
            </w:r>
            <w:r w:rsidRPr="00BB5CB7">
              <w:rPr>
                <w:b/>
                <w:color w:val="000000"/>
                <w:lang w:eastAsia="en-US"/>
              </w:rPr>
              <w:t>03 декабря 202</w:t>
            </w:r>
            <w:r w:rsidR="000D1ACC">
              <w:rPr>
                <w:b/>
                <w:color w:val="000000"/>
                <w:lang w:eastAsia="en-US"/>
              </w:rPr>
              <w:t>4</w:t>
            </w:r>
            <w:r w:rsidRPr="00BB5CB7">
              <w:rPr>
                <w:b/>
                <w:color w:val="000000"/>
                <w:lang w:eastAsia="en-US"/>
              </w:rPr>
              <w:t xml:space="preserve"> года;</w:t>
            </w:r>
          </w:p>
          <w:p w14:paraId="7677A832" w14:textId="77777777" w:rsidR="00861612" w:rsidRPr="00BB5CB7" w:rsidRDefault="00861612" w:rsidP="00861612">
            <w:pPr>
              <w:autoSpaceDE w:val="0"/>
              <w:autoSpaceDN w:val="0"/>
              <w:adjustRightInd w:val="0"/>
              <w:rPr>
                <w:b/>
                <w:color w:val="000000"/>
                <w:lang w:eastAsia="en-US"/>
              </w:rPr>
            </w:pPr>
            <w:r w:rsidRPr="00BB5CB7">
              <w:rPr>
                <w:color w:val="000000"/>
                <w:lang w:eastAsia="en-US"/>
              </w:rPr>
              <w:t xml:space="preserve">Дата и время окончания срока, последний день срока подачи Заявок: </w:t>
            </w:r>
            <w:r w:rsidRPr="00BB5CB7">
              <w:rPr>
                <w:b/>
                <w:color w:val="000000"/>
                <w:lang w:eastAsia="en-US"/>
              </w:rPr>
              <w:t>24 декабря 202</w:t>
            </w:r>
            <w:r w:rsidR="000D1ACC">
              <w:rPr>
                <w:b/>
                <w:color w:val="000000"/>
                <w:lang w:eastAsia="en-US"/>
              </w:rPr>
              <w:t>4</w:t>
            </w:r>
            <w:r w:rsidRPr="00BB5CB7">
              <w:rPr>
                <w:b/>
                <w:color w:val="000000"/>
                <w:lang w:eastAsia="en-US"/>
              </w:rPr>
              <w:t xml:space="preserve"> года 12:00 (время московское)</w:t>
            </w:r>
          </w:p>
          <w:p w14:paraId="677C8BAF" w14:textId="77777777" w:rsidR="00861612" w:rsidRPr="00BB5CB7" w:rsidRDefault="00861612" w:rsidP="00861612">
            <w:pPr>
              <w:autoSpaceDE w:val="0"/>
              <w:autoSpaceDN w:val="0"/>
              <w:adjustRightInd w:val="0"/>
              <w:rPr>
                <w:color w:val="000000"/>
                <w:lang w:eastAsia="en-US"/>
              </w:rPr>
            </w:pPr>
          </w:p>
          <w:p w14:paraId="3007ACCA" w14:textId="77777777" w:rsidR="00861612" w:rsidRPr="00BB5CB7" w:rsidRDefault="00861612" w:rsidP="00861612">
            <w:pPr>
              <w:autoSpaceDE w:val="0"/>
              <w:autoSpaceDN w:val="0"/>
              <w:adjustRightInd w:val="0"/>
              <w:rPr>
                <w:color w:val="000000"/>
                <w:lang w:eastAsia="en-US"/>
              </w:rPr>
            </w:pPr>
            <w:r w:rsidRPr="00BB5CB7">
              <w:rPr>
                <w:color w:val="000000"/>
                <w:lang w:eastAsia="en-US"/>
              </w:rPr>
              <w:t xml:space="preserve">Рассмотрение заявок и подведение итогов закупки: </w:t>
            </w:r>
          </w:p>
          <w:p w14:paraId="317C90A8" w14:textId="77777777" w:rsidR="00861612" w:rsidRPr="00BB5CB7" w:rsidRDefault="00861612" w:rsidP="00861612">
            <w:pPr>
              <w:pStyle w:val="Default"/>
              <w:jc w:val="both"/>
              <w:rPr>
                <w:b/>
              </w:rPr>
            </w:pPr>
            <w:r w:rsidRPr="00BB5CB7">
              <w:rPr>
                <w:color w:val="auto"/>
              </w:rPr>
              <w:t xml:space="preserve">Дата проведения этапа: </w:t>
            </w:r>
            <w:r w:rsidR="000D1ACC">
              <w:rPr>
                <w:b/>
                <w:color w:val="auto"/>
              </w:rPr>
              <w:t>28</w:t>
            </w:r>
            <w:r w:rsidRPr="00BB5CB7">
              <w:rPr>
                <w:b/>
                <w:color w:val="auto"/>
              </w:rPr>
              <w:t> </w:t>
            </w:r>
            <w:r w:rsidRPr="00BB5CB7">
              <w:rPr>
                <w:b/>
              </w:rPr>
              <w:t xml:space="preserve">декабря </w:t>
            </w:r>
            <w:r w:rsidRPr="00BB5CB7">
              <w:rPr>
                <w:b/>
                <w:color w:val="auto"/>
              </w:rPr>
              <w:t>202</w:t>
            </w:r>
            <w:r w:rsidR="000D1ACC">
              <w:rPr>
                <w:b/>
                <w:color w:val="auto"/>
              </w:rPr>
              <w:t>4</w:t>
            </w:r>
            <w:r w:rsidRPr="00BB5CB7">
              <w:rPr>
                <w:b/>
                <w:color w:val="auto"/>
              </w:rPr>
              <w:t xml:space="preserve"> года</w:t>
            </w:r>
            <w:r w:rsidRPr="00BB5CB7">
              <w:rPr>
                <w:b/>
              </w:rPr>
              <w:t>.</w:t>
            </w:r>
          </w:p>
          <w:p w14:paraId="12C65D9E" w14:textId="77777777" w:rsidR="00701ED1" w:rsidRPr="00BB5CB7" w:rsidRDefault="00701ED1" w:rsidP="00FE48CF">
            <w:pPr>
              <w:pStyle w:val="Default"/>
              <w:jc w:val="both"/>
              <w:rPr>
                <w:b/>
              </w:rPr>
            </w:pPr>
          </w:p>
          <w:p w14:paraId="5F022F0B" w14:textId="77777777" w:rsidR="00416FB2" w:rsidRPr="00BB5CB7" w:rsidRDefault="00416FB2" w:rsidP="00416FB2">
            <w:pPr>
              <w:pStyle w:val="Default"/>
              <w:ind w:right="176"/>
              <w:jc w:val="both"/>
            </w:pPr>
          </w:p>
          <w:p w14:paraId="71D39F1F" w14:textId="2B56B8F6" w:rsidR="00416FB2" w:rsidRPr="00BB5CB7" w:rsidRDefault="00416FB2" w:rsidP="000D1ACC">
            <w:pPr>
              <w:pStyle w:val="Default"/>
              <w:ind w:right="176"/>
              <w:jc w:val="both"/>
              <w:rPr>
                <w:b/>
              </w:rPr>
            </w:pPr>
            <w:r w:rsidRPr="00BB5CB7">
              <w:t xml:space="preserve">Место рассмотрения заявок и подведение итогов закупки – </w:t>
            </w:r>
            <w:r w:rsidRPr="00BB5CB7">
              <w:rPr>
                <w:b/>
              </w:rPr>
              <w:t xml:space="preserve">г. </w:t>
            </w:r>
            <w:r w:rsidR="00904C04">
              <w:rPr>
                <w:b/>
              </w:rPr>
              <w:t>Ярославль.</w:t>
            </w:r>
          </w:p>
          <w:p w14:paraId="5E8C5834" w14:textId="77777777" w:rsidR="00701ED1" w:rsidRPr="00BB5CB7" w:rsidRDefault="00701ED1" w:rsidP="00FE48CF">
            <w:pPr>
              <w:pStyle w:val="Default"/>
              <w:jc w:val="both"/>
            </w:pPr>
          </w:p>
          <w:p w14:paraId="4920AB1E" w14:textId="77777777" w:rsidR="00C90121" w:rsidRPr="00BB5CB7" w:rsidRDefault="00DE3495" w:rsidP="00FE48CF">
            <w:pPr>
              <w:pStyle w:val="Default"/>
              <w:jc w:val="both"/>
              <w:rPr>
                <w:snapToGrid w:val="0"/>
              </w:rPr>
            </w:pPr>
            <w:r w:rsidRPr="00BB5CB7">
              <w:t>Порядок проведения этапов закупки установлен в подраздел</w:t>
            </w:r>
            <w:r w:rsidR="00C52077" w:rsidRPr="00BB5CB7">
              <w:t>е</w:t>
            </w:r>
            <w:r w:rsidRPr="00BB5CB7">
              <w:t xml:space="preserve"> 5</w:t>
            </w:r>
            <w:r w:rsidR="00FB4696" w:rsidRPr="00BB5CB7">
              <w:t xml:space="preserve"> </w:t>
            </w:r>
            <w:r w:rsidRPr="00BB5CB7">
              <w:rPr>
                <w:lang w:val="en-US"/>
              </w:rPr>
              <w:t>I</w:t>
            </w:r>
            <w:r w:rsidRPr="00BB5CB7">
              <w:t xml:space="preserve"> «ОБЩИЕ УЛОВИЯ ПРОВЕДЕНИЯ ЗАКУПКИ» документации о закупке.</w:t>
            </w:r>
          </w:p>
        </w:tc>
      </w:tr>
      <w:tr w:rsidR="00726372" w:rsidRPr="00BB5CB7" w14:paraId="1011642B"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1F7A15B5"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299F8A2F" w14:textId="77777777" w:rsidR="00726372" w:rsidRPr="00BB5CB7" w:rsidRDefault="00726372" w:rsidP="00726372">
            <w:pPr>
              <w:keepNext/>
              <w:keepLines/>
              <w:widowControl w:val="0"/>
              <w:suppressLineNumbers/>
              <w:suppressAutoHyphens/>
              <w:spacing w:after="0"/>
              <w:jc w:val="left"/>
            </w:pPr>
            <w:r w:rsidRPr="00BB5CB7">
              <w:fldChar w:fldCharType="begin"/>
            </w:r>
            <w:r w:rsidRPr="00BB5CB7">
              <w:instrText xml:space="preserve"> REF _Ref62134908 \r \h  \* MERGEFORMAT </w:instrText>
            </w:r>
            <w:r w:rsidRPr="00BB5CB7">
              <w:fldChar w:fldCharType="separate"/>
            </w:r>
            <w:r w:rsidR="00BB5CB7" w:rsidRPr="00BB5CB7">
              <w:t>2.2.1</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68850736" w14:textId="77777777" w:rsidR="00726372" w:rsidRPr="00BB5CB7" w:rsidRDefault="00726372" w:rsidP="00726372">
            <w:pPr>
              <w:keepNext/>
              <w:keepLines/>
              <w:widowControl w:val="0"/>
              <w:suppressLineNumbers/>
              <w:suppressAutoHyphens/>
              <w:spacing w:after="0"/>
            </w:pPr>
            <w:r w:rsidRPr="00BB5CB7">
              <w:t>Дата и время окончания срока предоставления участникам закупки разъяснений положений документации о закупке</w:t>
            </w:r>
          </w:p>
        </w:tc>
        <w:tc>
          <w:tcPr>
            <w:tcW w:w="5244" w:type="dxa"/>
            <w:tcBorders>
              <w:top w:val="single" w:sz="4" w:space="0" w:color="auto"/>
              <w:left w:val="single" w:sz="4" w:space="0" w:color="auto"/>
              <w:bottom w:val="single" w:sz="4" w:space="0" w:color="auto"/>
              <w:right w:val="single" w:sz="4" w:space="0" w:color="auto"/>
            </w:tcBorders>
          </w:tcPr>
          <w:p w14:paraId="52729029" w14:textId="77777777" w:rsidR="00726372" w:rsidRPr="00BB5CB7" w:rsidRDefault="00861612" w:rsidP="000D1ACC">
            <w:pPr>
              <w:spacing w:after="0"/>
            </w:pPr>
            <w:r w:rsidRPr="00BB5CB7">
              <w:rPr>
                <w:b/>
              </w:rPr>
              <w:t>2</w:t>
            </w:r>
            <w:r w:rsidR="000D1ACC">
              <w:rPr>
                <w:b/>
              </w:rPr>
              <w:t>0</w:t>
            </w:r>
            <w:r w:rsidRPr="00BB5CB7">
              <w:rPr>
                <w:b/>
              </w:rPr>
              <w:t> </w:t>
            </w:r>
            <w:r w:rsidRPr="00BB5CB7">
              <w:rPr>
                <w:b/>
                <w:lang w:eastAsia="en-US"/>
              </w:rPr>
              <w:t xml:space="preserve">декабря </w:t>
            </w:r>
            <w:r w:rsidR="00726372" w:rsidRPr="00BB5CB7">
              <w:rPr>
                <w:b/>
              </w:rPr>
              <w:t>202</w:t>
            </w:r>
            <w:r w:rsidR="000D1ACC">
              <w:rPr>
                <w:b/>
              </w:rPr>
              <w:t>4</w:t>
            </w:r>
            <w:r w:rsidR="00726372" w:rsidRPr="00BB5CB7">
              <w:rPr>
                <w:b/>
              </w:rPr>
              <w:t xml:space="preserve"> год </w:t>
            </w:r>
            <w:r w:rsidR="00726372" w:rsidRPr="00BB5CB7">
              <w:rPr>
                <w:b/>
                <w:lang w:val="en-US"/>
              </w:rPr>
              <w:t>1</w:t>
            </w:r>
            <w:r w:rsidR="00726372" w:rsidRPr="00BB5CB7">
              <w:rPr>
                <w:b/>
              </w:rPr>
              <w:t>2:00 (время московское)</w:t>
            </w:r>
          </w:p>
        </w:tc>
      </w:tr>
      <w:tr w:rsidR="00726372" w:rsidRPr="00BB5CB7" w14:paraId="327BA56D"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063C6EFC"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79" w:name="_Ref62126672"/>
          </w:p>
        </w:tc>
        <w:bookmarkEnd w:id="179"/>
        <w:tc>
          <w:tcPr>
            <w:tcW w:w="1560" w:type="dxa"/>
            <w:tcBorders>
              <w:top w:val="single" w:sz="4" w:space="0" w:color="auto"/>
              <w:left w:val="single" w:sz="4" w:space="0" w:color="auto"/>
              <w:bottom w:val="single" w:sz="4" w:space="0" w:color="auto"/>
              <w:right w:val="single" w:sz="4" w:space="0" w:color="auto"/>
            </w:tcBorders>
          </w:tcPr>
          <w:p w14:paraId="577A7736" w14:textId="77777777" w:rsidR="00726372" w:rsidRPr="00BB5CB7" w:rsidRDefault="00726372" w:rsidP="00726372">
            <w:pPr>
              <w:keepNext/>
              <w:keepLines/>
              <w:widowControl w:val="0"/>
              <w:suppressLineNumbers/>
              <w:suppressAutoHyphens/>
              <w:spacing w:after="0"/>
              <w:jc w:val="left"/>
            </w:pPr>
            <w:r w:rsidRPr="00BB5CB7">
              <w:fldChar w:fldCharType="begin"/>
            </w:r>
            <w:r w:rsidRPr="00BB5CB7">
              <w:instrText xml:space="preserve"> REF _Ref62127422 \r \h  \* MERGEFORMAT </w:instrText>
            </w:r>
            <w:r w:rsidRPr="00BB5CB7">
              <w:fldChar w:fldCharType="separate"/>
            </w:r>
            <w:r w:rsidR="00BB5CB7" w:rsidRPr="00BB5CB7">
              <w:t>1.4</w:t>
            </w:r>
            <w:r w:rsidRPr="00BB5CB7">
              <w:fldChar w:fldCharType="end"/>
            </w:r>
            <w:r w:rsidRPr="00BB5CB7">
              <w:t xml:space="preserve">, </w:t>
            </w:r>
            <w:r w:rsidRPr="00BB5CB7">
              <w:fldChar w:fldCharType="begin"/>
            </w:r>
            <w:r w:rsidRPr="00BB5CB7">
              <w:instrText xml:space="preserve"> REF _Ref705344 \r \h  \* MERGEFORMAT </w:instrText>
            </w:r>
            <w:r w:rsidRPr="00BB5CB7">
              <w:fldChar w:fldCharType="separate"/>
            </w:r>
            <w:r w:rsidR="00BB5CB7" w:rsidRPr="00BB5CB7">
              <w:t>1.5.3</w:t>
            </w:r>
            <w:r w:rsidRPr="00BB5CB7">
              <w:fldChar w:fldCharType="end"/>
            </w:r>
            <w:r w:rsidRPr="00BB5CB7">
              <w:t xml:space="preserve">, </w:t>
            </w:r>
            <w:r w:rsidRPr="00BB5CB7">
              <w:fldChar w:fldCharType="begin"/>
            </w:r>
            <w:r w:rsidRPr="00BB5CB7">
              <w:instrText xml:space="preserve"> REF _Ref705347 \r \h  \* MERGEFORMAT </w:instrText>
            </w:r>
            <w:r w:rsidRPr="00BB5CB7">
              <w:fldChar w:fldCharType="separate"/>
            </w:r>
            <w:r w:rsidR="00BB5CB7" w:rsidRPr="00BB5CB7">
              <w:t>1.6.2</w:t>
            </w:r>
            <w:r w:rsidRPr="00BB5CB7">
              <w:fldChar w:fldCharType="end"/>
            </w:r>
            <w:r w:rsidRPr="00BB5CB7">
              <w:t xml:space="preserve">, </w:t>
            </w:r>
            <w:r w:rsidRPr="00BB5CB7">
              <w:fldChar w:fldCharType="begin"/>
            </w:r>
            <w:r w:rsidRPr="00BB5CB7">
              <w:instrText xml:space="preserve"> REF _Ref62141943 \r \h  \* MERGEFORMAT </w:instrText>
            </w:r>
            <w:r w:rsidRPr="00BB5CB7">
              <w:fldChar w:fldCharType="separate"/>
            </w:r>
            <w:r w:rsidR="00BB5CB7" w:rsidRPr="00BB5CB7">
              <w:t>3.1</w:t>
            </w:r>
            <w:r w:rsidRPr="00BB5CB7">
              <w:fldChar w:fldCharType="end"/>
            </w:r>
            <w:r w:rsidRPr="00BB5CB7">
              <w:t xml:space="preserve">, </w:t>
            </w:r>
            <w:r w:rsidRPr="00BB5CB7">
              <w:fldChar w:fldCharType="begin"/>
            </w:r>
            <w:r w:rsidRPr="00BB5CB7">
              <w:instrText xml:space="preserve"> REF _Ref62141927 \r \h  \* MERGEFORMAT </w:instrText>
            </w:r>
            <w:r w:rsidRPr="00BB5CB7">
              <w:fldChar w:fldCharType="separate"/>
            </w:r>
            <w:r w:rsidR="00BB5CB7" w:rsidRPr="00BB5CB7">
              <w:t>5.3</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103C3F44" w14:textId="77777777" w:rsidR="00726372" w:rsidRPr="00BB5CB7" w:rsidRDefault="00726372" w:rsidP="00726372">
            <w:pPr>
              <w:keepNext/>
              <w:keepLines/>
              <w:widowControl w:val="0"/>
              <w:suppressLineNumbers/>
              <w:suppressAutoHyphens/>
              <w:spacing w:after="0"/>
            </w:pPr>
            <w:r w:rsidRPr="00BB5CB7">
              <w:t>Требования к участникам закупки и заявки</w:t>
            </w:r>
          </w:p>
          <w:p w14:paraId="7253D5B6" w14:textId="77777777" w:rsidR="00726372" w:rsidRPr="00BB5CB7" w:rsidRDefault="00726372" w:rsidP="00726372">
            <w:pPr>
              <w:keepNext/>
              <w:keepLines/>
              <w:widowControl w:val="0"/>
              <w:suppressLineNumbers/>
              <w:suppressAutoHyphens/>
              <w:spacing w:after="0"/>
            </w:pPr>
          </w:p>
          <w:p w14:paraId="153AA84C" w14:textId="77777777" w:rsidR="00726372" w:rsidRPr="00BB5CB7" w:rsidRDefault="00726372" w:rsidP="00726372">
            <w:pPr>
              <w:keepNext/>
              <w:keepLines/>
              <w:widowControl w:val="0"/>
              <w:suppressLineNumbers/>
              <w:suppressAutoHyphens/>
              <w:spacing w:after="0"/>
            </w:pPr>
          </w:p>
        </w:tc>
        <w:tc>
          <w:tcPr>
            <w:tcW w:w="5244" w:type="dxa"/>
            <w:tcBorders>
              <w:top w:val="single" w:sz="4" w:space="0" w:color="auto"/>
              <w:left w:val="single" w:sz="4" w:space="0" w:color="auto"/>
              <w:bottom w:val="single" w:sz="4" w:space="0" w:color="auto"/>
              <w:right w:val="single" w:sz="4" w:space="0" w:color="auto"/>
            </w:tcBorders>
          </w:tcPr>
          <w:p w14:paraId="065724C9" w14:textId="77777777" w:rsidR="00726372" w:rsidRPr="00BB5CB7" w:rsidRDefault="00726372" w:rsidP="00726372">
            <w:pPr>
              <w:spacing w:after="0"/>
              <w:rPr>
                <w:i/>
              </w:rPr>
            </w:pPr>
            <w:r w:rsidRPr="00BB5CB7">
              <w:rPr>
                <w:i/>
              </w:rPr>
              <w:t>Чтобы претендовать на победу в закупке и получени</w:t>
            </w:r>
            <w:r w:rsidR="005C4214" w:rsidRPr="00BB5CB7">
              <w:rPr>
                <w:i/>
              </w:rPr>
              <w:t>е</w:t>
            </w:r>
            <w:r w:rsidRPr="00BB5CB7">
              <w:rPr>
                <w:i/>
              </w:rPr>
              <w:t xml:space="preserve"> права заключить Соглашение, участник закупки должен отвечать следующим требованиям:</w:t>
            </w:r>
          </w:p>
          <w:p w14:paraId="582AD6D6" w14:textId="77777777" w:rsidR="00726372" w:rsidRPr="00BB5CB7" w:rsidRDefault="00726372" w:rsidP="00726372">
            <w:pPr>
              <w:pStyle w:val="afffff4"/>
              <w:numPr>
                <w:ilvl w:val="0"/>
                <w:numId w:val="20"/>
              </w:numPr>
              <w:jc w:val="both"/>
            </w:pPr>
            <w:bookmarkStart w:id="180" w:name="_Ref61977618"/>
            <w:proofErr w:type="gramStart"/>
            <w:r w:rsidRPr="00BB5CB7">
              <w:t>должен</w:t>
            </w:r>
            <w:proofErr w:type="gramEnd"/>
            <w:r w:rsidRPr="00BB5CB7">
              <w:t xml:space="preserve"> обладать гражданской правоспособностью в полном объеме для заключения и исполнения соглашения о проведении в дальнейшем среди победителей конкурентного предварительного отбора запросов цен (физическое лицо – обладать дееспособностью в полном объеме для заключения и исполнения соглашения о </w:t>
            </w:r>
            <w:r w:rsidRPr="00BB5CB7">
              <w:lastRenderedPageBreak/>
              <w:t>проведении в дальнейшем среди победителей конкурентного предварительного отбора запросов цен) (должен быть зарегистрирован в установленном законодательством порядке);</w:t>
            </w:r>
            <w:bookmarkEnd w:id="180"/>
          </w:p>
          <w:p w14:paraId="7E80A2D6" w14:textId="77777777" w:rsidR="00726372" w:rsidRPr="00BB5CB7" w:rsidRDefault="00726372" w:rsidP="00726372">
            <w:pPr>
              <w:pStyle w:val="afffff4"/>
              <w:numPr>
                <w:ilvl w:val="0"/>
                <w:numId w:val="20"/>
              </w:numPr>
              <w:jc w:val="both"/>
            </w:pPr>
            <w:proofErr w:type="gramStart"/>
            <w:r w:rsidRPr="00BB5CB7">
              <w:t>не</w:t>
            </w:r>
            <w:proofErr w:type="gramEnd"/>
            <w:r w:rsidRPr="00BB5CB7">
              <w:t xml:space="preserve">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14:paraId="27F3D671" w14:textId="77777777" w:rsidR="00726372" w:rsidRPr="00BB5CB7" w:rsidRDefault="00726372" w:rsidP="008B7F2B">
            <w:pPr>
              <w:pStyle w:val="afffff4"/>
              <w:numPr>
                <w:ilvl w:val="0"/>
                <w:numId w:val="20"/>
              </w:numPr>
              <w:jc w:val="both"/>
            </w:pPr>
            <w:r w:rsidRPr="00BB5CB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BB5CB7">
              <w:rPr>
                <w:rStyle w:val="aff7"/>
              </w:rPr>
              <w:t>http://fssprus.ru/</w:t>
            </w:r>
            <w:r w:rsidRPr="00BB5CB7">
              <w:t xml:space="preserve">; </w:t>
            </w:r>
            <w:proofErr w:type="spellStart"/>
            <w:r w:rsidRPr="00BB5CB7">
              <w:t>непривлечение</w:t>
            </w:r>
            <w:proofErr w:type="spellEnd"/>
            <w:r w:rsidRPr="00BB5CB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p>
          <w:p w14:paraId="507679B4" w14:textId="77777777" w:rsidR="00726372" w:rsidRPr="00BB5CB7" w:rsidRDefault="00726372" w:rsidP="00726372">
            <w:pPr>
              <w:pStyle w:val="afffff4"/>
              <w:numPr>
                <w:ilvl w:val="0"/>
                <w:numId w:val="20"/>
              </w:numPr>
              <w:jc w:val="both"/>
            </w:pPr>
            <w:bookmarkStart w:id="181" w:name="_Ref2675404"/>
            <w:proofErr w:type="gramStart"/>
            <w:r w:rsidRPr="00BB5CB7">
              <w:t>не</w:t>
            </w:r>
            <w:proofErr w:type="gramEnd"/>
            <w:r w:rsidRPr="00BB5CB7">
              <w:t xml:space="preserve"> является офшорной компанией.</w:t>
            </w:r>
            <w:bookmarkEnd w:id="181"/>
          </w:p>
          <w:p w14:paraId="6C27C142" w14:textId="77777777" w:rsidR="00726372" w:rsidRPr="00BB5CB7" w:rsidRDefault="00726372" w:rsidP="00726372">
            <w:pPr>
              <w:pStyle w:val="afffff4"/>
              <w:numPr>
                <w:ilvl w:val="0"/>
                <w:numId w:val="23"/>
              </w:numPr>
              <w:ind w:left="1055"/>
              <w:jc w:val="both"/>
            </w:pPr>
            <w:r w:rsidRPr="00BB5CB7">
              <w:t>Офшорными зонами признаются государства и территории, предоставляющие льготный налоговый режим и (или) не предусматривающие раскрытие и предоставление информации при проведении финансовых операций. Перечень таких зон утвержден приказом Министерства финансов Российской Федерации от 13.11.2007 № 108н (далее - Перечень).</w:t>
            </w:r>
          </w:p>
          <w:p w14:paraId="4C2DFD22" w14:textId="77777777" w:rsidR="00726372" w:rsidRPr="00BB5CB7" w:rsidRDefault="00726372" w:rsidP="00726372">
            <w:pPr>
              <w:pStyle w:val="afffff4"/>
              <w:numPr>
                <w:ilvl w:val="0"/>
                <w:numId w:val="23"/>
              </w:numPr>
              <w:ind w:left="1055"/>
              <w:jc w:val="both"/>
            </w:pPr>
            <w:r w:rsidRPr="00BB5CB7">
              <w:t xml:space="preserve">Лицом, имеющим отношение к офшорным зонам, признается лицо, местом регистрации, либо местом жительства (только для физических лиц), либо местом налогового </w:t>
            </w:r>
            <w:proofErr w:type="spellStart"/>
            <w:r w:rsidRPr="00BB5CB7">
              <w:lastRenderedPageBreak/>
              <w:t>резидентства</w:t>
            </w:r>
            <w:proofErr w:type="spellEnd"/>
            <w:r w:rsidRPr="00BB5CB7">
              <w:t xml:space="preserve"> которого являются государство или территория, включенные в </w:t>
            </w:r>
            <w:hyperlink r:id="rId10" w:history="1">
              <w:r w:rsidRPr="00BB5CB7">
                <w:t>Перечень.</w:t>
              </w:r>
            </w:hyperlink>
            <w:r w:rsidRPr="00BB5CB7">
              <w:t xml:space="preserve"> При этом в Российской Федерации такое лицо имеет статус нерезидента (п. 7 ст. 1 Федерального закона от 10.12.2003 N 173-ФЗ «О валютном регулировании и валютном контроле»).</w:t>
            </w:r>
          </w:p>
          <w:p w14:paraId="1B54DA72" w14:textId="77777777" w:rsidR="00726372" w:rsidRPr="00BB5CB7" w:rsidRDefault="00726372" w:rsidP="00726372">
            <w:pPr>
              <w:pStyle w:val="Times12"/>
              <w:numPr>
                <w:ilvl w:val="0"/>
                <w:numId w:val="23"/>
              </w:numPr>
              <w:ind w:left="1055"/>
              <w:rPr>
                <w:szCs w:val="24"/>
              </w:rPr>
            </w:pPr>
            <w:r w:rsidRPr="00BB5CB7">
              <w:rPr>
                <w:szCs w:val="24"/>
              </w:rPr>
              <w:t xml:space="preserve">Опосредованным отношением к офшорным зонам считается ситуация, при которой местом регистрации, либо местом жительства, либо местом налогового </w:t>
            </w:r>
            <w:proofErr w:type="spellStart"/>
            <w:r w:rsidRPr="00BB5CB7">
              <w:rPr>
                <w:szCs w:val="24"/>
              </w:rPr>
              <w:t>резидентства</w:t>
            </w:r>
            <w:proofErr w:type="spellEnd"/>
            <w:r w:rsidRPr="00BB5CB7">
              <w:rPr>
                <w:szCs w:val="24"/>
              </w:rPr>
              <w:t xml:space="preserve"> юридического либо физического лица, входящего в цепочку собственников, включая бенефициаров (в том числе конечных) участника/коллективного участника либо привлекаемого субподрядчика (субпоставщика, соисполнителя), указанного в заявке, являются государство или территория, включенные в </w:t>
            </w:r>
            <w:hyperlink r:id="rId11" w:history="1">
              <w:r w:rsidRPr="00BB5CB7">
                <w:rPr>
                  <w:szCs w:val="24"/>
                </w:rPr>
                <w:t>Перечень</w:t>
              </w:r>
            </w:hyperlink>
            <w:r w:rsidRPr="00BB5CB7">
              <w:rPr>
                <w:szCs w:val="24"/>
              </w:rPr>
              <w:t>.</w:t>
            </w:r>
          </w:p>
          <w:p w14:paraId="214CF9C5" w14:textId="77777777" w:rsidR="00726372" w:rsidRPr="00BB5CB7" w:rsidRDefault="00726372" w:rsidP="00726372">
            <w:pPr>
              <w:pStyle w:val="afffff4"/>
              <w:numPr>
                <w:ilvl w:val="0"/>
                <w:numId w:val="20"/>
              </w:numPr>
              <w:jc w:val="both"/>
            </w:pPr>
            <w:r w:rsidRPr="00BB5CB7">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вследствие неисполнения и/или ненадлежащего исполнения договорных обязательств по предмету данной закупочной процедуры, по которым Участник являлся Подрядчиком (Субподрядчиком) / Исполнителем (Соисполнителем)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(kad.arbitr.ru)));</w:t>
            </w:r>
          </w:p>
          <w:p w14:paraId="2116B071" w14:textId="77777777" w:rsidR="00726372" w:rsidRPr="00BB5CB7" w:rsidRDefault="00726372" w:rsidP="00726372">
            <w:pPr>
              <w:pStyle w:val="afffff4"/>
              <w:numPr>
                <w:ilvl w:val="0"/>
                <w:numId w:val="20"/>
              </w:numPr>
              <w:jc w:val="both"/>
            </w:pPr>
            <w:r w:rsidRPr="00BB5CB7">
              <w:t xml:space="preserve">не должен </w:t>
            </w:r>
            <w:r w:rsidRPr="00BB5CB7">
              <w:rPr>
                <w:rFonts w:eastAsia="Arial Unicode MS"/>
              </w:rPr>
              <w:t xml:space="preserve">иметь задолженностей по налоговым и иным платежам в бюджет (Наличие </w:t>
            </w:r>
            <w:r w:rsidRPr="00BB5CB7">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BB5CB7">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B5CB7">
              <w:rPr>
                <w:rFonts w:eastAsia="Arial Unicode MS"/>
              </w:rPr>
              <w:t>).</w:t>
            </w:r>
          </w:p>
          <w:p w14:paraId="7E7BA987" w14:textId="77777777" w:rsidR="00822D66" w:rsidRPr="00BB5CB7" w:rsidRDefault="00822D66" w:rsidP="00822D66">
            <w:pPr>
              <w:pStyle w:val="afffff4"/>
              <w:numPr>
                <w:ilvl w:val="0"/>
                <w:numId w:val="20"/>
              </w:numPr>
              <w:jc w:val="both"/>
            </w:pPr>
            <w:proofErr w:type="gramStart"/>
            <w:r w:rsidRPr="00BB5CB7">
              <w:t>должен</w:t>
            </w:r>
            <w:proofErr w:type="gramEnd"/>
            <w:r w:rsidRPr="00BB5CB7">
              <w:t xml:space="preserve"> соблюдать требования охраны труда, осуществлять контроль за их выполнением;</w:t>
            </w:r>
          </w:p>
          <w:p w14:paraId="69238F02" w14:textId="77777777" w:rsidR="00726372" w:rsidRPr="00BB5CB7" w:rsidRDefault="00726372" w:rsidP="00726372">
            <w:pPr>
              <w:pStyle w:val="afffff4"/>
              <w:numPr>
                <w:ilvl w:val="0"/>
                <w:numId w:val="20"/>
              </w:numPr>
              <w:jc w:val="both"/>
            </w:pPr>
            <w:bookmarkStart w:id="182" w:name="_Ref61977634"/>
            <w:proofErr w:type="gramStart"/>
            <w:r w:rsidRPr="00BB5CB7">
              <w:t>должен</w:t>
            </w:r>
            <w:proofErr w:type="gramEnd"/>
            <w:r w:rsidRPr="00BB5CB7">
              <w:t xml:space="preserve"> ознакомиться и выразить согласие с принимаемыми Заказчиком антикоррупционными мерами</w:t>
            </w:r>
            <w:r w:rsidR="00D9059F" w:rsidRPr="00BB5CB7">
              <w:t xml:space="preserve"> (Приложение №</w:t>
            </w:r>
            <w:r w:rsidR="008B7F2B" w:rsidRPr="00BB5CB7">
              <w:t>3</w:t>
            </w:r>
            <w:r w:rsidR="00D9059F" w:rsidRPr="00BB5CB7">
              <w:t xml:space="preserve"> к настоящей закупочной документации)</w:t>
            </w:r>
            <w:r w:rsidRPr="00BB5CB7">
              <w:t>.</w:t>
            </w:r>
            <w:bookmarkEnd w:id="182"/>
          </w:p>
          <w:p w14:paraId="14324062" w14:textId="77777777" w:rsidR="00726372" w:rsidRPr="00BB5CB7" w:rsidRDefault="00726372" w:rsidP="00726372">
            <w:pPr>
              <w:pStyle w:val="afffff4"/>
              <w:numPr>
                <w:ilvl w:val="0"/>
                <w:numId w:val="20"/>
              </w:numPr>
              <w:jc w:val="both"/>
            </w:pPr>
            <w:proofErr w:type="gramStart"/>
            <w:r w:rsidRPr="00BB5CB7">
              <w:t>для</w:t>
            </w:r>
            <w:proofErr w:type="gramEnd"/>
            <w:r w:rsidRPr="00BB5CB7">
              <w:t xml:space="preserve"> выполнения работ по Соглашению о проведении в дальнейшем среди победителей конкурентного предварительного отбора запросов цен должен быть членом саморегулируемой организации (далее СРО), основанной на членстве лиц, выполняющих инженерные изыскания</w:t>
            </w:r>
            <w:r w:rsidR="00C86BCC" w:rsidRPr="00BB5CB7">
              <w:t xml:space="preserve"> и</w:t>
            </w:r>
            <w:r w:rsidRPr="00BB5CB7">
              <w:t xml:space="preserve"> СРО, основанной на членстве лиц, осуществляющих подготовку проектной документации, при этом должны выполняться условия:</w:t>
            </w:r>
          </w:p>
          <w:p w14:paraId="66DC9E5B" w14:textId="77777777" w:rsidR="00726372" w:rsidRPr="00BB5CB7" w:rsidRDefault="00726372" w:rsidP="00726372">
            <w:pPr>
              <w:pStyle w:val="afffff4"/>
              <w:widowControl w:val="0"/>
              <w:numPr>
                <w:ilvl w:val="0"/>
                <w:numId w:val="22"/>
              </w:numPr>
              <w:tabs>
                <w:tab w:val="left" w:pos="2410"/>
              </w:tabs>
              <w:autoSpaceDE w:val="0"/>
              <w:ind w:left="1196" w:right="175" w:hanging="836"/>
              <w:jc w:val="both"/>
            </w:pPr>
            <w:r w:rsidRPr="00BB5CB7">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BB5CB7">
              <w:lastRenderedPageBreak/>
              <w:t xml:space="preserve">РФ; </w:t>
            </w:r>
          </w:p>
          <w:p w14:paraId="38B3F016" w14:textId="77777777" w:rsidR="00726372" w:rsidRPr="00BB5CB7" w:rsidRDefault="00726372" w:rsidP="00726372">
            <w:pPr>
              <w:pStyle w:val="afffff4"/>
              <w:widowControl w:val="0"/>
              <w:numPr>
                <w:ilvl w:val="0"/>
                <w:numId w:val="22"/>
              </w:numPr>
              <w:tabs>
                <w:tab w:val="left" w:pos="2410"/>
              </w:tabs>
              <w:autoSpaceDE w:val="0"/>
              <w:ind w:left="1196" w:right="175" w:hanging="836"/>
              <w:jc w:val="both"/>
            </w:pPr>
            <w:proofErr w:type="gramStart"/>
            <w:r w:rsidRPr="00BB5CB7">
              <w:t>саморегулируемая</w:t>
            </w:r>
            <w:proofErr w:type="gramEnd"/>
            <w:r w:rsidRPr="00BB5CB7">
              <w:t xml:space="preserve"> организация, в которой состоит Участник, должна иметь компенсационный фонд обеспечения договорных обязательств и возмещения вреда;</w:t>
            </w:r>
          </w:p>
          <w:p w14:paraId="6A0E4C77" w14:textId="77777777" w:rsidR="00726372" w:rsidRPr="00BB5CB7" w:rsidDel="00904C04" w:rsidRDefault="00726372" w:rsidP="00904C04">
            <w:pPr>
              <w:pStyle w:val="afffff4"/>
              <w:widowControl w:val="0"/>
              <w:numPr>
                <w:ilvl w:val="0"/>
                <w:numId w:val="22"/>
              </w:numPr>
              <w:tabs>
                <w:tab w:val="left" w:pos="2410"/>
              </w:tabs>
              <w:autoSpaceDE w:val="0"/>
              <w:ind w:left="1196" w:right="175" w:hanging="836"/>
              <w:jc w:val="both"/>
              <w:rPr>
                <w:del w:id="183" w:author="Гаврилова М.С." w:date="2024-12-03T17:53:00Z"/>
              </w:rPr>
            </w:pPr>
            <w:proofErr w:type="gramStart"/>
            <w:r w:rsidRPr="00BB5CB7">
              <w:t>уровень</w:t>
            </w:r>
            <w:proofErr w:type="gramEnd"/>
            <w:r w:rsidRPr="00BB5CB7">
              <w:t xml:space="preserve"> ответственности участника в компенсационных фондах обеспечения договорных обязательств и возмещения вреда должен быть не ниже первого</w:t>
            </w:r>
            <w:r w:rsidR="00904C04">
              <w:t>.</w:t>
            </w:r>
            <w:del w:id="184" w:author="Гаврилова М.С." w:date="2024-12-03T17:54:00Z">
              <w:r w:rsidRPr="00BB5CB7" w:rsidDel="00904C04">
                <w:delText>.</w:delText>
              </w:r>
            </w:del>
            <w:ins w:id="185" w:author="Гаврилова М.С." w:date="2024-12-03T17:54:00Z">
              <w:r w:rsidR="00904C04" w:rsidRPr="00BB5CB7" w:rsidDel="00904C04">
                <w:t xml:space="preserve"> </w:t>
              </w:r>
            </w:ins>
          </w:p>
          <w:p w14:paraId="0AFD7DC8" w14:textId="77777777" w:rsidR="0037090E" w:rsidRPr="00BB5CB7" w:rsidRDefault="0037090E" w:rsidP="003C7F35">
            <w:pPr>
              <w:pStyle w:val="afffff4"/>
              <w:widowControl w:val="0"/>
              <w:numPr>
                <w:ilvl w:val="0"/>
                <w:numId w:val="22"/>
              </w:numPr>
              <w:tabs>
                <w:tab w:val="left" w:pos="2410"/>
              </w:tabs>
              <w:autoSpaceDE w:val="0"/>
              <w:ind w:left="1196" w:right="175" w:hanging="836"/>
              <w:jc w:val="both"/>
            </w:pPr>
            <w:bookmarkStart w:id="186" w:name="_Ref89433669"/>
            <w:proofErr w:type="gramStart"/>
            <w:r w:rsidRPr="00BB5CB7">
              <w:t>проекты</w:t>
            </w:r>
            <w:proofErr w:type="gramEnd"/>
            <w:r w:rsidRPr="00BB5CB7">
              <w:t xml:space="preserve"> по реконструкции и строительству должны выполняться в системе автоматизированного проектирования; сметы должны быть выполнены в специальном программном комплексе.</w:t>
            </w:r>
            <w:bookmarkEnd w:id="186"/>
          </w:p>
          <w:p w14:paraId="39CF276A" w14:textId="77777777" w:rsidR="0037090E" w:rsidRPr="00BB5CB7" w:rsidRDefault="0037090E" w:rsidP="00956EBF">
            <w:pPr>
              <w:pStyle w:val="afffff4"/>
              <w:numPr>
                <w:ilvl w:val="0"/>
                <w:numId w:val="20"/>
              </w:numPr>
              <w:jc w:val="both"/>
            </w:pPr>
            <w:bookmarkStart w:id="187" w:name="_Ref89429053"/>
            <w:proofErr w:type="gramStart"/>
            <w:r w:rsidRPr="00BB5CB7">
              <w:rPr>
                <w:rFonts w:ascii="Times New Roman CYR" w:hAnsi="Times New Roman CYR" w:cs="Times New Roman CYR"/>
              </w:rPr>
              <w:t>должен</w:t>
            </w:r>
            <w:proofErr w:type="gramEnd"/>
            <w:r w:rsidRPr="00BB5CB7">
              <w:rPr>
                <w:rFonts w:ascii="Times New Roman CYR" w:hAnsi="Times New Roman CYR" w:cs="Times New Roman CYR"/>
              </w:rPr>
              <w:t xml:space="preserve"> иметь опыт проведения согласований проектной документации по любым объектам, характер выполненных работ на которых должен соответствовать предмету проводимой закупочной процедуры (документальное подтверждение: копии разрешительной документации с отметками административных и надзорных органов о получении согласований);</w:t>
            </w:r>
            <w:bookmarkEnd w:id="187"/>
          </w:p>
          <w:p w14:paraId="5B27EB77" w14:textId="77777777" w:rsidR="00726372" w:rsidRPr="00BB5CB7" w:rsidRDefault="00726372" w:rsidP="00726372">
            <w:pPr>
              <w:pStyle w:val="afffff4"/>
              <w:numPr>
                <w:ilvl w:val="0"/>
                <w:numId w:val="20"/>
              </w:numPr>
              <w:jc w:val="both"/>
            </w:pPr>
            <w:proofErr w:type="gramStart"/>
            <w:r w:rsidRPr="00BB5CB7">
              <w:t>обладать</w:t>
            </w:r>
            <w:proofErr w:type="gramEnd"/>
            <w:r w:rsidRPr="00BB5CB7">
              <w:t xml:space="preserve"> необходимыми профессиональными знаниями, иметь ресурсные возможности:</w:t>
            </w:r>
          </w:p>
          <w:p w14:paraId="25812BE5" w14:textId="77777777" w:rsidR="00726372" w:rsidRPr="00BB5CB7" w:rsidRDefault="00726372" w:rsidP="00726372">
            <w:pPr>
              <w:widowControl w:val="0"/>
              <w:numPr>
                <w:ilvl w:val="0"/>
                <w:numId w:val="24"/>
              </w:numPr>
              <w:tabs>
                <w:tab w:val="left" w:pos="1338"/>
              </w:tabs>
              <w:spacing w:after="0"/>
              <w:ind w:left="1055" w:right="34" w:hanging="426"/>
            </w:pPr>
            <w:proofErr w:type="gramStart"/>
            <w:r w:rsidRPr="00BB5CB7">
              <w:t>численные</w:t>
            </w:r>
            <w:proofErr w:type="gramEnd"/>
            <w:r w:rsidRPr="00BB5CB7">
              <w:t xml:space="preserve"> и квалификационные параметры минимального состава по кадровым ресурсам приведены в части </w:t>
            </w:r>
            <w:r w:rsidRPr="00BB5CB7">
              <w:rPr>
                <w:lang w:val="en-US"/>
              </w:rPr>
              <w:t>V</w:t>
            </w:r>
            <w:r w:rsidRPr="00BB5CB7">
              <w:t xml:space="preserve"> «ТЕХНИЧЕСКАЯ ЧАСТЬ» (в случае, если такие параметры не определены – Участник может указать произвольный состав кадровых ресурсов);</w:t>
            </w:r>
          </w:p>
          <w:p w14:paraId="677DA6BD" w14:textId="77777777" w:rsidR="00726372" w:rsidRPr="00BB5CB7" w:rsidRDefault="00726372" w:rsidP="00726372">
            <w:pPr>
              <w:widowControl w:val="0"/>
              <w:numPr>
                <w:ilvl w:val="0"/>
                <w:numId w:val="24"/>
              </w:numPr>
              <w:tabs>
                <w:tab w:val="left" w:pos="1338"/>
              </w:tabs>
              <w:spacing w:after="0"/>
              <w:ind w:left="1055" w:right="34" w:hanging="426"/>
            </w:pPr>
            <w:proofErr w:type="gramStart"/>
            <w:r w:rsidRPr="00BB5CB7">
              <w:t>численные</w:t>
            </w:r>
            <w:proofErr w:type="gramEnd"/>
            <w:r w:rsidRPr="00BB5CB7">
              <w:t xml:space="preserve"> и качественные параметры минимального состава по материально-техническим ресурсам приведены в части </w:t>
            </w:r>
            <w:r w:rsidRPr="00BB5CB7">
              <w:rPr>
                <w:lang w:val="en-US"/>
              </w:rPr>
              <w:t>V</w:t>
            </w:r>
            <w:r w:rsidRPr="00BB5CB7">
              <w:t> «ТЕХНИЧЕСКАЯ ЧАСТЬ» (в случае, если такие параметры не определены – Участник может указать произвольный состав материальных ресурсов);</w:t>
            </w:r>
          </w:p>
          <w:p w14:paraId="5A72837D" w14:textId="77777777" w:rsidR="00726372" w:rsidRPr="00BB5CB7" w:rsidRDefault="00726372" w:rsidP="00726372">
            <w:pPr>
              <w:widowControl w:val="0"/>
              <w:tabs>
                <w:tab w:val="left" w:pos="0"/>
              </w:tabs>
              <w:ind w:right="34"/>
            </w:pPr>
          </w:p>
          <w:p w14:paraId="762B42A6" w14:textId="77777777" w:rsidR="00726372" w:rsidRPr="00BB5CB7" w:rsidRDefault="00726372" w:rsidP="00726372">
            <w:pPr>
              <w:spacing w:after="0"/>
              <w:rPr>
                <w:i/>
              </w:rPr>
            </w:pPr>
            <w:r w:rsidRPr="00BB5CB7">
              <w:rPr>
                <w:i/>
              </w:rPr>
              <w:t>Заявка участника закупки должна соответствовать следующим требованиям:</w:t>
            </w:r>
          </w:p>
          <w:p w14:paraId="74A8DE40" w14:textId="77777777" w:rsidR="00726372" w:rsidRPr="00BB5CB7" w:rsidRDefault="00726372" w:rsidP="00726372">
            <w:pPr>
              <w:spacing w:after="0"/>
            </w:pPr>
            <w:r w:rsidRPr="00BB5CB7">
              <w:t>1) заявка на участие в закупке должна быть подписана уполномоченным лицом;</w:t>
            </w:r>
          </w:p>
          <w:p w14:paraId="0D633883" w14:textId="77777777" w:rsidR="00726372" w:rsidRPr="00BB5CB7" w:rsidRDefault="00726372" w:rsidP="00726372">
            <w:pPr>
              <w:spacing w:after="0"/>
              <w:rPr>
                <w:lang w:eastAsia="en-US"/>
              </w:rPr>
            </w:pPr>
            <w:r w:rsidRPr="00BB5CB7">
              <w:lastRenderedPageBreak/>
              <w:t>2) оформление и состав заявки должны соответствовать формам и инструкциям, приведенным в части III документации, должна быть подана с соблюдением срока и порядка ее подачи.</w:t>
            </w:r>
          </w:p>
        </w:tc>
      </w:tr>
      <w:tr w:rsidR="00726372" w:rsidRPr="00BB5CB7" w14:paraId="02152F28"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4C86040A"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88" w:name="_Ref62135408"/>
          </w:p>
        </w:tc>
        <w:bookmarkEnd w:id="188"/>
        <w:tc>
          <w:tcPr>
            <w:tcW w:w="1560" w:type="dxa"/>
            <w:tcBorders>
              <w:top w:val="single" w:sz="4" w:space="0" w:color="auto"/>
              <w:left w:val="single" w:sz="4" w:space="0" w:color="auto"/>
              <w:bottom w:val="single" w:sz="4" w:space="0" w:color="auto"/>
              <w:right w:val="single" w:sz="4" w:space="0" w:color="auto"/>
            </w:tcBorders>
          </w:tcPr>
          <w:p w14:paraId="4C55CB60" w14:textId="77777777" w:rsidR="00726372" w:rsidRPr="00BB5CB7" w:rsidRDefault="007D72A2" w:rsidP="007D72A2">
            <w:pPr>
              <w:keepNext/>
              <w:keepLines/>
              <w:widowControl w:val="0"/>
              <w:suppressLineNumbers/>
              <w:suppressAutoHyphens/>
              <w:spacing w:after="0"/>
              <w:jc w:val="left"/>
            </w:pPr>
            <w:r w:rsidRPr="00BB5CB7">
              <w:fldChar w:fldCharType="begin"/>
            </w:r>
            <w:r w:rsidRPr="00BB5CB7">
              <w:instrText xml:space="preserve"> REF _Ref62127422 \r \h  \* MERGEFORMAT </w:instrText>
            </w:r>
            <w:r w:rsidRPr="00BB5CB7">
              <w:fldChar w:fldCharType="separate"/>
            </w:r>
            <w:r w:rsidR="00BB5CB7" w:rsidRPr="00BB5CB7">
              <w:t>1.4</w:t>
            </w:r>
            <w:r w:rsidRPr="00BB5CB7">
              <w:fldChar w:fldCharType="end"/>
            </w:r>
            <w:r w:rsidRPr="00BB5CB7">
              <w:t xml:space="preserve">, </w:t>
            </w:r>
            <w:r w:rsidR="00726372" w:rsidRPr="00BB5CB7">
              <w:fldChar w:fldCharType="begin"/>
            </w:r>
            <w:r w:rsidR="00726372" w:rsidRPr="00BB5CB7">
              <w:instrText xml:space="preserve"> REF _Ref62135601 \r \h  \* MERGEFORMAT </w:instrText>
            </w:r>
            <w:r w:rsidR="00726372" w:rsidRPr="00BB5CB7">
              <w:fldChar w:fldCharType="separate"/>
            </w:r>
            <w:r w:rsidR="00BB5CB7" w:rsidRPr="00BB5CB7">
              <w:t>3.4.1</w:t>
            </w:r>
            <w:r w:rsidR="00726372" w:rsidRPr="00BB5CB7">
              <w:fldChar w:fldCharType="end"/>
            </w:r>
            <w:r w:rsidR="00726372" w:rsidRPr="00BB5CB7">
              <w:t xml:space="preserve">, </w:t>
            </w:r>
            <w:r w:rsidR="00726372" w:rsidRPr="00BB5CB7">
              <w:fldChar w:fldCharType="begin"/>
            </w:r>
            <w:r w:rsidR="00726372" w:rsidRPr="00BB5CB7">
              <w:instrText xml:space="preserve"> REF _Ref166316209 \r \h  \* MERGEFORMAT </w:instrText>
            </w:r>
            <w:r w:rsidR="00726372" w:rsidRPr="00BB5CB7">
              <w:fldChar w:fldCharType="separate"/>
            </w:r>
            <w:r w:rsidR="00BB5CB7" w:rsidRPr="00BB5CB7">
              <w:t>3.4.2</w:t>
            </w:r>
            <w:r w:rsidR="00726372"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1267F041" w14:textId="77777777" w:rsidR="00726372" w:rsidRPr="00BB5CB7" w:rsidRDefault="00726372" w:rsidP="005F37E4">
            <w:pPr>
              <w:keepNext/>
              <w:keepLines/>
              <w:widowControl w:val="0"/>
              <w:suppressLineNumbers/>
              <w:suppressAutoHyphens/>
              <w:spacing w:after="0"/>
            </w:pPr>
            <w:r w:rsidRPr="00BB5CB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F37E4" w:rsidRPr="00BB5CB7">
              <w:fldChar w:fldCharType="begin"/>
            </w:r>
            <w:r w:rsidR="005F37E4" w:rsidRPr="00BB5CB7">
              <w:instrText xml:space="preserve"> REF _Ref62126672 \r \h </w:instrText>
            </w:r>
            <w:r w:rsidR="007A57A6" w:rsidRPr="00BB5CB7">
              <w:instrText xml:space="preserve"> \* MERGEFORMAT </w:instrText>
            </w:r>
            <w:r w:rsidR="005F37E4" w:rsidRPr="00BB5CB7">
              <w:fldChar w:fldCharType="separate"/>
            </w:r>
            <w:r w:rsidR="00BB5CB7" w:rsidRPr="00BB5CB7">
              <w:t>7</w:t>
            </w:r>
            <w:r w:rsidR="005F37E4" w:rsidRPr="00BB5CB7">
              <w:fldChar w:fldCharType="end"/>
            </w:r>
            <w:r w:rsidRPr="00BB5CB7">
              <w:t xml:space="preserve"> части </w:t>
            </w:r>
            <w:r w:rsidRPr="00BB5CB7">
              <w:rPr>
                <w:lang w:val="en-US"/>
              </w:rPr>
              <w:t>II</w:t>
            </w:r>
            <w:r w:rsidRPr="00BB5CB7">
              <w:t xml:space="preserve"> «ИНФОРМАЦИОННАЯ КАРТА ЗАКУПКИ»</w:t>
            </w:r>
          </w:p>
        </w:tc>
        <w:tc>
          <w:tcPr>
            <w:tcW w:w="5244" w:type="dxa"/>
            <w:tcBorders>
              <w:top w:val="single" w:sz="4" w:space="0" w:color="auto"/>
              <w:left w:val="single" w:sz="4" w:space="0" w:color="auto"/>
              <w:bottom w:val="single" w:sz="4" w:space="0" w:color="auto"/>
              <w:right w:val="single" w:sz="4" w:space="0" w:color="auto"/>
            </w:tcBorders>
          </w:tcPr>
          <w:p w14:paraId="3878A0F1" w14:textId="77777777" w:rsidR="00726372" w:rsidRPr="00BB5CB7" w:rsidRDefault="00726372" w:rsidP="00726372">
            <w:pPr>
              <w:keepNext/>
              <w:keepLines/>
              <w:widowControl w:val="0"/>
              <w:suppressLineNumbers/>
              <w:suppressAutoHyphens/>
              <w:spacing w:after="0"/>
            </w:pPr>
            <w:r w:rsidRPr="00BB5CB7">
              <w:t xml:space="preserve">Документы и сведения, входящие в состав заявки на участие в закупке установлены в Приложение № 2 к части II «ИНФОРМАЦИОННАЯ КАРТА ЗАКУПКИ» </w:t>
            </w:r>
          </w:p>
          <w:p w14:paraId="06C3014A" w14:textId="77777777" w:rsidR="00726372" w:rsidRPr="00BB5CB7" w:rsidRDefault="00726372" w:rsidP="00726372">
            <w:pPr>
              <w:pStyle w:val="afffffd"/>
              <w:widowControl w:val="0"/>
              <w:spacing w:after="0"/>
              <w:jc w:val="both"/>
              <w:rPr>
                <w:rFonts w:ascii="Times New Roman" w:hAnsi="Times New Roman" w:cs="Times New Roman"/>
                <w:sz w:val="24"/>
                <w:szCs w:val="24"/>
              </w:rPr>
            </w:pPr>
          </w:p>
        </w:tc>
      </w:tr>
      <w:tr w:rsidR="00726372" w:rsidRPr="00BB5CB7" w14:paraId="664EA80D"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01BEB8A6"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89" w:name="_Ref62127461"/>
          </w:p>
        </w:tc>
        <w:bookmarkEnd w:id="189"/>
        <w:tc>
          <w:tcPr>
            <w:tcW w:w="1560" w:type="dxa"/>
            <w:tcBorders>
              <w:top w:val="single" w:sz="4" w:space="0" w:color="auto"/>
              <w:left w:val="single" w:sz="4" w:space="0" w:color="auto"/>
              <w:bottom w:val="single" w:sz="4" w:space="0" w:color="auto"/>
              <w:right w:val="single" w:sz="4" w:space="0" w:color="auto"/>
            </w:tcBorders>
          </w:tcPr>
          <w:p w14:paraId="0CBE64BE" w14:textId="77777777" w:rsidR="00726372" w:rsidRPr="00BB5CB7" w:rsidRDefault="00726372" w:rsidP="00726372">
            <w:pPr>
              <w:keepNext/>
              <w:keepLines/>
              <w:widowControl w:val="0"/>
              <w:suppressLineNumbers/>
              <w:suppressAutoHyphens/>
              <w:spacing w:after="0"/>
              <w:jc w:val="left"/>
            </w:pPr>
            <w:r w:rsidRPr="00BB5CB7">
              <w:fldChar w:fldCharType="begin"/>
            </w:r>
            <w:r w:rsidRPr="00BB5CB7">
              <w:instrText xml:space="preserve"> REF _Ref62127486 \r \h  \* MERGEFORMAT </w:instrText>
            </w:r>
            <w:r w:rsidRPr="00BB5CB7">
              <w:fldChar w:fldCharType="separate"/>
            </w:r>
            <w:r w:rsidR="00BB5CB7" w:rsidRPr="00BB5CB7">
              <w:t>1.4.4</w:t>
            </w:r>
            <w:r w:rsidRPr="00BB5CB7">
              <w:fldChar w:fldCharType="end"/>
            </w:r>
            <w:r w:rsidRPr="00BB5CB7">
              <w:t xml:space="preserve">, </w:t>
            </w:r>
            <w:r w:rsidRPr="00BB5CB7">
              <w:fldChar w:fldCharType="begin"/>
            </w:r>
            <w:r w:rsidRPr="00BB5CB7">
              <w:instrText xml:space="preserve"> REF _Ref705344 \r \h  \* MERGEFORMAT </w:instrText>
            </w:r>
            <w:r w:rsidRPr="00BB5CB7">
              <w:fldChar w:fldCharType="separate"/>
            </w:r>
            <w:r w:rsidR="00BB5CB7" w:rsidRPr="00BB5CB7">
              <w:t>1.5.3</w:t>
            </w:r>
            <w:r w:rsidRPr="00BB5CB7">
              <w:fldChar w:fldCharType="end"/>
            </w:r>
            <w:r w:rsidRPr="00BB5CB7">
              <w:t xml:space="preserve">, </w:t>
            </w:r>
            <w:r w:rsidRPr="00BB5CB7">
              <w:fldChar w:fldCharType="begin"/>
            </w:r>
            <w:r w:rsidRPr="00BB5CB7">
              <w:instrText xml:space="preserve"> REF _Ref705347 \r \h  \* MERGEFORMAT </w:instrText>
            </w:r>
            <w:r w:rsidRPr="00BB5CB7">
              <w:fldChar w:fldCharType="separate"/>
            </w:r>
            <w:r w:rsidR="00BB5CB7" w:rsidRPr="00BB5CB7">
              <w:t>1.6.2</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7F2B8C7B" w14:textId="77777777" w:rsidR="00726372" w:rsidRPr="00BB5CB7" w:rsidRDefault="00726372" w:rsidP="00726372">
            <w:pPr>
              <w:keepNext/>
              <w:keepLines/>
              <w:widowControl w:val="0"/>
              <w:suppressLineNumbers/>
              <w:suppressAutoHyphens/>
              <w:spacing w:after="0"/>
            </w:pPr>
            <w:r w:rsidRPr="00BB5CB7">
              <w:t>Требование об отсутствии сведений об участнике закупки в реестре недобросовестных поставщиков</w:t>
            </w:r>
          </w:p>
        </w:tc>
        <w:tc>
          <w:tcPr>
            <w:tcW w:w="5244" w:type="dxa"/>
            <w:tcBorders>
              <w:top w:val="single" w:sz="4" w:space="0" w:color="auto"/>
              <w:left w:val="single" w:sz="4" w:space="0" w:color="auto"/>
              <w:bottom w:val="single" w:sz="4" w:space="0" w:color="auto"/>
              <w:right w:val="single" w:sz="4" w:space="0" w:color="auto"/>
            </w:tcBorders>
          </w:tcPr>
          <w:p w14:paraId="44B93D7E" w14:textId="77777777" w:rsidR="00726372" w:rsidRPr="00BB5CB7" w:rsidRDefault="00726372" w:rsidP="00726372">
            <w:pPr>
              <w:pStyle w:val="afffff4"/>
              <w:autoSpaceDE w:val="0"/>
              <w:autoSpaceDN w:val="0"/>
              <w:adjustRightInd w:val="0"/>
              <w:ind w:left="0"/>
              <w:jc w:val="both"/>
            </w:pPr>
            <w:r w:rsidRPr="00BB5CB7">
              <w:t>Установлено:</w:t>
            </w:r>
          </w:p>
          <w:p w14:paraId="1178E750" w14:textId="77777777" w:rsidR="00726372" w:rsidRPr="00BB5CB7" w:rsidRDefault="00726372" w:rsidP="00726372">
            <w:pPr>
              <w:spacing w:after="0"/>
              <w:rPr>
                <w:snapToGrid w:val="0"/>
              </w:rPr>
            </w:pPr>
            <w:r w:rsidRPr="00BB5CB7">
              <w:t>- отсутствие в реестре недобросовестных поставщиков (подрядчиков, исполнителей) информации об участнике закупки.</w:t>
            </w:r>
          </w:p>
        </w:tc>
      </w:tr>
      <w:tr w:rsidR="00726372" w:rsidRPr="00BB5CB7" w14:paraId="191BB285"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7291D934"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90" w:name="_Ref62132152"/>
          </w:p>
        </w:tc>
        <w:bookmarkEnd w:id="190"/>
        <w:tc>
          <w:tcPr>
            <w:tcW w:w="1560" w:type="dxa"/>
            <w:tcBorders>
              <w:top w:val="single" w:sz="4" w:space="0" w:color="auto"/>
              <w:left w:val="single" w:sz="4" w:space="0" w:color="auto"/>
              <w:bottom w:val="single" w:sz="4" w:space="0" w:color="auto"/>
              <w:right w:val="single" w:sz="4" w:space="0" w:color="auto"/>
            </w:tcBorders>
          </w:tcPr>
          <w:p w14:paraId="6046A1F7" w14:textId="77777777" w:rsidR="00726372" w:rsidRPr="00BB5CB7" w:rsidRDefault="007D72A2" w:rsidP="00726372">
            <w:pPr>
              <w:keepNext/>
              <w:keepLines/>
              <w:widowControl w:val="0"/>
              <w:suppressLineNumbers/>
              <w:suppressAutoHyphens/>
              <w:spacing w:after="0"/>
              <w:jc w:val="left"/>
            </w:pPr>
            <w:r w:rsidRPr="00BB5CB7">
              <w:fldChar w:fldCharType="begin"/>
            </w:r>
            <w:r w:rsidRPr="00BB5CB7">
              <w:instrText xml:space="preserve"> REF _Ref62127422 \r \h  \* MERGEFORMAT </w:instrText>
            </w:r>
            <w:r w:rsidRPr="00BB5CB7">
              <w:fldChar w:fldCharType="separate"/>
            </w:r>
            <w:r w:rsidR="00BB5CB7" w:rsidRPr="00BB5CB7">
              <w:t>1.4</w:t>
            </w:r>
            <w:r w:rsidRPr="00BB5CB7">
              <w:fldChar w:fldCharType="end"/>
            </w:r>
            <w:r w:rsidRPr="00BB5CB7">
              <w:t xml:space="preserve">, </w:t>
            </w:r>
            <w:r w:rsidR="00726372" w:rsidRPr="00BB5CB7">
              <w:fldChar w:fldCharType="begin"/>
            </w:r>
            <w:r w:rsidR="00726372" w:rsidRPr="00BB5CB7">
              <w:instrText xml:space="preserve"> REF _Ref62135601 \r \h  \* MERGEFORMAT </w:instrText>
            </w:r>
            <w:r w:rsidR="00726372" w:rsidRPr="00BB5CB7">
              <w:fldChar w:fldCharType="separate"/>
            </w:r>
            <w:r w:rsidR="00BB5CB7" w:rsidRPr="00BB5CB7">
              <w:t>3.4.1</w:t>
            </w:r>
            <w:r w:rsidR="00726372" w:rsidRPr="00BB5CB7">
              <w:fldChar w:fldCharType="end"/>
            </w:r>
            <w:r w:rsidR="00726372" w:rsidRPr="00BB5CB7">
              <w:t xml:space="preserve">, </w:t>
            </w:r>
            <w:r w:rsidR="00726372" w:rsidRPr="00BB5CB7">
              <w:fldChar w:fldCharType="begin"/>
            </w:r>
            <w:r w:rsidR="00726372" w:rsidRPr="00BB5CB7">
              <w:instrText xml:space="preserve"> REF _Ref166316209 \r \h  \* MERGEFORMAT </w:instrText>
            </w:r>
            <w:r w:rsidR="00726372" w:rsidRPr="00BB5CB7">
              <w:fldChar w:fldCharType="separate"/>
            </w:r>
            <w:r w:rsidR="00BB5CB7" w:rsidRPr="00BB5CB7">
              <w:t>3.4.2</w:t>
            </w:r>
            <w:r w:rsidR="00726372"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10C06729" w14:textId="77777777" w:rsidR="00726372" w:rsidRPr="00BB5CB7" w:rsidRDefault="00726372" w:rsidP="005F37E4">
            <w:pPr>
              <w:keepNext/>
              <w:keepLines/>
              <w:widowControl w:val="0"/>
              <w:suppressLineNumbers/>
              <w:suppressAutoHyphens/>
              <w:spacing w:after="0"/>
            </w:pPr>
            <w:r w:rsidRPr="00BB5CB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5F37E4" w:rsidRPr="00BB5CB7">
              <w:fldChar w:fldCharType="begin"/>
            </w:r>
            <w:r w:rsidR="005F37E4" w:rsidRPr="00BB5CB7">
              <w:instrText xml:space="preserve"> REF _Ref62127461 \r \h </w:instrText>
            </w:r>
            <w:r w:rsidR="007A57A6" w:rsidRPr="00BB5CB7">
              <w:instrText xml:space="preserve"> \* MERGEFORMAT </w:instrText>
            </w:r>
            <w:r w:rsidR="005F37E4" w:rsidRPr="00BB5CB7">
              <w:fldChar w:fldCharType="separate"/>
            </w:r>
            <w:r w:rsidR="00BB5CB7" w:rsidRPr="00BB5CB7">
              <w:t>9</w:t>
            </w:r>
            <w:r w:rsidR="005F37E4" w:rsidRPr="00BB5CB7">
              <w:fldChar w:fldCharType="end"/>
            </w:r>
            <w:r w:rsidRPr="00BB5CB7">
              <w:t xml:space="preserve"> части </w:t>
            </w:r>
            <w:r w:rsidRPr="00BB5CB7">
              <w:rPr>
                <w:lang w:val="en-US"/>
              </w:rPr>
              <w:t>II</w:t>
            </w:r>
            <w:r w:rsidRPr="00BB5CB7">
              <w:t xml:space="preserve"> «ИНФОРМАЦИОННАЯ КАРТА ЗАКУПКИ»</w:t>
            </w:r>
          </w:p>
        </w:tc>
        <w:tc>
          <w:tcPr>
            <w:tcW w:w="5244" w:type="dxa"/>
            <w:tcBorders>
              <w:top w:val="single" w:sz="4" w:space="0" w:color="auto"/>
              <w:left w:val="single" w:sz="4" w:space="0" w:color="auto"/>
              <w:bottom w:val="single" w:sz="4" w:space="0" w:color="auto"/>
              <w:right w:val="single" w:sz="4" w:space="0" w:color="auto"/>
            </w:tcBorders>
          </w:tcPr>
          <w:p w14:paraId="40424EFC" w14:textId="77777777" w:rsidR="00726372" w:rsidRPr="00BB5CB7" w:rsidRDefault="00726372" w:rsidP="00726372">
            <w:pPr>
              <w:pStyle w:val="afffff4"/>
              <w:autoSpaceDE w:val="0"/>
              <w:autoSpaceDN w:val="0"/>
              <w:adjustRightInd w:val="0"/>
              <w:ind w:left="0"/>
              <w:jc w:val="both"/>
            </w:pPr>
            <w:r w:rsidRPr="00BB5CB7">
              <w:t>Не требуются</w:t>
            </w:r>
          </w:p>
          <w:p w14:paraId="4ADCF123" w14:textId="77777777" w:rsidR="00726372" w:rsidRPr="00BB5CB7" w:rsidRDefault="00726372" w:rsidP="00726372">
            <w:pPr>
              <w:pStyle w:val="afffff4"/>
              <w:autoSpaceDE w:val="0"/>
              <w:autoSpaceDN w:val="0"/>
              <w:adjustRightInd w:val="0"/>
              <w:ind w:left="0"/>
              <w:jc w:val="both"/>
            </w:pPr>
            <w:r w:rsidRPr="00BB5CB7">
              <w:t>Проверка соответствия установленному требованию осуществляется на основании открытых данных соответствующих реестров</w:t>
            </w:r>
          </w:p>
        </w:tc>
      </w:tr>
      <w:tr w:rsidR="00726372" w:rsidRPr="00BB5CB7" w14:paraId="6B27B847"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569C53E2"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91" w:name="_Ref166311076"/>
            <w:bookmarkStart w:id="192" w:name="_Ref62132216"/>
            <w:bookmarkEnd w:id="191"/>
          </w:p>
        </w:tc>
        <w:bookmarkEnd w:id="192"/>
        <w:tc>
          <w:tcPr>
            <w:tcW w:w="1560" w:type="dxa"/>
            <w:tcBorders>
              <w:top w:val="single" w:sz="4" w:space="0" w:color="auto"/>
              <w:left w:val="single" w:sz="4" w:space="0" w:color="auto"/>
              <w:bottom w:val="single" w:sz="4" w:space="0" w:color="auto"/>
              <w:right w:val="single" w:sz="4" w:space="0" w:color="auto"/>
            </w:tcBorders>
          </w:tcPr>
          <w:p w14:paraId="464AEE73" w14:textId="77777777" w:rsidR="00726372" w:rsidRPr="00BB5CB7" w:rsidRDefault="00726372" w:rsidP="00726372">
            <w:pPr>
              <w:keepNext/>
              <w:keepLines/>
              <w:widowControl w:val="0"/>
              <w:suppressLineNumbers/>
              <w:suppressAutoHyphens/>
              <w:spacing w:after="0"/>
              <w:jc w:val="left"/>
            </w:pPr>
            <w:r w:rsidRPr="00BB5CB7">
              <w:fldChar w:fldCharType="begin"/>
            </w:r>
            <w:r w:rsidRPr="00BB5CB7">
              <w:instrText xml:space="preserve"> REF _Ref62132200 \r \h  \* MERGEFORMAT </w:instrText>
            </w:r>
            <w:r w:rsidRPr="00BB5CB7">
              <w:fldChar w:fldCharType="separate"/>
            </w:r>
            <w:r w:rsidR="00BB5CB7" w:rsidRPr="00BB5CB7">
              <w:t>1.4.6</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43AA9A74" w14:textId="77777777" w:rsidR="00726372" w:rsidRPr="00BB5CB7" w:rsidRDefault="00726372" w:rsidP="00726372">
            <w:pPr>
              <w:keepNext/>
              <w:keepLines/>
              <w:widowControl w:val="0"/>
              <w:suppressLineNumbers/>
              <w:suppressAutoHyphens/>
              <w:spacing w:after="0"/>
            </w:pPr>
            <w:r w:rsidRPr="00BB5CB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5244" w:type="dxa"/>
            <w:tcBorders>
              <w:top w:val="single" w:sz="4" w:space="0" w:color="auto"/>
              <w:left w:val="single" w:sz="4" w:space="0" w:color="auto"/>
              <w:bottom w:val="single" w:sz="4" w:space="0" w:color="auto"/>
              <w:right w:val="single" w:sz="4" w:space="0" w:color="auto"/>
            </w:tcBorders>
          </w:tcPr>
          <w:p w14:paraId="02F42478" w14:textId="77777777" w:rsidR="00726372" w:rsidRPr="00BB5CB7" w:rsidRDefault="00726372" w:rsidP="00726372">
            <w:pPr>
              <w:spacing w:after="0"/>
              <w:jc w:val="left"/>
            </w:pPr>
            <w:r w:rsidRPr="00BB5CB7">
              <w:t>Не установлены</w:t>
            </w:r>
          </w:p>
        </w:tc>
      </w:tr>
      <w:tr w:rsidR="00726372" w:rsidRPr="00BB5CB7" w14:paraId="193A0A7D"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6DD56DD5"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93" w:name="_Ref62135412"/>
            <w:bookmarkStart w:id="194" w:name="_Ref166311380"/>
          </w:p>
        </w:tc>
        <w:bookmarkEnd w:id="193"/>
        <w:tc>
          <w:tcPr>
            <w:tcW w:w="1560" w:type="dxa"/>
            <w:tcBorders>
              <w:top w:val="single" w:sz="4" w:space="0" w:color="auto"/>
              <w:left w:val="single" w:sz="4" w:space="0" w:color="auto"/>
              <w:bottom w:val="single" w:sz="4" w:space="0" w:color="auto"/>
              <w:right w:val="single" w:sz="4" w:space="0" w:color="auto"/>
            </w:tcBorders>
          </w:tcPr>
          <w:p w14:paraId="2FE386D5" w14:textId="77777777" w:rsidR="00726372" w:rsidRPr="00BB5CB7" w:rsidRDefault="007D72A2" w:rsidP="00726372">
            <w:pPr>
              <w:keepNext/>
              <w:keepLines/>
              <w:widowControl w:val="0"/>
              <w:suppressLineNumbers/>
              <w:suppressAutoHyphens/>
              <w:spacing w:after="0"/>
              <w:jc w:val="left"/>
            </w:pPr>
            <w:r w:rsidRPr="00BB5CB7">
              <w:fldChar w:fldCharType="begin"/>
            </w:r>
            <w:r w:rsidRPr="00BB5CB7">
              <w:instrText xml:space="preserve"> REF _Ref62127422 \r \h  \* MERGEFORMAT </w:instrText>
            </w:r>
            <w:r w:rsidRPr="00BB5CB7">
              <w:fldChar w:fldCharType="separate"/>
            </w:r>
            <w:r w:rsidR="00BB5CB7" w:rsidRPr="00BB5CB7">
              <w:t>1.4</w:t>
            </w:r>
            <w:r w:rsidRPr="00BB5CB7">
              <w:fldChar w:fldCharType="end"/>
            </w:r>
            <w:r w:rsidRPr="00BB5CB7">
              <w:t xml:space="preserve">, </w:t>
            </w:r>
            <w:r w:rsidR="00726372" w:rsidRPr="00BB5CB7">
              <w:fldChar w:fldCharType="begin"/>
            </w:r>
            <w:r w:rsidR="00726372" w:rsidRPr="00BB5CB7">
              <w:instrText xml:space="preserve"> REF _Ref62135601 \r \h  \* MERGEFORMAT </w:instrText>
            </w:r>
            <w:r w:rsidR="00726372" w:rsidRPr="00BB5CB7">
              <w:fldChar w:fldCharType="separate"/>
            </w:r>
            <w:r w:rsidR="00BB5CB7" w:rsidRPr="00BB5CB7">
              <w:t>3.4.1</w:t>
            </w:r>
            <w:r w:rsidR="00726372" w:rsidRPr="00BB5CB7">
              <w:fldChar w:fldCharType="end"/>
            </w:r>
            <w:r w:rsidR="00726372" w:rsidRPr="00BB5CB7">
              <w:t xml:space="preserve">, </w:t>
            </w:r>
            <w:r w:rsidR="00726372" w:rsidRPr="00BB5CB7">
              <w:fldChar w:fldCharType="begin"/>
            </w:r>
            <w:r w:rsidR="00726372" w:rsidRPr="00BB5CB7">
              <w:instrText xml:space="preserve"> REF _Ref166316209 \r \h  \* MERGEFORMAT </w:instrText>
            </w:r>
            <w:r w:rsidR="00726372" w:rsidRPr="00BB5CB7">
              <w:fldChar w:fldCharType="separate"/>
            </w:r>
            <w:r w:rsidR="00BB5CB7" w:rsidRPr="00BB5CB7">
              <w:t>3.4.2</w:t>
            </w:r>
            <w:r w:rsidR="00726372" w:rsidRPr="00BB5CB7">
              <w:fldChar w:fldCharType="end"/>
            </w:r>
          </w:p>
        </w:tc>
        <w:bookmarkEnd w:id="194"/>
        <w:tc>
          <w:tcPr>
            <w:tcW w:w="2693" w:type="dxa"/>
            <w:tcBorders>
              <w:top w:val="single" w:sz="4" w:space="0" w:color="auto"/>
              <w:left w:val="single" w:sz="4" w:space="0" w:color="auto"/>
              <w:bottom w:val="single" w:sz="4" w:space="0" w:color="auto"/>
              <w:right w:val="single" w:sz="4" w:space="0" w:color="auto"/>
            </w:tcBorders>
          </w:tcPr>
          <w:p w14:paraId="46B855FF" w14:textId="77777777" w:rsidR="00726372" w:rsidRPr="00BB5CB7" w:rsidRDefault="00726372" w:rsidP="00726372">
            <w:pPr>
              <w:keepNext/>
              <w:keepLines/>
              <w:widowControl w:val="0"/>
              <w:suppressLineNumbers/>
              <w:suppressAutoHyphens/>
              <w:spacing w:after="0"/>
            </w:pPr>
            <w:r w:rsidRPr="00BB5CB7">
              <w:t xml:space="preserve">Документы и сведения, входящие в состав заявки на участие в закупке для </w:t>
            </w:r>
            <w:r w:rsidRPr="00BB5CB7">
              <w:lastRenderedPageBreak/>
              <w:t xml:space="preserve">подтверждения соответствия требованиям, установленным в пункте </w:t>
            </w:r>
            <w:r w:rsidR="005F37E4" w:rsidRPr="00BB5CB7">
              <w:fldChar w:fldCharType="begin"/>
            </w:r>
            <w:r w:rsidR="005F37E4" w:rsidRPr="00BB5CB7">
              <w:instrText xml:space="preserve"> REF _Ref62132216 \r \h </w:instrText>
            </w:r>
            <w:r w:rsidR="007A57A6" w:rsidRPr="00BB5CB7">
              <w:instrText xml:space="preserve"> \* MERGEFORMAT </w:instrText>
            </w:r>
            <w:r w:rsidR="005F37E4" w:rsidRPr="00BB5CB7">
              <w:fldChar w:fldCharType="separate"/>
            </w:r>
            <w:r w:rsidR="00BB5CB7" w:rsidRPr="00BB5CB7">
              <w:t>11</w:t>
            </w:r>
            <w:r w:rsidR="005F37E4" w:rsidRPr="00BB5CB7">
              <w:fldChar w:fldCharType="end"/>
            </w:r>
            <w:r w:rsidRPr="00BB5CB7">
              <w:t xml:space="preserve"> части </w:t>
            </w:r>
            <w:r w:rsidRPr="00BB5CB7">
              <w:rPr>
                <w:lang w:val="en-US"/>
              </w:rPr>
              <w:t>II</w:t>
            </w:r>
            <w:r w:rsidRPr="00BB5CB7">
              <w:t xml:space="preserve"> «ИНФОРМАЦИОННАЯ КАРТА ЗАКУПКИ»</w:t>
            </w:r>
          </w:p>
        </w:tc>
        <w:tc>
          <w:tcPr>
            <w:tcW w:w="5244" w:type="dxa"/>
            <w:tcBorders>
              <w:top w:val="single" w:sz="4" w:space="0" w:color="auto"/>
              <w:left w:val="single" w:sz="4" w:space="0" w:color="auto"/>
              <w:bottom w:val="single" w:sz="4" w:space="0" w:color="auto"/>
              <w:right w:val="single" w:sz="4" w:space="0" w:color="auto"/>
            </w:tcBorders>
          </w:tcPr>
          <w:p w14:paraId="28C7EF74" w14:textId="77777777" w:rsidR="00726372" w:rsidRPr="00BB5CB7" w:rsidRDefault="00726372" w:rsidP="00726372">
            <w:pPr>
              <w:spacing w:after="0"/>
            </w:pPr>
            <w:r w:rsidRPr="00BB5CB7">
              <w:lastRenderedPageBreak/>
              <w:t>Не требуются</w:t>
            </w:r>
          </w:p>
        </w:tc>
      </w:tr>
      <w:tr w:rsidR="00726372" w:rsidRPr="00BB5CB7" w14:paraId="423465A4"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62B10C9D"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95" w:name="_Ref62134884"/>
          </w:p>
        </w:tc>
        <w:bookmarkEnd w:id="195"/>
        <w:tc>
          <w:tcPr>
            <w:tcW w:w="1560" w:type="dxa"/>
            <w:tcBorders>
              <w:top w:val="single" w:sz="4" w:space="0" w:color="auto"/>
              <w:left w:val="single" w:sz="4" w:space="0" w:color="auto"/>
              <w:bottom w:val="single" w:sz="4" w:space="0" w:color="auto"/>
              <w:right w:val="single" w:sz="4" w:space="0" w:color="auto"/>
            </w:tcBorders>
          </w:tcPr>
          <w:p w14:paraId="3D3DCD82" w14:textId="77777777" w:rsidR="00726372" w:rsidRPr="00BB5CB7" w:rsidRDefault="00726372" w:rsidP="00726372">
            <w:pPr>
              <w:keepNext/>
              <w:keepLines/>
              <w:widowControl w:val="0"/>
              <w:suppressLineNumbers/>
              <w:suppressAutoHyphens/>
              <w:spacing w:after="0"/>
              <w:jc w:val="left"/>
            </w:pPr>
            <w:r w:rsidRPr="00BB5CB7">
              <w:fldChar w:fldCharType="begin"/>
            </w:r>
            <w:r w:rsidRPr="00BB5CB7">
              <w:instrText xml:space="preserve"> REF _Ref62127353 \r \h  \* MERGEFORMAT </w:instrText>
            </w:r>
            <w:r w:rsidRPr="00BB5CB7">
              <w:fldChar w:fldCharType="separate"/>
            </w:r>
            <w:r w:rsidR="00BB5CB7" w:rsidRPr="00BB5CB7">
              <w:t>1.3.1</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0701D257" w14:textId="77777777" w:rsidR="00726372" w:rsidRPr="00BB5CB7" w:rsidRDefault="00726372" w:rsidP="00726372">
            <w:pPr>
              <w:keepNext/>
              <w:keepLines/>
              <w:widowControl w:val="0"/>
              <w:suppressLineNumbers/>
              <w:suppressAutoHyphens/>
              <w:spacing w:after="0"/>
            </w:pPr>
            <w:r w:rsidRPr="00BB5CB7">
              <w:t xml:space="preserve">Начальная (максимальная) цена </w:t>
            </w:r>
            <w:r w:rsidR="00EF4BDE" w:rsidRPr="00BB5CB7">
              <w:t>Соглашения</w:t>
            </w:r>
          </w:p>
        </w:tc>
        <w:tc>
          <w:tcPr>
            <w:tcW w:w="5244" w:type="dxa"/>
            <w:tcBorders>
              <w:top w:val="single" w:sz="4" w:space="0" w:color="auto"/>
              <w:left w:val="single" w:sz="4" w:space="0" w:color="auto"/>
              <w:bottom w:val="single" w:sz="4" w:space="0" w:color="auto"/>
              <w:right w:val="single" w:sz="4" w:space="0" w:color="auto"/>
            </w:tcBorders>
          </w:tcPr>
          <w:p w14:paraId="6BEF0C79" w14:textId="77777777" w:rsidR="00726372" w:rsidRPr="00BB5CB7" w:rsidRDefault="00726372" w:rsidP="00726372">
            <w:pPr>
              <w:tabs>
                <w:tab w:val="left" w:pos="708"/>
              </w:tabs>
              <w:autoSpaceDE w:val="0"/>
              <w:autoSpaceDN w:val="0"/>
              <w:spacing w:after="0"/>
              <w:rPr>
                <w:strike/>
              </w:rPr>
            </w:pPr>
            <w:r w:rsidRPr="00BB5CB7">
              <w:t>Не устанавливается.</w:t>
            </w:r>
          </w:p>
          <w:p w14:paraId="4CBE78FD" w14:textId="77777777" w:rsidR="00726372" w:rsidRPr="00BB5CB7" w:rsidRDefault="00726372" w:rsidP="00726372">
            <w:pPr>
              <w:spacing w:after="0"/>
              <w:rPr>
                <w:rFonts w:eastAsia="Calibri"/>
              </w:rPr>
            </w:pPr>
          </w:p>
        </w:tc>
      </w:tr>
      <w:tr w:rsidR="00726372" w:rsidRPr="00BB5CB7" w14:paraId="4B4200EA" w14:textId="77777777" w:rsidTr="00A67149">
        <w:trPr>
          <w:trHeight w:val="3648"/>
          <w:jc w:val="center"/>
        </w:trPr>
        <w:tc>
          <w:tcPr>
            <w:tcW w:w="704" w:type="dxa"/>
            <w:tcBorders>
              <w:top w:val="single" w:sz="4" w:space="0" w:color="auto"/>
              <w:left w:val="single" w:sz="4" w:space="0" w:color="auto"/>
              <w:bottom w:val="single" w:sz="4" w:space="0" w:color="auto"/>
              <w:right w:val="single" w:sz="4" w:space="0" w:color="auto"/>
            </w:tcBorders>
          </w:tcPr>
          <w:p w14:paraId="6F2C1559"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96" w:name="_Ref62139362"/>
          </w:p>
        </w:tc>
        <w:bookmarkEnd w:id="196"/>
        <w:tc>
          <w:tcPr>
            <w:tcW w:w="1560" w:type="dxa"/>
            <w:tcBorders>
              <w:top w:val="single" w:sz="4" w:space="0" w:color="auto"/>
              <w:left w:val="single" w:sz="4" w:space="0" w:color="auto"/>
              <w:bottom w:val="single" w:sz="4" w:space="0" w:color="auto"/>
              <w:right w:val="single" w:sz="4" w:space="0" w:color="auto"/>
            </w:tcBorders>
          </w:tcPr>
          <w:p w14:paraId="093BF032" w14:textId="77777777" w:rsidR="00726372" w:rsidRPr="00BB5CB7" w:rsidRDefault="001B3E68" w:rsidP="00EF4BDE">
            <w:pPr>
              <w:keepNext/>
              <w:keepLines/>
              <w:widowControl w:val="0"/>
              <w:suppressLineNumbers/>
              <w:suppressAutoHyphens/>
              <w:spacing w:after="0"/>
              <w:jc w:val="left"/>
            </w:pPr>
            <w:r w:rsidRPr="00BB5CB7">
              <w:fldChar w:fldCharType="begin"/>
            </w:r>
            <w:r w:rsidRPr="00BB5CB7">
              <w:instrText xml:space="preserve"> REF _Ref119429503 \r \h </w:instrText>
            </w:r>
            <w:r w:rsidR="007A57A6" w:rsidRPr="00BB5CB7">
              <w:instrText xml:space="preserve"> \* MERGEFORMAT </w:instrText>
            </w:r>
            <w:r w:rsidRPr="00BB5CB7">
              <w:fldChar w:fldCharType="separate"/>
            </w:r>
            <w:r w:rsidR="00BB5CB7" w:rsidRPr="00BB5CB7">
              <w:t>3.6</w:t>
            </w:r>
            <w:r w:rsidRPr="00BB5CB7">
              <w:fldChar w:fldCharType="end"/>
            </w:r>
            <w:r w:rsidRPr="00BB5CB7">
              <w:t xml:space="preserve">, </w:t>
            </w:r>
            <w:r w:rsidRPr="00BB5CB7">
              <w:fldChar w:fldCharType="begin"/>
            </w:r>
            <w:r w:rsidRPr="00BB5CB7">
              <w:instrText xml:space="preserve"> REF _Ref62142498 \r \h  \* MERGEFORMAT </w:instrText>
            </w:r>
            <w:r w:rsidRPr="00BB5CB7">
              <w:fldChar w:fldCharType="separate"/>
            </w:r>
            <w:r w:rsidR="00BB5CB7" w:rsidRPr="00BB5CB7">
              <w:t>6.2</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5B7A6130" w14:textId="77777777" w:rsidR="00726372" w:rsidRPr="00BB5CB7" w:rsidRDefault="00726372" w:rsidP="00726372">
            <w:pPr>
              <w:pStyle w:val="5"/>
              <w:widowControl w:val="0"/>
              <w:numPr>
                <w:ilvl w:val="0"/>
                <w:numId w:val="0"/>
              </w:numPr>
              <w:tabs>
                <w:tab w:val="left" w:pos="708"/>
              </w:tabs>
              <w:rPr>
                <w:sz w:val="24"/>
                <w:szCs w:val="24"/>
              </w:rPr>
            </w:pPr>
            <w:r w:rsidRPr="00BB5CB7">
              <w:rPr>
                <w:sz w:val="24"/>
                <w:szCs w:val="24"/>
              </w:rPr>
              <w:t>Обеспечение заявок на участие в закупке</w:t>
            </w:r>
            <w:proofErr w:type="gramStart"/>
            <w:r w:rsidR="000F3540" w:rsidRPr="00BB5CB7">
              <w:rPr>
                <w:sz w:val="24"/>
                <w:szCs w:val="24"/>
              </w:rPr>
              <w:t>/</w:t>
            </w:r>
            <w:r w:rsidRPr="00BB5CB7">
              <w:rPr>
                <w:sz w:val="24"/>
                <w:szCs w:val="24"/>
              </w:rPr>
              <w:t>(</w:t>
            </w:r>
            <w:proofErr w:type="gramEnd"/>
            <w:r w:rsidRPr="00BB5CB7">
              <w:rPr>
                <w:sz w:val="24"/>
                <w:szCs w:val="24"/>
              </w:rPr>
              <w:t>обеспечение исполнения соглашения).</w:t>
            </w:r>
          </w:p>
          <w:p w14:paraId="00EF6308" w14:textId="77777777" w:rsidR="00726372" w:rsidRPr="00BB5CB7" w:rsidRDefault="00726372" w:rsidP="00726372">
            <w:pPr>
              <w:keepLines/>
              <w:widowControl w:val="0"/>
              <w:suppressLineNumbers/>
              <w:suppressAutoHyphens/>
              <w:spacing w:after="0"/>
            </w:pPr>
            <w:r w:rsidRPr="00BB5CB7">
              <w:t>Размер обеспечения заявок на участие в закупке</w:t>
            </w:r>
            <w:proofErr w:type="gramStart"/>
            <w:r w:rsidR="000F3540" w:rsidRPr="00BB5CB7">
              <w:t>/</w:t>
            </w:r>
            <w:r w:rsidRPr="00BB5CB7">
              <w:t>(</w:t>
            </w:r>
            <w:proofErr w:type="gramEnd"/>
            <w:r w:rsidRPr="00BB5CB7">
              <w:t>обеспечения исполнения соглашения), срок и порядок внесения денежных средств в качестве обеспечения такой заявки</w:t>
            </w:r>
            <w:r w:rsidR="000F3540" w:rsidRPr="00BB5CB7">
              <w:t>/</w:t>
            </w:r>
            <w:r w:rsidRPr="00BB5CB7">
              <w:t>(соглашения), условия банковской гарантии</w:t>
            </w:r>
            <w:r w:rsidRPr="00BB5CB7">
              <w:rPr>
                <w:rStyle w:val="afa"/>
              </w:rPr>
              <w:t xml:space="preserve"> </w:t>
            </w:r>
          </w:p>
        </w:tc>
        <w:tc>
          <w:tcPr>
            <w:tcW w:w="5244" w:type="dxa"/>
            <w:tcBorders>
              <w:top w:val="single" w:sz="4" w:space="0" w:color="auto"/>
              <w:left w:val="single" w:sz="4" w:space="0" w:color="auto"/>
              <w:bottom w:val="single" w:sz="4" w:space="0" w:color="auto"/>
              <w:right w:val="single" w:sz="4" w:space="0" w:color="auto"/>
            </w:tcBorders>
          </w:tcPr>
          <w:p w14:paraId="7AB6CF4B" w14:textId="77777777" w:rsidR="00726372" w:rsidRPr="00BB5CB7" w:rsidRDefault="00726372" w:rsidP="00726372">
            <w:pPr>
              <w:spacing w:after="0"/>
            </w:pPr>
            <w:r w:rsidRPr="00BB5CB7">
              <w:t>Не установлено</w:t>
            </w:r>
            <w:r w:rsidR="000F3540" w:rsidRPr="00BB5CB7">
              <w:t xml:space="preserve"> / (Не установлено)</w:t>
            </w:r>
          </w:p>
          <w:p w14:paraId="523B6296" w14:textId="77777777" w:rsidR="00726372" w:rsidRPr="00BB5CB7" w:rsidRDefault="00726372" w:rsidP="00726372">
            <w:pPr>
              <w:autoSpaceDE w:val="0"/>
              <w:autoSpaceDN w:val="0"/>
              <w:adjustRightInd w:val="0"/>
              <w:spacing w:after="0"/>
            </w:pPr>
          </w:p>
        </w:tc>
      </w:tr>
      <w:tr w:rsidR="00726372" w:rsidRPr="00BB5CB7" w14:paraId="2A42D692" w14:textId="77777777" w:rsidTr="00A67149">
        <w:trPr>
          <w:trHeight w:val="983"/>
          <w:jc w:val="center"/>
        </w:trPr>
        <w:tc>
          <w:tcPr>
            <w:tcW w:w="704" w:type="dxa"/>
            <w:tcBorders>
              <w:top w:val="single" w:sz="4" w:space="0" w:color="auto"/>
              <w:left w:val="single" w:sz="4" w:space="0" w:color="auto"/>
              <w:bottom w:val="single" w:sz="4" w:space="0" w:color="auto"/>
              <w:right w:val="single" w:sz="4" w:space="0" w:color="auto"/>
            </w:tcBorders>
          </w:tcPr>
          <w:p w14:paraId="3E29E47A"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197" w:name="_Ref166312503"/>
            <w:bookmarkStart w:id="198" w:name="_Ref166313235"/>
            <w:bookmarkStart w:id="199" w:name="_Ref354428632"/>
            <w:bookmarkEnd w:id="197"/>
            <w:bookmarkEnd w:id="198"/>
          </w:p>
        </w:tc>
        <w:bookmarkEnd w:id="199"/>
        <w:tc>
          <w:tcPr>
            <w:tcW w:w="1560" w:type="dxa"/>
            <w:tcBorders>
              <w:top w:val="single" w:sz="4" w:space="0" w:color="auto"/>
              <w:left w:val="single" w:sz="4" w:space="0" w:color="auto"/>
              <w:bottom w:val="single" w:sz="4" w:space="0" w:color="auto"/>
              <w:right w:val="single" w:sz="4" w:space="0" w:color="auto"/>
            </w:tcBorders>
          </w:tcPr>
          <w:p w14:paraId="682F037F" w14:textId="77777777" w:rsidR="00726372" w:rsidRPr="00BB5CB7" w:rsidRDefault="000F3540" w:rsidP="00726372">
            <w:pPr>
              <w:keepNext/>
              <w:keepLines/>
              <w:widowControl w:val="0"/>
              <w:suppressLineNumbers/>
              <w:tabs>
                <w:tab w:val="num" w:pos="312"/>
              </w:tabs>
              <w:suppressAutoHyphens/>
              <w:spacing w:after="0"/>
              <w:jc w:val="left"/>
              <w:outlineLvl w:val="2"/>
            </w:pPr>
            <w:r w:rsidRPr="00BB5CB7">
              <w:fldChar w:fldCharType="begin"/>
            </w:r>
            <w:r w:rsidRPr="00BB5CB7">
              <w:instrText xml:space="preserve"> REF _Ref62142862 \r \h  \* MERGEFORMAT </w:instrText>
            </w:r>
            <w:r w:rsidRPr="00BB5CB7">
              <w:fldChar w:fldCharType="separate"/>
            </w:r>
            <w:r w:rsidR="00BB5CB7" w:rsidRPr="00BB5CB7">
              <w:t>5.4</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6EA5FD8B" w14:textId="77777777" w:rsidR="00726372" w:rsidRPr="00BB5CB7" w:rsidRDefault="00726372" w:rsidP="00726372">
            <w:pPr>
              <w:keepLines/>
              <w:widowControl w:val="0"/>
              <w:suppressLineNumbers/>
              <w:suppressAutoHyphens/>
              <w:spacing w:after="0"/>
            </w:pPr>
            <w:r w:rsidRPr="00BB5CB7">
              <w:t>Критерии и порядок оценки и сопоставления заявок на участие в закупке</w:t>
            </w:r>
          </w:p>
        </w:tc>
        <w:tc>
          <w:tcPr>
            <w:tcW w:w="5244" w:type="dxa"/>
            <w:tcBorders>
              <w:top w:val="single" w:sz="4" w:space="0" w:color="auto"/>
              <w:left w:val="single" w:sz="4" w:space="0" w:color="auto"/>
              <w:bottom w:val="single" w:sz="4" w:space="0" w:color="auto"/>
              <w:right w:val="single" w:sz="4" w:space="0" w:color="auto"/>
            </w:tcBorders>
          </w:tcPr>
          <w:p w14:paraId="70FCB89A" w14:textId="77777777" w:rsidR="00726372" w:rsidRPr="00BB5CB7" w:rsidRDefault="008B7F2B" w:rsidP="00E01F09">
            <w:pPr>
              <w:spacing w:after="0"/>
            </w:pPr>
            <w:r w:rsidRPr="00BB5CB7">
              <w:t>Не применяются</w:t>
            </w:r>
          </w:p>
        </w:tc>
      </w:tr>
      <w:tr w:rsidR="00726372" w:rsidRPr="00BB5CB7" w14:paraId="75070E60"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612E64CC"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200" w:name="_Ref166315600"/>
            <w:bookmarkStart w:id="201" w:name="_Ref354134594"/>
            <w:bookmarkEnd w:id="200"/>
          </w:p>
        </w:tc>
        <w:bookmarkEnd w:id="201"/>
        <w:tc>
          <w:tcPr>
            <w:tcW w:w="1560" w:type="dxa"/>
            <w:tcBorders>
              <w:top w:val="single" w:sz="4" w:space="0" w:color="auto"/>
              <w:left w:val="single" w:sz="4" w:space="0" w:color="auto"/>
              <w:bottom w:val="single" w:sz="4" w:space="0" w:color="auto"/>
              <w:right w:val="single" w:sz="4" w:space="0" w:color="auto"/>
            </w:tcBorders>
          </w:tcPr>
          <w:p w14:paraId="4BDDC412" w14:textId="77777777" w:rsidR="00726372" w:rsidRPr="00BB5CB7" w:rsidRDefault="000F3540" w:rsidP="00726372">
            <w:pPr>
              <w:keepLines/>
              <w:widowControl w:val="0"/>
              <w:suppressLineNumbers/>
              <w:suppressAutoHyphens/>
              <w:spacing w:after="0"/>
              <w:jc w:val="left"/>
            </w:pPr>
            <w:r w:rsidRPr="00BB5CB7">
              <w:fldChar w:fldCharType="begin"/>
            </w:r>
            <w:r w:rsidRPr="00BB5CB7">
              <w:instrText xml:space="preserve"> REF _Ref62142892 \r \h  \* MERGEFORMAT </w:instrText>
            </w:r>
            <w:r w:rsidRPr="00BB5CB7">
              <w:fldChar w:fldCharType="separate"/>
            </w:r>
            <w:r w:rsidR="00BB5CB7" w:rsidRPr="00BB5CB7">
              <w:t>6.1</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15B7B7D7" w14:textId="77777777" w:rsidR="00726372" w:rsidRPr="00BB5CB7" w:rsidRDefault="00726372" w:rsidP="00726372">
            <w:pPr>
              <w:keepNext/>
              <w:keepLines/>
              <w:widowControl w:val="0"/>
              <w:suppressLineNumbers/>
              <w:suppressAutoHyphens/>
              <w:spacing w:after="0"/>
            </w:pPr>
            <w:r w:rsidRPr="00BB5CB7">
              <w:t>Заключение соглашения по результатам закупки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441469A7" w14:textId="77777777" w:rsidR="00726372" w:rsidRPr="00BB5CB7" w:rsidRDefault="00726372" w:rsidP="00726372">
            <w:pPr>
              <w:pStyle w:val="afffff4"/>
              <w:autoSpaceDE w:val="0"/>
              <w:autoSpaceDN w:val="0"/>
              <w:adjustRightInd w:val="0"/>
              <w:ind w:left="0"/>
              <w:jc w:val="both"/>
            </w:pPr>
            <w:r w:rsidRPr="00BB5CB7">
              <w:t>По результатам закупки Заказчиком заключаются</w:t>
            </w:r>
            <w:r w:rsidRPr="00BB5CB7">
              <w:rPr>
                <w:b/>
              </w:rPr>
              <w:t xml:space="preserve"> </w:t>
            </w:r>
            <w:r w:rsidRPr="00BB5CB7">
              <w:t>соглашения о проведении в дальнейшем среди победителей конкурентного предварительного отбора запросов цен с победителями закупки.</w:t>
            </w:r>
          </w:p>
          <w:p w14:paraId="5E260E7F" w14:textId="77777777" w:rsidR="00726372" w:rsidRPr="00BB5CB7" w:rsidRDefault="00726372" w:rsidP="00E75913">
            <w:pPr>
              <w:pStyle w:val="afffff4"/>
              <w:autoSpaceDE w:val="0"/>
              <w:autoSpaceDN w:val="0"/>
              <w:adjustRightInd w:val="0"/>
              <w:ind w:left="0"/>
              <w:jc w:val="both"/>
            </w:pPr>
            <w:r w:rsidRPr="00BB5CB7">
              <w:t>В случае если по результатам закупки победителем признается только один участник закупки, закупка признается несостоявшейся и соглашение с таким участником не заключается, за исключением «</w:t>
            </w:r>
            <w:proofErr w:type="spellStart"/>
            <w:r w:rsidRPr="00BB5CB7">
              <w:t>донабора</w:t>
            </w:r>
            <w:proofErr w:type="spellEnd"/>
            <w:r w:rsidRPr="00BB5CB7">
              <w:t xml:space="preserve">», проведенного в соответствии с п. </w:t>
            </w:r>
            <w:r w:rsidR="00E75913" w:rsidRPr="00BB5CB7">
              <w:fldChar w:fldCharType="begin"/>
            </w:r>
            <w:r w:rsidR="00E75913" w:rsidRPr="00BB5CB7">
              <w:instrText xml:space="preserve"> REF _Ref62210212 \r \h </w:instrText>
            </w:r>
            <w:r w:rsidR="007A57A6" w:rsidRPr="00BB5CB7">
              <w:instrText xml:space="preserve"> \* MERGEFORMAT </w:instrText>
            </w:r>
            <w:r w:rsidR="00E75913" w:rsidRPr="00BB5CB7">
              <w:fldChar w:fldCharType="separate"/>
            </w:r>
            <w:r w:rsidR="00BB5CB7" w:rsidRPr="00BB5CB7">
              <w:t>7.2</w:t>
            </w:r>
            <w:r w:rsidR="00E75913" w:rsidRPr="00BB5CB7">
              <w:fldChar w:fldCharType="end"/>
            </w:r>
            <w:proofErr w:type="gramStart"/>
            <w:r w:rsidRPr="00BB5CB7">
              <w:t>. части</w:t>
            </w:r>
            <w:proofErr w:type="gramEnd"/>
            <w:r w:rsidRPr="00BB5CB7">
              <w:t xml:space="preserve"> </w:t>
            </w:r>
            <w:r w:rsidRPr="00BB5CB7">
              <w:rPr>
                <w:lang w:val="en-US"/>
              </w:rPr>
              <w:t>I</w:t>
            </w:r>
            <w:r w:rsidRPr="00BB5CB7">
              <w:t xml:space="preserve"> «</w:t>
            </w:r>
            <w:r w:rsidRPr="00BB5CB7">
              <w:rPr>
                <w:rStyle w:val="15"/>
                <w:b w:val="0"/>
                <w:bCs w:val="0"/>
                <w:caps/>
                <w:sz w:val="24"/>
                <w:szCs w:val="24"/>
              </w:rPr>
              <w:t>ОБЩИЕ УСЛОВИЯ ПРОВЕДЕНИЯ закупки</w:t>
            </w:r>
            <w:r w:rsidRPr="00BB5CB7">
              <w:t>».</w:t>
            </w:r>
          </w:p>
        </w:tc>
      </w:tr>
      <w:tr w:rsidR="00726372" w:rsidRPr="00BB5CB7" w14:paraId="6B9394AD"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2ABF7CD3"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0F247F8D" w14:textId="77777777" w:rsidR="00726372" w:rsidRPr="00BB5CB7" w:rsidRDefault="000F3540" w:rsidP="00726372">
            <w:pPr>
              <w:keepLines/>
              <w:widowControl w:val="0"/>
              <w:suppressLineNumbers/>
              <w:suppressAutoHyphens/>
              <w:spacing w:after="0"/>
              <w:jc w:val="left"/>
            </w:pPr>
            <w:r w:rsidRPr="00BB5CB7">
              <w:fldChar w:fldCharType="begin"/>
            </w:r>
            <w:r w:rsidRPr="00BB5CB7">
              <w:instrText xml:space="preserve"> REF _Ref62142921 \r \h  \* MERGEFORMAT </w:instrText>
            </w:r>
            <w:r w:rsidRPr="00BB5CB7">
              <w:fldChar w:fldCharType="separate"/>
            </w:r>
            <w:r w:rsidR="00BB5CB7" w:rsidRPr="00BB5CB7">
              <w:t>6.4.3</w:t>
            </w:r>
            <w:r w:rsidRPr="00BB5CB7">
              <w:fldChar w:fldCharType="end"/>
            </w:r>
          </w:p>
        </w:tc>
        <w:tc>
          <w:tcPr>
            <w:tcW w:w="2693" w:type="dxa"/>
            <w:tcBorders>
              <w:top w:val="single" w:sz="4" w:space="0" w:color="auto"/>
              <w:left w:val="single" w:sz="4" w:space="0" w:color="auto"/>
              <w:bottom w:val="single" w:sz="4" w:space="0" w:color="auto"/>
              <w:right w:val="single" w:sz="4" w:space="0" w:color="auto"/>
            </w:tcBorders>
          </w:tcPr>
          <w:p w14:paraId="063DEFFC" w14:textId="77777777" w:rsidR="00726372" w:rsidRPr="00BB5CB7" w:rsidRDefault="00726372" w:rsidP="00726372">
            <w:pPr>
              <w:keepLines/>
              <w:widowControl w:val="0"/>
              <w:suppressLineNumbers/>
              <w:suppressAutoHyphens/>
              <w:spacing w:after="0"/>
            </w:pPr>
            <w:bookmarkStart w:id="202" w:name="_Toc354408457"/>
            <w:r w:rsidRPr="00BB5CB7">
              <w:t xml:space="preserve">Сведения о возможности одностороннего отказа от исполнения обязательств, предусмотренных </w:t>
            </w:r>
            <w:bookmarkEnd w:id="202"/>
            <w:r w:rsidRPr="00BB5CB7">
              <w:t>соглашением</w:t>
            </w:r>
          </w:p>
        </w:tc>
        <w:tc>
          <w:tcPr>
            <w:tcW w:w="5244" w:type="dxa"/>
            <w:tcBorders>
              <w:top w:val="single" w:sz="4" w:space="0" w:color="auto"/>
              <w:left w:val="single" w:sz="4" w:space="0" w:color="auto"/>
              <w:bottom w:val="single" w:sz="4" w:space="0" w:color="auto"/>
              <w:right w:val="single" w:sz="4" w:space="0" w:color="auto"/>
            </w:tcBorders>
          </w:tcPr>
          <w:p w14:paraId="112C4D06" w14:textId="77777777" w:rsidR="00726372" w:rsidRPr="00BB5CB7" w:rsidRDefault="00726372" w:rsidP="00726372">
            <w:pPr>
              <w:spacing w:after="0"/>
              <w:rPr>
                <w:i/>
              </w:rPr>
            </w:pPr>
            <w:r w:rsidRPr="00BB5CB7">
              <w:t>Односторонний отказ от исполнения соглашения возможен в порядке, установленном в проекте соглашения</w:t>
            </w:r>
          </w:p>
        </w:tc>
      </w:tr>
      <w:tr w:rsidR="00726372" w:rsidRPr="00BB5CB7" w14:paraId="265A8D05"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17BBA537"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203" w:name="_Ref62131892"/>
          </w:p>
        </w:tc>
        <w:bookmarkEnd w:id="203"/>
        <w:tc>
          <w:tcPr>
            <w:tcW w:w="1560" w:type="dxa"/>
            <w:tcBorders>
              <w:top w:val="single" w:sz="4" w:space="0" w:color="auto"/>
              <w:left w:val="single" w:sz="4" w:space="0" w:color="auto"/>
              <w:bottom w:val="single" w:sz="4" w:space="0" w:color="auto"/>
              <w:right w:val="single" w:sz="4" w:space="0" w:color="auto"/>
            </w:tcBorders>
          </w:tcPr>
          <w:p w14:paraId="14BDE5E8" w14:textId="77777777" w:rsidR="00726372" w:rsidRPr="00BB5CB7" w:rsidRDefault="00726372" w:rsidP="00726372">
            <w:pPr>
              <w:keepLines/>
              <w:widowControl w:val="0"/>
              <w:suppressLineNumbers/>
              <w:suppressAutoHyphens/>
              <w:spacing w:after="0"/>
              <w:jc w:val="left"/>
            </w:pPr>
            <w:r w:rsidRPr="00BB5CB7">
              <w:fldChar w:fldCharType="begin"/>
            </w:r>
            <w:r w:rsidRPr="00BB5CB7">
              <w:instrText xml:space="preserve"> REF _Ref62131857 \r \h  \* MERGEFORMAT </w:instrText>
            </w:r>
            <w:r w:rsidRPr="00BB5CB7">
              <w:fldChar w:fldCharType="separate"/>
            </w:r>
            <w:r w:rsidR="00BB5CB7" w:rsidRPr="00BB5CB7">
              <w:t>1.8</w:t>
            </w:r>
            <w:r w:rsidRPr="00BB5CB7">
              <w:fldChar w:fldCharType="end"/>
            </w:r>
          </w:p>
        </w:tc>
        <w:tc>
          <w:tcPr>
            <w:tcW w:w="2693" w:type="dxa"/>
            <w:tcBorders>
              <w:top w:val="single" w:sz="4" w:space="0" w:color="auto"/>
              <w:bottom w:val="single" w:sz="4" w:space="0" w:color="auto"/>
              <w:right w:val="single" w:sz="4" w:space="0" w:color="auto"/>
            </w:tcBorders>
            <w:shd w:val="clear" w:color="auto" w:fill="auto"/>
          </w:tcPr>
          <w:p w14:paraId="5429AE3A" w14:textId="77777777" w:rsidR="00726372" w:rsidRPr="00BB5CB7" w:rsidRDefault="00726372" w:rsidP="00726372">
            <w:pPr>
              <w:pStyle w:val="Default"/>
            </w:pPr>
            <w:r w:rsidRPr="00BB5CB7">
              <w:t xml:space="preserve">Сведения о предоставлении приоритетов товаров </w:t>
            </w:r>
            <w:r w:rsidRPr="00BB5CB7">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5E0DC2B5" w14:textId="77777777" w:rsidR="00726372" w:rsidRPr="00BB5CB7" w:rsidRDefault="00726372" w:rsidP="00726372">
            <w:pPr>
              <w:pStyle w:val="Default"/>
              <w:jc w:val="both"/>
            </w:pPr>
            <w:r w:rsidRPr="00BB5CB7">
              <w:lastRenderedPageBreak/>
              <w:t>Не предоставляется.</w:t>
            </w:r>
          </w:p>
          <w:p w14:paraId="50F37936" w14:textId="77777777" w:rsidR="00726372" w:rsidRPr="00BB5CB7" w:rsidRDefault="00726372" w:rsidP="00726372">
            <w:pPr>
              <w:pStyle w:val="Default"/>
              <w:jc w:val="both"/>
            </w:pPr>
          </w:p>
          <w:p w14:paraId="277DF631" w14:textId="77777777" w:rsidR="00726372" w:rsidRPr="00BB5CB7" w:rsidRDefault="00726372" w:rsidP="00726372">
            <w:pPr>
              <w:pStyle w:val="Default"/>
              <w:jc w:val="both"/>
            </w:pPr>
          </w:p>
        </w:tc>
      </w:tr>
      <w:tr w:rsidR="00726372" w:rsidRPr="00BB5CB7" w14:paraId="1CB90E0A"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7AE0BCC6" w14:textId="77777777" w:rsidR="00726372" w:rsidRPr="00BB5CB7" w:rsidRDefault="00726372" w:rsidP="00726372">
            <w:pPr>
              <w:pStyle w:val="32"/>
              <w:numPr>
                <w:ilvl w:val="0"/>
                <w:numId w:val="8"/>
              </w:numPr>
              <w:tabs>
                <w:tab w:val="left" w:pos="284"/>
              </w:tabs>
              <w:spacing w:before="0" w:after="0"/>
              <w:ind w:hanging="796"/>
              <w:jc w:val="left"/>
              <w:rPr>
                <w:rFonts w:ascii="Times New Roman" w:hAnsi="Times New Roman" w:cs="Times New Roman"/>
              </w:rPr>
            </w:pPr>
            <w:bookmarkStart w:id="204" w:name="_Ref62131810"/>
          </w:p>
        </w:tc>
        <w:bookmarkEnd w:id="204"/>
        <w:tc>
          <w:tcPr>
            <w:tcW w:w="1560" w:type="dxa"/>
            <w:tcBorders>
              <w:top w:val="single" w:sz="4" w:space="0" w:color="auto"/>
              <w:left w:val="single" w:sz="4" w:space="0" w:color="auto"/>
              <w:bottom w:val="single" w:sz="4" w:space="0" w:color="auto"/>
              <w:right w:val="single" w:sz="4" w:space="0" w:color="auto"/>
            </w:tcBorders>
          </w:tcPr>
          <w:p w14:paraId="1AB6EE78" w14:textId="77777777" w:rsidR="00726372" w:rsidRPr="00BB5CB7" w:rsidRDefault="00726372" w:rsidP="00726372">
            <w:pPr>
              <w:keepLines/>
              <w:widowControl w:val="0"/>
              <w:suppressLineNumbers/>
              <w:suppressAutoHyphens/>
              <w:spacing w:after="0"/>
              <w:jc w:val="left"/>
            </w:pPr>
          </w:p>
        </w:tc>
        <w:tc>
          <w:tcPr>
            <w:tcW w:w="2693" w:type="dxa"/>
            <w:tcBorders>
              <w:top w:val="single" w:sz="4" w:space="0" w:color="auto"/>
              <w:bottom w:val="single" w:sz="4" w:space="0" w:color="auto"/>
              <w:right w:val="single" w:sz="4" w:space="0" w:color="auto"/>
            </w:tcBorders>
            <w:shd w:val="clear" w:color="auto" w:fill="auto"/>
          </w:tcPr>
          <w:p w14:paraId="76E732DA" w14:textId="77777777" w:rsidR="00726372" w:rsidRPr="00BB5CB7" w:rsidRDefault="00726372" w:rsidP="00726372">
            <w:pPr>
              <w:pStyle w:val="Default"/>
            </w:pPr>
            <w:r w:rsidRPr="00BB5CB7">
              <w:t>Срок действия соглашений</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1E96DD6B" w14:textId="77777777" w:rsidR="00726372" w:rsidRPr="00BB5CB7" w:rsidRDefault="00726372" w:rsidP="00F74941">
            <w:pPr>
              <w:pStyle w:val="Default"/>
              <w:jc w:val="both"/>
            </w:pPr>
            <w:r w:rsidRPr="00BB5CB7">
              <w:t>Срок действия соглашений</w:t>
            </w:r>
            <w:r w:rsidRPr="00BB5CB7">
              <w:rPr>
                <w:rFonts w:eastAsia="Calibri"/>
              </w:rPr>
              <w:t xml:space="preserve"> – с момента заключения соглашений по 31.12.202</w:t>
            </w:r>
            <w:r w:rsidR="00F74941" w:rsidRPr="00BB5CB7">
              <w:rPr>
                <w:rFonts w:eastAsia="Calibri"/>
              </w:rPr>
              <w:t>6</w:t>
            </w:r>
            <w:r w:rsidRPr="00BB5CB7">
              <w:rPr>
                <w:rFonts w:eastAsia="Calibri"/>
              </w:rPr>
              <w:t xml:space="preserve"> года.</w:t>
            </w:r>
          </w:p>
        </w:tc>
      </w:tr>
      <w:tr w:rsidR="00A44562" w:rsidRPr="00BB5CB7" w14:paraId="32E29E09"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025C6A02" w14:textId="77777777" w:rsidR="00A44562" w:rsidRPr="00BB5CB7" w:rsidRDefault="00A44562" w:rsidP="00A44562">
            <w:pPr>
              <w:pStyle w:val="32"/>
              <w:numPr>
                <w:ilvl w:val="0"/>
                <w:numId w:val="8"/>
              </w:numPr>
              <w:tabs>
                <w:tab w:val="left" w:pos="284"/>
              </w:tabs>
              <w:spacing w:before="0" w:after="0"/>
              <w:ind w:hanging="796"/>
              <w:jc w:val="left"/>
              <w:rPr>
                <w:rFonts w:ascii="Times New Roman" w:hAnsi="Times New Roman" w:cs="Times New Roman"/>
              </w:rPr>
            </w:pPr>
            <w:bookmarkStart w:id="205" w:name="_Ref2613050"/>
          </w:p>
        </w:tc>
        <w:bookmarkEnd w:id="205"/>
        <w:tc>
          <w:tcPr>
            <w:tcW w:w="1560" w:type="dxa"/>
            <w:tcBorders>
              <w:top w:val="single" w:sz="4" w:space="0" w:color="auto"/>
              <w:left w:val="single" w:sz="4" w:space="0" w:color="auto"/>
              <w:bottom w:val="single" w:sz="4" w:space="0" w:color="auto"/>
              <w:right w:val="single" w:sz="4" w:space="0" w:color="auto"/>
            </w:tcBorders>
          </w:tcPr>
          <w:p w14:paraId="2E5B7012" w14:textId="77777777" w:rsidR="00A44562" w:rsidRPr="00BB5CB7" w:rsidRDefault="00A44562" w:rsidP="00A44562">
            <w:pPr>
              <w:keepLines/>
              <w:widowControl w:val="0"/>
              <w:suppressLineNumbers/>
              <w:suppressAutoHyphens/>
              <w:spacing w:after="0"/>
              <w:jc w:val="left"/>
            </w:pPr>
            <w:r w:rsidRPr="00BB5CB7">
              <w:fldChar w:fldCharType="begin"/>
            </w:r>
            <w:r w:rsidRPr="00BB5CB7">
              <w:instrText xml:space="preserve"> REF _Ref62138277 \r \h  \* MERGEFORMAT </w:instrText>
            </w:r>
            <w:r w:rsidRPr="00BB5CB7">
              <w:fldChar w:fldCharType="separate"/>
            </w:r>
            <w:r w:rsidR="00BB5CB7" w:rsidRPr="00BB5CB7">
              <w:t>7.2.2</w:t>
            </w:r>
            <w:r w:rsidRPr="00BB5CB7">
              <w:fldChar w:fldCharType="end"/>
            </w:r>
          </w:p>
        </w:tc>
        <w:tc>
          <w:tcPr>
            <w:tcW w:w="2693" w:type="dxa"/>
            <w:tcBorders>
              <w:top w:val="single" w:sz="4" w:space="0" w:color="auto"/>
              <w:bottom w:val="single" w:sz="4" w:space="0" w:color="auto"/>
              <w:right w:val="single" w:sz="4" w:space="0" w:color="auto"/>
            </w:tcBorders>
            <w:shd w:val="clear" w:color="auto" w:fill="auto"/>
          </w:tcPr>
          <w:p w14:paraId="04E735DE" w14:textId="77777777" w:rsidR="00A44562" w:rsidRPr="00BB5CB7" w:rsidRDefault="00A44562" w:rsidP="00A44562">
            <w:pPr>
              <w:pStyle w:val="Default"/>
            </w:pPr>
            <w:r w:rsidRPr="00BB5CB7">
              <w:t>Сведения о проведении процедуры «</w:t>
            </w:r>
            <w:proofErr w:type="spellStart"/>
            <w:r w:rsidRPr="00BB5CB7">
              <w:t>донабора</w:t>
            </w:r>
            <w:proofErr w:type="spellEnd"/>
            <w:r w:rsidRPr="00BB5CB7">
              <w:t>» и наименование закупки(</w:t>
            </w:r>
            <w:proofErr w:type="spellStart"/>
            <w:r w:rsidRPr="00BB5CB7">
              <w:t>ок</w:t>
            </w:r>
            <w:proofErr w:type="spellEnd"/>
            <w:r w:rsidRPr="00BB5CB7">
              <w:t>) по которой (</w:t>
            </w:r>
            <w:proofErr w:type="spellStart"/>
            <w:r w:rsidRPr="00BB5CB7">
              <w:t>ым</w:t>
            </w:r>
            <w:proofErr w:type="spellEnd"/>
            <w:r w:rsidRPr="00BB5CB7">
              <w:t>) проводится «</w:t>
            </w:r>
            <w:proofErr w:type="spellStart"/>
            <w:r w:rsidRPr="00BB5CB7">
              <w:t>донабор</w:t>
            </w:r>
            <w:proofErr w:type="spellEnd"/>
            <w:r w:rsidRPr="00BB5CB7">
              <w:t>»</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350A292A" w14:textId="77777777" w:rsidR="00FD6ED0" w:rsidRPr="00BB5CB7" w:rsidRDefault="00FD6ED0" w:rsidP="00FD6ED0">
            <w:pPr>
              <w:pStyle w:val="Default"/>
              <w:rPr>
                <w:b/>
              </w:rPr>
            </w:pPr>
            <w:bookmarkStart w:id="206" w:name="_Ref303323780"/>
            <w:r w:rsidRPr="00BB5CB7">
              <w:rPr>
                <w:b/>
              </w:rPr>
              <w:t>Не проводится</w:t>
            </w:r>
          </w:p>
          <w:bookmarkEnd w:id="206"/>
          <w:p w14:paraId="61DA0DD7" w14:textId="77777777" w:rsidR="00FD6ED0" w:rsidRPr="00BB5CB7" w:rsidRDefault="00FD6ED0" w:rsidP="00FD6ED0">
            <w:pPr>
              <w:pStyle w:val="Default"/>
              <w:rPr>
                <w:b/>
              </w:rPr>
            </w:pPr>
            <w:r w:rsidRPr="00BB5CB7">
              <w:rPr>
                <w:b/>
              </w:rPr>
              <w:t>Данная процедура не является процедурой «</w:t>
            </w:r>
            <w:proofErr w:type="spellStart"/>
            <w:r w:rsidRPr="00BB5CB7">
              <w:rPr>
                <w:b/>
              </w:rPr>
              <w:t>донабора</w:t>
            </w:r>
            <w:proofErr w:type="spellEnd"/>
            <w:r w:rsidRPr="00BB5CB7">
              <w:rPr>
                <w:b/>
              </w:rPr>
              <w:t>»</w:t>
            </w:r>
          </w:p>
          <w:p w14:paraId="0551EC4B" w14:textId="77777777" w:rsidR="00A44562" w:rsidRPr="00BB5CB7" w:rsidRDefault="00A44562" w:rsidP="00A44562">
            <w:pPr>
              <w:pStyle w:val="Default"/>
              <w:jc w:val="both"/>
            </w:pPr>
          </w:p>
        </w:tc>
      </w:tr>
      <w:tr w:rsidR="00A44562" w:rsidRPr="00BB5CB7" w14:paraId="60807EAF" w14:textId="77777777" w:rsidTr="00A67149">
        <w:trPr>
          <w:jc w:val="center"/>
        </w:trPr>
        <w:tc>
          <w:tcPr>
            <w:tcW w:w="704" w:type="dxa"/>
            <w:tcBorders>
              <w:top w:val="single" w:sz="4" w:space="0" w:color="auto"/>
              <w:left w:val="single" w:sz="4" w:space="0" w:color="auto"/>
              <w:bottom w:val="single" w:sz="4" w:space="0" w:color="auto"/>
              <w:right w:val="single" w:sz="4" w:space="0" w:color="auto"/>
            </w:tcBorders>
          </w:tcPr>
          <w:p w14:paraId="3AD5A03A" w14:textId="77777777" w:rsidR="00A44562" w:rsidRPr="00BB5CB7" w:rsidRDefault="00A44562" w:rsidP="00A44562">
            <w:pPr>
              <w:pStyle w:val="32"/>
              <w:numPr>
                <w:ilvl w:val="0"/>
                <w:numId w:val="8"/>
              </w:numPr>
              <w:tabs>
                <w:tab w:val="left" w:pos="284"/>
              </w:tabs>
              <w:spacing w:before="0" w:after="0"/>
              <w:ind w:hanging="796"/>
              <w:jc w:val="left"/>
              <w:rPr>
                <w:rFonts w:ascii="Times New Roman" w:hAnsi="Times New Roman" w:cs="Times New Roman"/>
              </w:rPr>
            </w:pPr>
            <w:bookmarkStart w:id="207" w:name="_Ref32937988"/>
          </w:p>
        </w:tc>
        <w:bookmarkEnd w:id="207"/>
        <w:tc>
          <w:tcPr>
            <w:tcW w:w="1560" w:type="dxa"/>
            <w:tcBorders>
              <w:top w:val="single" w:sz="4" w:space="0" w:color="auto"/>
              <w:left w:val="single" w:sz="4" w:space="0" w:color="auto"/>
              <w:bottom w:val="single" w:sz="4" w:space="0" w:color="auto"/>
              <w:right w:val="single" w:sz="4" w:space="0" w:color="auto"/>
            </w:tcBorders>
          </w:tcPr>
          <w:p w14:paraId="3070AC8F" w14:textId="77777777" w:rsidR="00A44562" w:rsidRPr="00BB5CB7" w:rsidRDefault="00A44562" w:rsidP="00A44562">
            <w:pPr>
              <w:widowControl w:val="0"/>
              <w:spacing w:after="0"/>
              <w:jc w:val="left"/>
            </w:pPr>
            <w:r w:rsidRPr="00BB5CB7">
              <w:fldChar w:fldCharType="begin"/>
            </w:r>
            <w:r w:rsidRPr="00BB5CB7">
              <w:instrText xml:space="preserve"> REF _Ref771898 \r \h  \* MERGEFORMAT </w:instrText>
            </w:r>
            <w:r w:rsidRPr="00BB5CB7">
              <w:fldChar w:fldCharType="separate"/>
            </w:r>
            <w:r w:rsidR="00BB5CB7" w:rsidRPr="00BB5CB7">
              <w:t>2.1.1</w:t>
            </w:r>
            <w:r w:rsidRPr="00BB5CB7">
              <w:fldChar w:fldCharType="end"/>
            </w:r>
            <w:r w:rsidRPr="00BB5CB7">
              <w:t>,</w:t>
            </w:r>
          </w:p>
        </w:tc>
        <w:tc>
          <w:tcPr>
            <w:tcW w:w="2693" w:type="dxa"/>
            <w:tcBorders>
              <w:top w:val="single" w:sz="4" w:space="0" w:color="auto"/>
              <w:bottom w:val="single" w:sz="4" w:space="0" w:color="auto"/>
              <w:right w:val="single" w:sz="4" w:space="0" w:color="auto"/>
            </w:tcBorders>
            <w:shd w:val="clear" w:color="auto" w:fill="auto"/>
          </w:tcPr>
          <w:p w14:paraId="6D98BB78" w14:textId="77777777" w:rsidR="00A44562" w:rsidRPr="00BB5CB7" w:rsidRDefault="00A44562" w:rsidP="00A44562">
            <w:pPr>
              <w:pStyle w:val="Default"/>
              <w:widowControl w:val="0"/>
            </w:pPr>
            <w:r w:rsidRPr="00BB5CB7">
              <w:t>Наименование и электронный адрес сайта торговой площадки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14:paraId="175CDC6A" w14:textId="77777777" w:rsidR="00A44562" w:rsidRPr="00BB5CB7" w:rsidRDefault="00721858" w:rsidP="00A44562">
            <w:pPr>
              <w:pStyle w:val="Default"/>
              <w:widowControl w:val="0"/>
              <w:ind w:right="175"/>
              <w:jc w:val="both"/>
              <w:rPr>
                <w:b/>
              </w:rPr>
            </w:pPr>
            <w:r w:rsidRPr="00BB5CB7">
              <w:t>Электронная торговая площадка Российского аукционного дома (РАД)</w:t>
            </w:r>
            <w:r w:rsidRPr="00BB5CB7">
              <w:rPr>
                <w:color w:val="auto"/>
              </w:rPr>
              <w:t xml:space="preserve"> </w:t>
            </w:r>
            <w:hyperlink r:id="rId12" w:history="1">
              <w:r w:rsidRPr="00BB5CB7">
                <w:rPr>
                  <w:rStyle w:val="aff7"/>
                </w:rPr>
                <w:t>tender.lot-online.ru</w:t>
              </w:r>
            </w:hyperlink>
            <w:r w:rsidR="00A44562" w:rsidRPr="00BB5CB7">
              <w:rPr>
                <w:rStyle w:val="aff7"/>
              </w:rPr>
              <w:t xml:space="preserve"> </w:t>
            </w:r>
            <w:r w:rsidR="00A44562" w:rsidRPr="00BB5CB7">
              <w:t>(далее – ЭТП).</w:t>
            </w:r>
          </w:p>
        </w:tc>
      </w:tr>
    </w:tbl>
    <w:p w14:paraId="3C88F7E9" w14:textId="77777777" w:rsidR="00500DC9" w:rsidRPr="00BB5CB7" w:rsidRDefault="00500DC9" w:rsidP="001C43B6">
      <w:pPr>
        <w:spacing w:after="0"/>
        <w:ind w:firstLine="567"/>
        <w:jc w:val="right"/>
        <w:rPr>
          <w:b/>
          <w:bCs/>
        </w:rPr>
      </w:pPr>
      <w:r w:rsidRPr="00BB5CB7">
        <w:rPr>
          <w:b/>
          <w:bCs/>
        </w:rPr>
        <w:lastRenderedPageBreak/>
        <w:br w:type="page"/>
      </w:r>
    </w:p>
    <w:p w14:paraId="6D9B748B" w14:textId="77777777" w:rsidR="00604E71" w:rsidRPr="00BB5CB7" w:rsidRDefault="00604E71">
      <w:pPr>
        <w:spacing w:after="0"/>
        <w:jc w:val="left"/>
        <w:rPr>
          <w:b/>
          <w:bCs/>
        </w:rPr>
      </w:pPr>
    </w:p>
    <w:p w14:paraId="7FD2DC99" w14:textId="77777777" w:rsidR="007633E7" w:rsidRPr="00BB5CB7" w:rsidRDefault="007633E7" w:rsidP="001C43B6">
      <w:pPr>
        <w:pStyle w:val="32"/>
        <w:spacing w:before="0" w:after="0"/>
        <w:jc w:val="right"/>
        <w:rPr>
          <w:rFonts w:ascii="Times New Roman" w:hAnsi="Times New Roman" w:cs="Times New Roman"/>
        </w:rPr>
      </w:pPr>
      <w:r w:rsidRPr="00BB5CB7">
        <w:rPr>
          <w:rFonts w:ascii="Times New Roman" w:hAnsi="Times New Roman" w:cs="Times New Roman"/>
        </w:rPr>
        <w:t xml:space="preserve">Приложение № 1 </w:t>
      </w:r>
    </w:p>
    <w:p w14:paraId="5765CD32" w14:textId="77777777" w:rsidR="007633E7" w:rsidRPr="00BB5CB7" w:rsidRDefault="003C7E6D" w:rsidP="001C43B6">
      <w:pPr>
        <w:spacing w:after="0"/>
        <w:jc w:val="right"/>
        <w:rPr>
          <w:b/>
        </w:rPr>
      </w:pPr>
      <w:proofErr w:type="gramStart"/>
      <w:r w:rsidRPr="00BB5CB7">
        <w:rPr>
          <w:b/>
        </w:rPr>
        <w:t>к</w:t>
      </w:r>
      <w:proofErr w:type="gramEnd"/>
      <w:r w:rsidRPr="00BB5CB7">
        <w:rPr>
          <w:b/>
        </w:rPr>
        <w:t xml:space="preserve"> части </w:t>
      </w:r>
      <w:r w:rsidR="007633E7" w:rsidRPr="00BB5CB7">
        <w:rPr>
          <w:b/>
        </w:rPr>
        <w:t xml:space="preserve">II «ИНФОРМАЦИОННАЯ КАРТА </w:t>
      </w:r>
      <w:r w:rsidRPr="00BB5CB7">
        <w:rPr>
          <w:b/>
        </w:rPr>
        <w:t>ЗАКУПКИ</w:t>
      </w:r>
      <w:r w:rsidR="007633E7" w:rsidRPr="00BB5CB7">
        <w:rPr>
          <w:b/>
        </w:rPr>
        <w:t xml:space="preserve">» </w:t>
      </w:r>
    </w:p>
    <w:p w14:paraId="777DDB7D" w14:textId="77777777" w:rsidR="004A0E46" w:rsidRPr="00BB5CB7" w:rsidRDefault="004A0E46" w:rsidP="001C43B6">
      <w:pPr>
        <w:spacing w:after="0"/>
      </w:pPr>
    </w:p>
    <w:p w14:paraId="325A52EE" w14:textId="77777777" w:rsidR="00E01F09" w:rsidRPr="00BB5CB7" w:rsidRDefault="008B7F2B" w:rsidP="00E01F09">
      <w:pPr>
        <w:spacing w:after="0"/>
        <w:rPr>
          <w:i/>
        </w:rPr>
      </w:pPr>
      <w:r w:rsidRPr="00BB5CB7">
        <w:t>Критерии и порядок оценки и сопоставления заявок на участие в закупке</w:t>
      </w:r>
      <w:r w:rsidRPr="00BB5CB7">
        <w:rPr>
          <w:i/>
        </w:rPr>
        <w:t xml:space="preserve"> </w:t>
      </w:r>
      <w:r w:rsidRPr="00BB5CB7">
        <w:rPr>
          <w:b/>
          <w:i/>
        </w:rPr>
        <w:t>не установлены</w:t>
      </w:r>
      <w:r w:rsidRPr="00BB5CB7">
        <w:rPr>
          <w:i/>
        </w:rPr>
        <w:t>.</w:t>
      </w:r>
    </w:p>
    <w:p w14:paraId="4E2C4C80" w14:textId="77777777" w:rsidR="00910784" w:rsidRPr="00BB5CB7" w:rsidRDefault="00910784" w:rsidP="001C43B6">
      <w:pPr>
        <w:spacing w:after="0"/>
        <w:rPr>
          <w:i/>
        </w:rPr>
      </w:pPr>
    </w:p>
    <w:p w14:paraId="147FB4C0" w14:textId="77777777" w:rsidR="00FC4FBF" w:rsidRPr="00BB5CB7" w:rsidRDefault="00FC4FBF" w:rsidP="001C43B6">
      <w:pPr>
        <w:spacing w:after="0"/>
        <w:rPr>
          <w:i/>
        </w:rPr>
      </w:pPr>
    </w:p>
    <w:p w14:paraId="0245F2F6" w14:textId="77777777" w:rsidR="00EA0365" w:rsidRPr="00BB5CB7" w:rsidRDefault="00EA0365" w:rsidP="001C43B6">
      <w:pPr>
        <w:spacing w:after="0"/>
        <w:jc w:val="left"/>
        <w:rPr>
          <w:b/>
        </w:rPr>
      </w:pPr>
      <w:r w:rsidRPr="00BB5CB7">
        <w:rPr>
          <w:b/>
        </w:rPr>
        <w:br w:type="page"/>
      </w:r>
    </w:p>
    <w:p w14:paraId="5086663D" w14:textId="77777777" w:rsidR="00EA0365" w:rsidRPr="00BB5CB7" w:rsidRDefault="00EA0365" w:rsidP="001C43B6">
      <w:pPr>
        <w:spacing w:after="0"/>
        <w:jc w:val="left"/>
      </w:pPr>
    </w:p>
    <w:p w14:paraId="4F0D05B5" w14:textId="77777777" w:rsidR="006F206D" w:rsidRPr="00BB5CB7" w:rsidRDefault="006F206D" w:rsidP="001C43B6">
      <w:pPr>
        <w:pStyle w:val="32"/>
        <w:spacing w:before="0" w:after="0"/>
        <w:jc w:val="right"/>
        <w:rPr>
          <w:rFonts w:ascii="Times New Roman" w:hAnsi="Times New Roman" w:cs="Times New Roman"/>
        </w:rPr>
      </w:pPr>
      <w:r w:rsidRPr="00BB5CB7">
        <w:rPr>
          <w:rFonts w:ascii="Times New Roman" w:hAnsi="Times New Roman" w:cs="Times New Roman"/>
        </w:rPr>
        <w:t xml:space="preserve">Приложение № 2 </w:t>
      </w:r>
    </w:p>
    <w:p w14:paraId="41A0CF8A" w14:textId="77777777" w:rsidR="006F206D" w:rsidRPr="00BB5CB7" w:rsidRDefault="006F206D" w:rsidP="001C43B6">
      <w:pPr>
        <w:spacing w:after="0"/>
        <w:jc w:val="right"/>
        <w:rPr>
          <w:b/>
        </w:rPr>
      </w:pPr>
      <w:proofErr w:type="gramStart"/>
      <w:r w:rsidRPr="00BB5CB7">
        <w:rPr>
          <w:b/>
        </w:rPr>
        <w:t>к</w:t>
      </w:r>
      <w:proofErr w:type="gramEnd"/>
      <w:r w:rsidRPr="00BB5CB7">
        <w:rPr>
          <w:b/>
        </w:rPr>
        <w:t xml:space="preserve"> части II «ИНФОРМАЦИОННАЯ КАРТА ЗАКУПКИ» </w:t>
      </w:r>
    </w:p>
    <w:p w14:paraId="5146B25B" w14:textId="77777777" w:rsidR="006F206D" w:rsidRPr="00BB5CB7" w:rsidRDefault="006F206D" w:rsidP="001C43B6">
      <w:pPr>
        <w:spacing w:after="0"/>
        <w:jc w:val="center"/>
        <w:rPr>
          <w:b/>
        </w:rPr>
      </w:pPr>
    </w:p>
    <w:p w14:paraId="20352301" w14:textId="77777777" w:rsidR="00910784" w:rsidRPr="00BB5CB7" w:rsidRDefault="00910784" w:rsidP="001C43B6">
      <w:pPr>
        <w:spacing w:after="0"/>
        <w:jc w:val="center"/>
        <w:rPr>
          <w:b/>
        </w:rPr>
      </w:pPr>
    </w:p>
    <w:p w14:paraId="318C9DF4" w14:textId="77777777" w:rsidR="006F206D" w:rsidRPr="00BB5CB7" w:rsidRDefault="006F206D" w:rsidP="001C43B6">
      <w:pPr>
        <w:spacing w:after="0"/>
        <w:jc w:val="center"/>
        <w:rPr>
          <w:b/>
        </w:rPr>
      </w:pPr>
      <w:r w:rsidRPr="00BB5CB7">
        <w:rPr>
          <w:b/>
        </w:rPr>
        <w:t>Требования к сведениям и документам, представляемым в составе заявки участника закупки</w:t>
      </w:r>
    </w:p>
    <w:p w14:paraId="7A946324" w14:textId="77777777" w:rsidR="006F206D" w:rsidRPr="00BB5CB7" w:rsidRDefault="006F206D" w:rsidP="001C43B6">
      <w:pPr>
        <w:spacing w:after="0"/>
        <w:jc w:val="left"/>
      </w:pPr>
    </w:p>
    <w:p w14:paraId="29AC638D" w14:textId="77777777" w:rsidR="00AA5CCE" w:rsidRPr="00BB5CB7" w:rsidRDefault="00AA5CCE" w:rsidP="001C43B6">
      <w:pPr>
        <w:spacing w:after="0"/>
        <w:jc w:val="left"/>
      </w:pPr>
    </w:p>
    <w:p w14:paraId="5573DB48" w14:textId="77777777" w:rsidR="00E76085" w:rsidRPr="00BB5CB7" w:rsidRDefault="00E76085" w:rsidP="00E76085">
      <w:pPr>
        <w:pStyle w:val="afffffd"/>
        <w:widowControl w:val="0"/>
        <w:spacing w:after="0"/>
        <w:ind w:firstLine="360"/>
        <w:jc w:val="both"/>
        <w:rPr>
          <w:rFonts w:ascii="Times New Roman" w:hAnsi="Times New Roman" w:cs="Times New Roman"/>
          <w:b w:val="0"/>
          <w:color w:val="auto"/>
          <w:sz w:val="24"/>
          <w:szCs w:val="24"/>
        </w:rPr>
      </w:pPr>
      <w:r w:rsidRPr="00BB5CB7">
        <w:rPr>
          <w:rFonts w:ascii="Times New Roman" w:hAnsi="Times New Roman" w:cs="Times New Roman"/>
          <w:b w:val="0"/>
          <w:color w:val="auto"/>
          <w:sz w:val="24"/>
          <w:szCs w:val="24"/>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14:paraId="58B048CC" w14:textId="77777777" w:rsidR="00E76085" w:rsidRPr="00BB5CB7" w:rsidRDefault="003E22D4" w:rsidP="003D3794">
      <w:pPr>
        <w:pStyle w:val="afffffd"/>
        <w:widowControl w:val="0"/>
        <w:numPr>
          <w:ilvl w:val="0"/>
          <w:numId w:val="16"/>
        </w:numPr>
        <w:spacing w:after="0"/>
        <w:jc w:val="both"/>
        <w:rPr>
          <w:rFonts w:ascii="Times New Roman" w:eastAsia="Times New Roman" w:hAnsi="Times New Roman" w:cs="Times New Roman"/>
          <w:b w:val="0"/>
          <w:bCs w:val="0"/>
          <w:color w:val="auto"/>
          <w:sz w:val="24"/>
          <w:szCs w:val="24"/>
        </w:rPr>
      </w:pPr>
      <w:proofErr w:type="gramStart"/>
      <w:r w:rsidRPr="00BB5CB7">
        <w:rPr>
          <w:rFonts w:ascii="Times New Roman" w:eastAsia="Times New Roman" w:hAnsi="Times New Roman" w:cs="Times New Roman"/>
          <w:b w:val="0"/>
          <w:bCs w:val="0"/>
          <w:i/>
          <w:color w:val="auto"/>
          <w:sz w:val="24"/>
          <w:szCs w:val="24"/>
        </w:rPr>
        <w:t>для</w:t>
      </w:r>
      <w:proofErr w:type="gramEnd"/>
      <w:r w:rsidRPr="00BB5CB7">
        <w:rPr>
          <w:rFonts w:ascii="Times New Roman" w:eastAsia="Times New Roman" w:hAnsi="Times New Roman" w:cs="Times New Roman"/>
          <w:b w:val="0"/>
          <w:bCs w:val="0"/>
          <w:i/>
          <w:color w:val="auto"/>
          <w:sz w:val="24"/>
          <w:szCs w:val="24"/>
        </w:rPr>
        <w:t xml:space="preserve"> Участников, зарегистрированных на территории РФ:</w:t>
      </w:r>
      <w:r w:rsidRPr="00BB5CB7">
        <w:rPr>
          <w:rFonts w:ascii="Times New Roman" w:eastAsia="Times New Roman" w:hAnsi="Times New Roman" w:cs="Times New Roman"/>
          <w:b w:val="0"/>
          <w:bCs w:val="0"/>
          <w:color w:val="auto"/>
          <w:sz w:val="24"/>
          <w:szCs w:val="24"/>
        </w:rPr>
        <w:t xml:space="preserve"> выписку из Единого государственного реестра юридических лиц (ЕГРЮЛ) с указанием сведений, что Участник не находится в состоянии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BB5CB7">
        <w:rPr>
          <w:rFonts w:ascii="Times New Roman" w:eastAsia="Times New Roman" w:hAnsi="Times New Roman" w:cs="Times New Roman"/>
          <w:b w:val="0"/>
          <w:bCs w:val="0"/>
          <w:color w:val="auto"/>
          <w:sz w:val="24"/>
          <w:szCs w:val="24"/>
        </w:rPr>
        <w:t>ов</w:t>
      </w:r>
      <w:proofErr w:type="spellEnd"/>
      <w:r w:rsidRPr="00BB5CB7">
        <w:rPr>
          <w:rFonts w:ascii="Times New Roman" w:eastAsia="Times New Roman" w:hAnsi="Times New Roman" w:cs="Times New Roman"/>
          <w:b w:val="0"/>
          <w:bCs w:val="0"/>
          <w:color w:val="auto"/>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B5CB7">
        <w:rPr>
          <w:rFonts w:ascii="Times New Roman" w:eastAsia="Times New Roman" w:hAnsi="Times New Roman" w:cs="Times New Roman"/>
          <w:b w:val="0"/>
          <w:bCs w:val="0"/>
          <w:i/>
          <w:color w:val="auto"/>
          <w:sz w:val="24"/>
          <w:szCs w:val="24"/>
        </w:rPr>
        <w:t>Для Участников и их собственников – иностранных лиц:</w:t>
      </w:r>
      <w:r w:rsidRPr="00BB5CB7">
        <w:rPr>
          <w:rFonts w:ascii="Times New Roman" w:eastAsia="Times New Roman" w:hAnsi="Times New Roman" w:cs="Times New Roman"/>
          <w:b w:val="0"/>
          <w:bCs w:val="0"/>
          <w:color w:val="auto"/>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3B05C7" w:rsidRPr="00BB5CB7">
        <w:rPr>
          <w:rFonts w:ascii="Times New Roman" w:eastAsia="Times New Roman" w:hAnsi="Times New Roman" w:cs="Times New Roman"/>
          <w:b w:val="0"/>
          <w:bCs w:val="0"/>
          <w:color w:val="auto"/>
          <w:sz w:val="24"/>
          <w:szCs w:val="24"/>
        </w:rPr>
        <w:t xml:space="preserve">. </w:t>
      </w:r>
      <w:r w:rsidR="003B05C7" w:rsidRPr="00BB5CB7">
        <w:rPr>
          <w:rFonts w:ascii="Times New Roman" w:eastAsia="Times New Roman" w:hAnsi="Times New Roman" w:cs="Times New Roman"/>
          <w:b w:val="0"/>
          <w:bCs w:val="0"/>
          <w:i/>
          <w:color w:val="auto"/>
          <w:sz w:val="24"/>
          <w:szCs w:val="24"/>
        </w:rPr>
        <w:t>Для Участников – физических лиц:</w:t>
      </w:r>
      <w:r w:rsidR="003B05C7" w:rsidRPr="00BB5CB7">
        <w:rPr>
          <w:sz w:val="24"/>
          <w:szCs w:val="24"/>
        </w:rPr>
        <w:t xml:space="preserve"> </w:t>
      </w:r>
      <w:r w:rsidR="003B05C7" w:rsidRPr="00BB5CB7">
        <w:rPr>
          <w:rFonts w:ascii="Times New Roman" w:eastAsia="Times New Roman" w:hAnsi="Times New Roman" w:cs="Times New Roman"/>
          <w:b w:val="0"/>
          <w:bCs w:val="0"/>
          <w:color w:val="auto"/>
          <w:sz w:val="24"/>
          <w:szCs w:val="24"/>
        </w:rPr>
        <w:t>паспорт гражданина Российской Федерации или 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BB5CB7">
        <w:rPr>
          <w:rFonts w:ascii="Times New Roman" w:eastAsia="Times New Roman" w:hAnsi="Times New Roman" w:cs="Times New Roman"/>
          <w:b w:val="0"/>
          <w:bCs w:val="0"/>
          <w:color w:val="auto"/>
          <w:sz w:val="24"/>
          <w:szCs w:val="24"/>
        </w:rPr>
        <w:t>;</w:t>
      </w:r>
    </w:p>
    <w:p w14:paraId="7DE5ACAC" w14:textId="77777777" w:rsidR="00E76085" w:rsidRPr="00BB5CB7" w:rsidRDefault="00E76085" w:rsidP="003D3794">
      <w:pPr>
        <w:pStyle w:val="afffff4"/>
        <w:numPr>
          <w:ilvl w:val="0"/>
          <w:numId w:val="16"/>
        </w:numPr>
        <w:jc w:val="both"/>
        <w:rPr>
          <w:lang w:eastAsia="en-US"/>
        </w:rPr>
      </w:pPr>
      <w:r w:rsidRPr="00BB5CB7">
        <w:rPr>
          <w:lang w:eastAsia="en-US"/>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w:t>
      </w:r>
      <w:r w:rsidR="00604E71" w:rsidRPr="00BB5CB7">
        <w:rPr>
          <w:lang w:eastAsia="en-US"/>
        </w:rPr>
        <w:t>соглашения (</w:t>
      </w:r>
      <w:r w:rsidRPr="00BB5CB7">
        <w:rPr>
          <w:lang w:eastAsia="en-US"/>
        </w:rPr>
        <w:t>договора</w:t>
      </w:r>
      <w:r w:rsidR="00604E71" w:rsidRPr="00BB5CB7">
        <w:rPr>
          <w:lang w:eastAsia="en-US"/>
        </w:rPr>
        <w:t>)</w:t>
      </w:r>
      <w:r w:rsidRPr="00BB5CB7">
        <w:rPr>
          <w:lang w:eastAsia="en-US"/>
        </w:rPr>
        <w:t xml:space="preserve">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14:paraId="6F1E3845" w14:textId="77777777" w:rsidR="00E76085" w:rsidRPr="00BB5CB7" w:rsidRDefault="00E76085" w:rsidP="003D3794">
      <w:pPr>
        <w:pStyle w:val="afffff4"/>
        <w:numPr>
          <w:ilvl w:val="0"/>
          <w:numId w:val="16"/>
        </w:numPr>
        <w:jc w:val="both"/>
        <w:rPr>
          <w:lang w:eastAsia="en-US"/>
        </w:rPr>
      </w:pPr>
      <w:r w:rsidRPr="00BB5CB7">
        <w:rPr>
          <w:lang w:eastAsia="en-US"/>
        </w:rPr>
        <w:t>Заверенная участником копия устава юридического лица в действующей редакции;</w:t>
      </w:r>
    </w:p>
    <w:p w14:paraId="75619D95" w14:textId="77777777" w:rsidR="00E76085" w:rsidRPr="00BB5CB7" w:rsidRDefault="00E76085" w:rsidP="003D3794">
      <w:pPr>
        <w:pStyle w:val="afffff4"/>
        <w:numPr>
          <w:ilvl w:val="0"/>
          <w:numId w:val="16"/>
        </w:numPr>
        <w:jc w:val="both"/>
        <w:rPr>
          <w:lang w:eastAsia="en-US"/>
        </w:rPr>
      </w:pPr>
      <w:r w:rsidRPr="00BB5CB7">
        <w:rPr>
          <w:lang w:eastAsia="en-US"/>
        </w:rPr>
        <w:t xml:space="preserve">Декларация участника закупки о соответствии требованию, установленному </w:t>
      </w:r>
      <w:proofErr w:type="spellStart"/>
      <w:r w:rsidRPr="00BB5CB7">
        <w:rPr>
          <w:lang w:eastAsia="en-US"/>
        </w:rPr>
        <w:t>пп</w:t>
      </w:r>
      <w:proofErr w:type="spellEnd"/>
      <w:r w:rsidRPr="00BB5CB7">
        <w:rPr>
          <w:lang w:eastAsia="en-US"/>
        </w:rPr>
        <w:t xml:space="preserve">. </w:t>
      </w:r>
      <w:r w:rsidR="00DD273C" w:rsidRPr="00BB5CB7">
        <w:rPr>
          <w:lang w:eastAsia="en-US"/>
        </w:rPr>
        <w:t>б</w:t>
      </w:r>
      <w:r w:rsidR="00ED7525" w:rsidRPr="00BB5CB7">
        <w:rPr>
          <w:lang w:eastAsia="en-US"/>
        </w:rPr>
        <w:t>)</w:t>
      </w:r>
      <w:r w:rsidRPr="00BB5CB7">
        <w:rPr>
          <w:lang w:eastAsia="en-US"/>
        </w:rPr>
        <w:t xml:space="preserve"> п. 7 части II «ИНФОРМАЦИОННАЯ КАРТА ЗАКУПКИ»</w:t>
      </w:r>
      <w:r w:rsidR="00DD273C" w:rsidRPr="00BB5CB7">
        <w:rPr>
          <w:lang w:eastAsia="en-US"/>
        </w:rPr>
        <w:t xml:space="preserve"> </w:t>
      </w:r>
      <w:r w:rsidR="00163B28" w:rsidRPr="00BB5CB7">
        <w:rPr>
          <w:lang w:eastAsia="en-US"/>
        </w:rPr>
        <w:t xml:space="preserve">по форме и в соответствии с инструкциями, приведенными в части </w:t>
      </w:r>
      <w:r w:rsidR="00163B28" w:rsidRPr="00BB5CB7">
        <w:rPr>
          <w:lang w:val="en-US" w:eastAsia="en-US"/>
        </w:rPr>
        <w:t>III</w:t>
      </w:r>
      <w:r w:rsidR="00163B28" w:rsidRPr="00BB5CB7">
        <w:rPr>
          <w:lang w:eastAsia="en-US"/>
        </w:rPr>
        <w:t xml:space="preserve"> </w:t>
      </w:r>
      <w:r w:rsidR="00163B28" w:rsidRPr="00BB5CB7">
        <w:t>документации</w:t>
      </w:r>
      <w:r w:rsidRPr="00BB5CB7">
        <w:rPr>
          <w:lang w:eastAsia="en-US"/>
        </w:rPr>
        <w:t>;</w:t>
      </w:r>
    </w:p>
    <w:p w14:paraId="3CE75A56" w14:textId="77777777" w:rsidR="00DD273C" w:rsidRPr="00BB5CB7" w:rsidRDefault="00DD273C" w:rsidP="003D3794">
      <w:pPr>
        <w:pStyle w:val="afffff4"/>
        <w:numPr>
          <w:ilvl w:val="0"/>
          <w:numId w:val="16"/>
        </w:numPr>
        <w:jc w:val="both"/>
        <w:rPr>
          <w:lang w:eastAsia="en-US"/>
        </w:rPr>
      </w:pPr>
      <w:r w:rsidRPr="00BB5CB7">
        <w:rPr>
          <w:lang w:eastAsia="en-US"/>
        </w:rPr>
        <w:t xml:space="preserve">Декларация участника закупки о соответствии требованию, установленному </w:t>
      </w:r>
      <w:proofErr w:type="spellStart"/>
      <w:r w:rsidRPr="00BB5CB7">
        <w:rPr>
          <w:lang w:eastAsia="en-US"/>
        </w:rPr>
        <w:t>пп</w:t>
      </w:r>
      <w:proofErr w:type="spellEnd"/>
      <w:r w:rsidRPr="00BB5CB7">
        <w:rPr>
          <w:lang w:eastAsia="en-US"/>
        </w:rPr>
        <w:t>. в</w:t>
      </w:r>
      <w:r w:rsidR="00ED7525" w:rsidRPr="00BB5CB7">
        <w:rPr>
          <w:lang w:eastAsia="en-US"/>
        </w:rPr>
        <w:t>)</w:t>
      </w:r>
      <w:r w:rsidR="00C864DE" w:rsidRPr="00BB5CB7">
        <w:rPr>
          <w:lang w:eastAsia="en-US"/>
        </w:rPr>
        <w:t xml:space="preserve"> </w:t>
      </w:r>
      <w:r w:rsidRPr="00BB5CB7">
        <w:rPr>
          <w:lang w:eastAsia="en-US"/>
        </w:rPr>
        <w:t xml:space="preserve">п. 7 части II «ИНФОРМАЦИОННАЯ КАРТА ЗАКУПКИ» </w:t>
      </w:r>
      <w:r w:rsidR="00163B28" w:rsidRPr="00BB5CB7">
        <w:rPr>
          <w:lang w:eastAsia="en-US"/>
        </w:rPr>
        <w:t xml:space="preserve">по форме и в соответствии с инструкциями, приведенными в части </w:t>
      </w:r>
      <w:r w:rsidR="00163B28" w:rsidRPr="00BB5CB7">
        <w:rPr>
          <w:lang w:val="en-US" w:eastAsia="en-US"/>
        </w:rPr>
        <w:t>III</w:t>
      </w:r>
      <w:r w:rsidR="00163B28" w:rsidRPr="00BB5CB7">
        <w:rPr>
          <w:lang w:eastAsia="en-US"/>
        </w:rPr>
        <w:t xml:space="preserve"> </w:t>
      </w:r>
      <w:r w:rsidR="00163B28" w:rsidRPr="00BB5CB7">
        <w:t>документации</w:t>
      </w:r>
      <w:r w:rsidRPr="00BB5CB7">
        <w:rPr>
          <w:lang w:eastAsia="en-US"/>
        </w:rPr>
        <w:t>;</w:t>
      </w:r>
    </w:p>
    <w:p w14:paraId="12815CCD" w14:textId="77777777" w:rsidR="00E76085" w:rsidRPr="00BB5CB7" w:rsidRDefault="000E544F" w:rsidP="003D3794">
      <w:pPr>
        <w:pStyle w:val="afffff4"/>
        <w:numPr>
          <w:ilvl w:val="0"/>
          <w:numId w:val="16"/>
        </w:numPr>
        <w:jc w:val="both"/>
        <w:rPr>
          <w:lang w:eastAsia="en-US"/>
        </w:rPr>
      </w:pPr>
      <w:r w:rsidRPr="00BB5CB7">
        <w:rPr>
          <w:lang w:eastAsia="en-US"/>
        </w:rPr>
        <w:t xml:space="preserve">Письмо о подаче оферты по форме и в соответствии с инструкциями, приведенными в части </w:t>
      </w:r>
      <w:r w:rsidRPr="00BB5CB7">
        <w:rPr>
          <w:lang w:val="en-US" w:eastAsia="en-US"/>
        </w:rPr>
        <w:t>III</w:t>
      </w:r>
      <w:r w:rsidRPr="00BB5CB7">
        <w:rPr>
          <w:lang w:eastAsia="en-US"/>
        </w:rPr>
        <w:t xml:space="preserve"> </w:t>
      </w:r>
      <w:r w:rsidR="003737AC" w:rsidRPr="00BB5CB7">
        <w:t>документации</w:t>
      </w:r>
      <w:r w:rsidRPr="00BB5CB7">
        <w:rPr>
          <w:lang w:eastAsia="en-US"/>
        </w:rPr>
        <w:t>;</w:t>
      </w:r>
    </w:p>
    <w:p w14:paraId="07D1E9DC" w14:textId="77777777" w:rsidR="000E544F" w:rsidRPr="00BB5CB7" w:rsidRDefault="00D9059F" w:rsidP="003D3794">
      <w:pPr>
        <w:pStyle w:val="afffff4"/>
        <w:numPr>
          <w:ilvl w:val="0"/>
          <w:numId w:val="16"/>
        </w:numPr>
        <w:jc w:val="both"/>
        <w:rPr>
          <w:lang w:eastAsia="en-US"/>
        </w:rPr>
      </w:pPr>
      <w:r w:rsidRPr="00BB5CB7">
        <w:t>Согласие с а</w:t>
      </w:r>
      <w:r w:rsidR="008B4AFA" w:rsidRPr="00BB5CB7">
        <w:t>нтикоррупционн</w:t>
      </w:r>
      <w:r w:rsidRPr="00BB5CB7">
        <w:t>ой</w:t>
      </w:r>
      <w:r w:rsidR="008B4AFA" w:rsidRPr="00BB5CB7">
        <w:t xml:space="preserve"> оговорк</w:t>
      </w:r>
      <w:r w:rsidRPr="00BB5CB7">
        <w:t>ой</w:t>
      </w:r>
      <w:r w:rsidR="008B4AFA" w:rsidRPr="00BB5CB7">
        <w:t xml:space="preserve"> </w:t>
      </w:r>
      <w:r w:rsidR="00A453C3" w:rsidRPr="00BB5CB7">
        <w:rPr>
          <w:lang w:eastAsia="en-US"/>
        </w:rPr>
        <w:t xml:space="preserve">по форме и в соответствии с инструкциями, приведенными в части </w:t>
      </w:r>
      <w:r w:rsidR="00A453C3" w:rsidRPr="00BB5CB7">
        <w:rPr>
          <w:lang w:val="en-US" w:eastAsia="en-US"/>
        </w:rPr>
        <w:t>III</w:t>
      </w:r>
      <w:r w:rsidR="00A453C3" w:rsidRPr="00BB5CB7">
        <w:rPr>
          <w:lang w:eastAsia="en-US"/>
        </w:rPr>
        <w:t xml:space="preserve"> </w:t>
      </w:r>
      <w:r w:rsidR="003737AC" w:rsidRPr="00BB5CB7">
        <w:t>документации</w:t>
      </w:r>
      <w:r w:rsidR="00A453C3" w:rsidRPr="00BB5CB7">
        <w:rPr>
          <w:lang w:eastAsia="en-US"/>
        </w:rPr>
        <w:t>;</w:t>
      </w:r>
    </w:p>
    <w:p w14:paraId="1B05580B" w14:textId="77777777" w:rsidR="00A453C3" w:rsidRPr="00BB5CB7" w:rsidRDefault="00A453C3" w:rsidP="003D3794">
      <w:pPr>
        <w:pStyle w:val="afffff4"/>
        <w:numPr>
          <w:ilvl w:val="0"/>
          <w:numId w:val="16"/>
        </w:numPr>
        <w:jc w:val="both"/>
        <w:rPr>
          <w:lang w:eastAsia="en-US"/>
        </w:rPr>
      </w:pPr>
      <w:r w:rsidRPr="00BB5CB7">
        <w:rPr>
          <w:lang w:eastAsia="en-US"/>
        </w:rPr>
        <w:t>Анкета участника закупки</w:t>
      </w:r>
      <w:r w:rsidR="00DF6219" w:rsidRPr="00BB5CB7">
        <w:rPr>
          <w:lang w:eastAsia="en-US"/>
        </w:rPr>
        <w:t xml:space="preserve"> по форме и в соответствии с инструкциями, приведенными в части </w:t>
      </w:r>
      <w:r w:rsidR="00DF6219" w:rsidRPr="00BB5CB7">
        <w:rPr>
          <w:lang w:val="en-US" w:eastAsia="en-US"/>
        </w:rPr>
        <w:t>III</w:t>
      </w:r>
      <w:r w:rsidR="00DF6219" w:rsidRPr="00BB5CB7">
        <w:rPr>
          <w:lang w:eastAsia="en-US"/>
        </w:rPr>
        <w:t xml:space="preserve"> </w:t>
      </w:r>
      <w:r w:rsidR="003737AC" w:rsidRPr="00BB5CB7">
        <w:t>документации</w:t>
      </w:r>
      <w:r w:rsidR="00DF6219" w:rsidRPr="00BB5CB7">
        <w:rPr>
          <w:lang w:eastAsia="en-US"/>
        </w:rPr>
        <w:t>;</w:t>
      </w:r>
    </w:p>
    <w:p w14:paraId="370F5D89" w14:textId="77777777" w:rsidR="00A453C3" w:rsidRPr="00BB5CB7" w:rsidRDefault="00A453C3" w:rsidP="003D3794">
      <w:pPr>
        <w:pStyle w:val="afffff4"/>
        <w:numPr>
          <w:ilvl w:val="0"/>
          <w:numId w:val="16"/>
        </w:numPr>
        <w:jc w:val="both"/>
        <w:rPr>
          <w:lang w:eastAsia="en-US"/>
        </w:rPr>
      </w:pPr>
      <w:r w:rsidRPr="00BB5CB7">
        <w:rPr>
          <w:lang w:eastAsia="en-US"/>
        </w:rPr>
        <w:lastRenderedPageBreak/>
        <w:t>Соглашение на выполнение работ</w:t>
      </w:r>
      <w:r w:rsidR="00DF6219" w:rsidRPr="00BB5CB7">
        <w:rPr>
          <w:lang w:eastAsia="en-US"/>
        </w:rPr>
        <w:t xml:space="preserve"> по форме и в соответствии с инструкциями, приведенными в части </w:t>
      </w:r>
      <w:r w:rsidR="00DF6219" w:rsidRPr="00BB5CB7">
        <w:rPr>
          <w:lang w:val="en-US" w:eastAsia="en-US"/>
        </w:rPr>
        <w:t>III</w:t>
      </w:r>
      <w:r w:rsidR="00DF6219" w:rsidRPr="00BB5CB7">
        <w:rPr>
          <w:lang w:eastAsia="en-US"/>
        </w:rPr>
        <w:t xml:space="preserve"> </w:t>
      </w:r>
      <w:r w:rsidR="003737AC" w:rsidRPr="00BB5CB7">
        <w:t>документации</w:t>
      </w:r>
      <w:r w:rsidR="00DF6219" w:rsidRPr="00BB5CB7">
        <w:rPr>
          <w:lang w:eastAsia="en-US"/>
        </w:rPr>
        <w:t>;</w:t>
      </w:r>
    </w:p>
    <w:p w14:paraId="63842BCE" w14:textId="77777777" w:rsidR="00FA19F4" w:rsidRPr="00BB5CB7" w:rsidRDefault="00FA19F4" w:rsidP="003D3794">
      <w:pPr>
        <w:pStyle w:val="afffff4"/>
        <w:numPr>
          <w:ilvl w:val="0"/>
          <w:numId w:val="16"/>
        </w:numPr>
        <w:jc w:val="both"/>
        <w:rPr>
          <w:lang w:eastAsia="en-US"/>
        </w:rPr>
      </w:pPr>
      <w:r w:rsidRPr="00BB5CB7">
        <w:rPr>
          <w:lang w:eastAsia="en-US"/>
        </w:rPr>
        <w:t xml:space="preserve">Справка о кадровых ресурсах по форме и в соответствии с инструкциями, приведенными в части </w:t>
      </w:r>
      <w:r w:rsidRPr="00BB5CB7">
        <w:rPr>
          <w:lang w:val="en-US" w:eastAsia="en-US"/>
        </w:rPr>
        <w:t>III</w:t>
      </w:r>
      <w:r w:rsidRPr="00BB5CB7">
        <w:rPr>
          <w:lang w:eastAsia="en-US"/>
        </w:rPr>
        <w:t xml:space="preserve"> </w:t>
      </w:r>
      <w:r w:rsidRPr="00BB5CB7">
        <w:t>документации, с приложением подтверждающих документов;</w:t>
      </w:r>
    </w:p>
    <w:p w14:paraId="60917246" w14:textId="77777777" w:rsidR="00FA19F4" w:rsidRPr="00BB5CB7" w:rsidRDefault="00FA19F4" w:rsidP="003D3794">
      <w:pPr>
        <w:pStyle w:val="afffff4"/>
        <w:numPr>
          <w:ilvl w:val="0"/>
          <w:numId w:val="16"/>
        </w:numPr>
        <w:jc w:val="both"/>
        <w:rPr>
          <w:lang w:eastAsia="en-US"/>
        </w:rPr>
      </w:pPr>
      <w:r w:rsidRPr="00BB5CB7">
        <w:rPr>
          <w:lang w:eastAsia="en-US"/>
        </w:rPr>
        <w:t xml:space="preserve">Справка о материально-технических ресурсах по форме и в соответствии с инструкциями, приведенными в части </w:t>
      </w:r>
      <w:r w:rsidRPr="00BB5CB7">
        <w:rPr>
          <w:lang w:val="en-US" w:eastAsia="en-US"/>
        </w:rPr>
        <w:t>III</w:t>
      </w:r>
      <w:r w:rsidRPr="00BB5CB7">
        <w:rPr>
          <w:lang w:eastAsia="en-US"/>
        </w:rPr>
        <w:t xml:space="preserve"> </w:t>
      </w:r>
      <w:r w:rsidRPr="00BB5CB7">
        <w:t>документации, с приложением подтверждающих документов</w:t>
      </w:r>
      <w:r w:rsidRPr="00BB5CB7">
        <w:rPr>
          <w:lang w:eastAsia="en-US"/>
        </w:rPr>
        <w:t>;</w:t>
      </w:r>
    </w:p>
    <w:p w14:paraId="46D9CB9C" w14:textId="77777777" w:rsidR="00DF6219" w:rsidRPr="00BB5CB7" w:rsidRDefault="00DD273C" w:rsidP="003D3794">
      <w:pPr>
        <w:pStyle w:val="afffff4"/>
        <w:numPr>
          <w:ilvl w:val="0"/>
          <w:numId w:val="16"/>
        </w:numPr>
        <w:jc w:val="both"/>
        <w:rPr>
          <w:lang w:eastAsia="en-US"/>
        </w:rPr>
      </w:pPr>
      <w:r w:rsidRPr="00BB5CB7">
        <w:rPr>
          <w:lang w:eastAsia="en-US"/>
        </w:rPr>
        <w:t>Согласие с</w:t>
      </w:r>
      <w:r w:rsidR="00DF6219" w:rsidRPr="00BB5CB7">
        <w:rPr>
          <w:lang w:eastAsia="en-US"/>
        </w:rPr>
        <w:t xml:space="preserve"> проект</w:t>
      </w:r>
      <w:r w:rsidRPr="00BB5CB7">
        <w:rPr>
          <w:lang w:eastAsia="en-US"/>
        </w:rPr>
        <w:t>ом</w:t>
      </w:r>
      <w:r w:rsidR="00DF6219" w:rsidRPr="00BB5CB7">
        <w:rPr>
          <w:lang w:eastAsia="en-US"/>
        </w:rPr>
        <w:t xml:space="preserve"> соглашения по форме и в соответствии с инструкциями, приведенными в части </w:t>
      </w:r>
      <w:r w:rsidR="00DF6219" w:rsidRPr="00BB5CB7">
        <w:rPr>
          <w:lang w:val="en-US" w:eastAsia="en-US"/>
        </w:rPr>
        <w:t>III</w:t>
      </w:r>
      <w:r w:rsidR="00DF6219" w:rsidRPr="00BB5CB7">
        <w:rPr>
          <w:lang w:eastAsia="en-US"/>
        </w:rPr>
        <w:t xml:space="preserve"> </w:t>
      </w:r>
      <w:r w:rsidR="003737AC" w:rsidRPr="00BB5CB7">
        <w:t>документации</w:t>
      </w:r>
      <w:r w:rsidR="00DF6219" w:rsidRPr="00BB5CB7">
        <w:rPr>
          <w:lang w:eastAsia="en-US"/>
        </w:rPr>
        <w:t>;</w:t>
      </w:r>
    </w:p>
    <w:p w14:paraId="2C64F3E5" w14:textId="77777777" w:rsidR="00821FCB" w:rsidRPr="00BB5CB7" w:rsidRDefault="00821FCB" w:rsidP="003D3794">
      <w:pPr>
        <w:pStyle w:val="afffff4"/>
        <w:numPr>
          <w:ilvl w:val="0"/>
          <w:numId w:val="16"/>
        </w:numPr>
        <w:jc w:val="both"/>
        <w:rPr>
          <w:lang w:eastAsia="en-US"/>
        </w:rPr>
      </w:pPr>
      <w:r w:rsidRPr="00BB5CB7">
        <w:rPr>
          <w:lang w:eastAsia="en-US"/>
        </w:rPr>
        <w:t xml:space="preserve">Информационное письмо о наличии у участника конфликта интересов и/или связей, носящих характер </w:t>
      </w:r>
      <w:proofErr w:type="spellStart"/>
      <w:r w:rsidRPr="00BB5CB7">
        <w:rPr>
          <w:lang w:eastAsia="en-US"/>
        </w:rPr>
        <w:t>аффилированности</w:t>
      </w:r>
      <w:proofErr w:type="spellEnd"/>
      <w:r w:rsidRPr="00BB5CB7">
        <w:rPr>
          <w:lang w:eastAsia="en-US"/>
        </w:rPr>
        <w:t xml:space="preserve"> с сотрудниками заказчика или организатора по форме и в соответствии с инструкциями, приведенными в части </w:t>
      </w:r>
      <w:r w:rsidRPr="00BB5CB7">
        <w:rPr>
          <w:lang w:val="en-US" w:eastAsia="en-US"/>
        </w:rPr>
        <w:t>III</w:t>
      </w:r>
      <w:r w:rsidRPr="00BB5CB7">
        <w:rPr>
          <w:lang w:eastAsia="en-US"/>
        </w:rPr>
        <w:t xml:space="preserve"> </w:t>
      </w:r>
      <w:r w:rsidR="003737AC" w:rsidRPr="00BB5CB7">
        <w:t>документации</w:t>
      </w:r>
      <w:r w:rsidRPr="00BB5CB7">
        <w:rPr>
          <w:lang w:eastAsia="en-US"/>
        </w:rPr>
        <w:t>;</w:t>
      </w:r>
    </w:p>
    <w:p w14:paraId="37ED51F6" w14:textId="77777777" w:rsidR="008E2577" w:rsidRPr="00BB5CB7" w:rsidRDefault="008E2577" w:rsidP="003D3794">
      <w:pPr>
        <w:pStyle w:val="afffff4"/>
        <w:numPr>
          <w:ilvl w:val="0"/>
          <w:numId w:val="16"/>
        </w:numPr>
        <w:jc w:val="both"/>
        <w:rPr>
          <w:lang w:eastAsia="en-US"/>
        </w:rPr>
      </w:pPr>
      <w:r w:rsidRPr="00BB5CB7">
        <w:rPr>
          <w:lang w:eastAsia="en-US"/>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части III настоящей Документации.</w:t>
      </w:r>
    </w:p>
    <w:p w14:paraId="266E25EE" w14:textId="77777777" w:rsidR="00DF6219" w:rsidRPr="00BB5CB7" w:rsidRDefault="00DF6219" w:rsidP="003D3794">
      <w:pPr>
        <w:pStyle w:val="afffff4"/>
        <w:numPr>
          <w:ilvl w:val="0"/>
          <w:numId w:val="16"/>
        </w:numPr>
        <w:jc w:val="both"/>
        <w:rPr>
          <w:lang w:eastAsia="en-US"/>
        </w:rPr>
      </w:pPr>
      <w:r w:rsidRPr="00BB5CB7">
        <w:rPr>
          <w:lang w:eastAsia="en-US"/>
        </w:rPr>
        <w:t xml:space="preserve">Согласие на обработку персональных данных по форме и в соответствии с инструкциями, приведенными в части </w:t>
      </w:r>
      <w:r w:rsidRPr="00BB5CB7">
        <w:rPr>
          <w:lang w:val="en-US" w:eastAsia="en-US"/>
        </w:rPr>
        <w:t>III</w:t>
      </w:r>
      <w:r w:rsidRPr="00BB5CB7">
        <w:rPr>
          <w:lang w:eastAsia="en-US"/>
        </w:rPr>
        <w:t xml:space="preserve"> </w:t>
      </w:r>
      <w:r w:rsidR="003737AC" w:rsidRPr="00BB5CB7">
        <w:t>документации</w:t>
      </w:r>
      <w:r w:rsidRPr="00BB5CB7">
        <w:rPr>
          <w:lang w:eastAsia="en-US"/>
        </w:rPr>
        <w:t>;</w:t>
      </w:r>
    </w:p>
    <w:p w14:paraId="6AB1F3F3" w14:textId="77777777" w:rsidR="001654D1" w:rsidRPr="00BB5CB7" w:rsidRDefault="001654D1" w:rsidP="003D3794">
      <w:pPr>
        <w:pStyle w:val="afffff4"/>
        <w:numPr>
          <w:ilvl w:val="0"/>
          <w:numId w:val="16"/>
        </w:numPr>
        <w:jc w:val="both"/>
        <w:rPr>
          <w:lang w:eastAsia="en-US"/>
        </w:rPr>
      </w:pPr>
      <w:r w:rsidRPr="00BB5CB7">
        <w:rPr>
          <w:lang w:eastAsia="en-US"/>
        </w:rPr>
        <w:t xml:space="preserve">Декларация участника закупки о соответствии требованию, установленному </w:t>
      </w:r>
      <w:proofErr w:type="spellStart"/>
      <w:r w:rsidRPr="00BB5CB7">
        <w:rPr>
          <w:lang w:eastAsia="en-US"/>
        </w:rPr>
        <w:t>пп</w:t>
      </w:r>
      <w:proofErr w:type="spellEnd"/>
      <w:r w:rsidRPr="00BB5CB7">
        <w:rPr>
          <w:lang w:eastAsia="en-US"/>
        </w:rPr>
        <w:t xml:space="preserve">. </w:t>
      </w:r>
      <w:r w:rsidR="00A954C7" w:rsidRPr="00BB5CB7">
        <w:rPr>
          <w:lang w:eastAsia="en-US"/>
        </w:rPr>
        <w:fldChar w:fldCharType="begin"/>
      </w:r>
      <w:r w:rsidR="00A954C7" w:rsidRPr="00BB5CB7">
        <w:rPr>
          <w:lang w:eastAsia="en-US"/>
        </w:rPr>
        <w:instrText xml:space="preserve"> REF _Ref2675404 \r \h </w:instrText>
      </w:r>
      <w:r w:rsidR="00574AAD" w:rsidRPr="00BB5CB7">
        <w:rPr>
          <w:lang w:eastAsia="en-US"/>
        </w:rPr>
        <w:instrText xml:space="preserve"> \* MERGEFORMAT </w:instrText>
      </w:r>
      <w:r w:rsidR="00A954C7" w:rsidRPr="00BB5CB7">
        <w:rPr>
          <w:lang w:eastAsia="en-US"/>
        </w:rPr>
      </w:r>
      <w:r w:rsidR="00A954C7" w:rsidRPr="00BB5CB7">
        <w:rPr>
          <w:lang w:eastAsia="en-US"/>
        </w:rPr>
        <w:fldChar w:fldCharType="separate"/>
      </w:r>
      <w:r w:rsidR="00BB5CB7" w:rsidRPr="00BB5CB7">
        <w:rPr>
          <w:lang w:eastAsia="en-US"/>
        </w:rPr>
        <w:t>г)</w:t>
      </w:r>
      <w:r w:rsidR="00A954C7" w:rsidRPr="00BB5CB7">
        <w:rPr>
          <w:lang w:eastAsia="en-US"/>
        </w:rPr>
        <w:fldChar w:fldCharType="end"/>
      </w:r>
      <w:r w:rsidR="00A954C7" w:rsidRPr="00BB5CB7">
        <w:rPr>
          <w:lang w:eastAsia="en-US"/>
        </w:rPr>
        <w:t xml:space="preserve"> </w:t>
      </w:r>
      <w:r w:rsidRPr="00BB5CB7">
        <w:rPr>
          <w:lang w:eastAsia="en-US"/>
        </w:rPr>
        <w:t xml:space="preserve">п. 7 части II «ИНФОРМАЦИОННАЯ КАРТА ЗАКУПКИ» </w:t>
      </w:r>
      <w:r w:rsidR="00163B28" w:rsidRPr="00BB5CB7">
        <w:rPr>
          <w:lang w:eastAsia="en-US"/>
        </w:rPr>
        <w:t xml:space="preserve">по форме и в соответствии с инструкциями, приведенными в части </w:t>
      </w:r>
      <w:r w:rsidR="00163B28" w:rsidRPr="00BB5CB7">
        <w:rPr>
          <w:lang w:val="en-US" w:eastAsia="en-US"/>
        </w:rPr>
        <w:t>III</w:t>
      </w:r>
      <w:r w:rsidR="00163B28" w:rsidRPr="00BB5CB7">
        <w:rPr>
          <w:lang w:eastAsia="en-US"/>
        </w:rPr>
        <w:t xml:space="preserve"> </w:t>
      </w:r>
      <w:r w:rsidR="00163B28" w:rsidRPr="00BB5CB7">
        <w:t>документации</w:t>
      </w:r>
      <w:r w:rsidRPr="00BB5CB7">
        <w:rPr>
          <w:lang w:eastAsia="en-US"/>
        </w:rPr>
        <w:t>;</w:t>
      </w:r>
    </w:p>
    <w:p w14:paraId="47E89EF9" w14:textId="77777777" w:rsidR="00DF6219" w:rsidRPr="00BB5CB7" w:rsidRDefault="00821FCB" w:rsidP="003D3794">
      <w:pPr>
        <w:pStyle w:val="afffff4"/>
        <w:numPr>
          <w:ilvl w:val="0"/>
          <w:numId w:val="16"/>
        </w:numPr>
        <w:jc w:val="both"/>
        <w:rPr>
          <w:lang w:eastAsia="en-US"/>
        </w:rPr>
      </w:pPr>
      <w:r w:rsidRPr="00BB5CB7">
        <w:rPr>
          <w:lang w:eastAsia="en-US"/>
        </w:rPr>
        <w:t>В случае участия в закупке коллективного участника (группы лиц):</w:t>
      </w:r>
    </w:p>
    <w:p w14:paraId="42278D4D" w14:textId="77777777" w:rsidR="00DF6219" w:rsidRPr="00BB5CB7" w:rsidRDefault="00E216A4" w:rsidP="00DF6219">
      <w:pPr>
        <w:pStyle w:val="afffff4"/>
        <w:jc w:val="both"/>
        <w:rPr>
          <w:lang w:eastAsia="en-US"/>
        </w:rPr>
      </w:pPr>
      <w:r w:rsidRPr="00BB5CB7">
        <w:rPr>
          <w:lang w:eastAsia="en-US"/>
        </w:rPr>
        <w:t>- </w:t>
      </w:r>
      <w:r w:rsidRPr="00BB5CB7">
        <w:t>п</w:t>
      </w:r>
      <w:r w:rsidR="00DF6219" w:rsidRPr="00BB5CB7">
        <w:t xml:space="preserve">лан распределения </w:t>
      </w:r>
      <w:r w:rsidRPr="00BB5CB7">
        <w:t>по видам выполняемых</w:t>
      </w:r>
      <w:r w:rsidR="00DF6219" w:rsidRPr="00BB5CB7">
        <w:t xml:space="preserve"> работ внутри коллективного участника </w:t>
      </w:r>
      <w:r w:rsidR="00DF6219" w:rsidRPr="00BB5CB7">
        <w:rPr>
          <w:lang w:eastAsia="en-US"/>
        </w:rPr>
        <w:t xml:space="preserve">по форме и в соответствии с инструкциями, приведенными в части </w:t>
      </w:r>
      <w:r w:rsidR="00DF6219" w:rsidRPr="00BB5CB7">
        <w:rPr>
          <w:lang w:val="en-US" w:eastAsia="en-US"/>
        </w:rPr>
        <w:t>III</w:t>
      </w:r>
      <w:r w:rsidR="00DF6219" w:rsidRPr="00BB5CB7">
        <w:rPr>
          <w:lang w:eastAsia="en-US"/>
        </w:rPr>
        <w:t xml:space="preserve"> </w:t>
      </w:r>
      <w:r w:rsidR="003737AC" w:rsidRPr="00BB5CB7">
        <w:t>документации</w:t>
      </w:r>
    </w:p>
    <w:p w14:paraId="02648A75" w14:textId="77777777" w:rsidR="00DF6219" w:rsidRPr="00BB5CB7" w:rsidRDefault="00E216A4" w:rsidP="00E216A4">
      <w:pPr>
        <w:ind w:left="709"/>
        <w:rPr>
          <w:lang w:eastAsia="en-US"/>
        </w:rPr>
      </w:pPr>
      <w:r w:rsidRPr="00BB5CB7">
        <w:rPr>
          <w:lang w:eastAsia="en-US"/>
        </w:rPr>
        <w:t>- </w:t>
      </w:r>
      <w:r w:rsidRPr="00BB5CB7">
        <w:t xml:space="preserve">дополнительно в состав Заявки включаются документы, указанные в пункте </w:t>
      </w:r>
      <w:r w:rsidR="00AA5CCE" w:rsidRPr="00BB5CB7">
        <w:t>1.5.2</w:t>
      </w:r>
      <w:r w:rsidR="00286C35" w:rsidRPr="00BB5CB7">
        <w:t xml:space="preserve"> </w:t>
      </w:r>
      <w:r w:rsidRPr="00BB5CB7">
        <w:t>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62068EB" w14:textId="77777777" w:rsidR="005809DF" w:rsidRPr="00BB5CB7" w:rsidRDefault="005809DF" w:rsidP="003D3794">
      <w:pPr>
        <w:pStyle w:val="afffff4"/>
        <w:numPr>
          <w:ilvl w:val="0"/>
          <w:numId w:val="16"/>
        </w:numPr>
        <w:jc w:val="both"/>
        <w:rPr>
          <w:lang w:eastAsia="en-US"/>
        </w:rPr>
      </w:pPr>
      <w:r w:rsidRPr="00BB5CB7">
        <w:rPr>
          <w:lang w:eastAsia="en-US"/>
        </w:rPr>
        <w:t>В случае привлечения соисполнителей (субподрядчиков) к исполнению соглашения (договора):</w:t>
      </w:r>
    </w:p>
    <w:p w14:paraId="0465E4FB" w14:textId="77777777" w:rsidR="005809DF" w:rsidRPr="00BB5CB7" w:rsidRDefault="005809DF" w:rsidP="005809DF">
      <w:pPr>
        <w:pStyle w:val="afffff4"/>
        <w:jc w:val="both"/>
        <w:rPr>
          <w:lang w:eastAsia="en-US"/>
        </w:rPr>
      </w:pPr>
      <w:r w:rsidRPr="00BB5CB7">
        <w:rPr>
          <w:lang w:eastAsia="en-US"/>
        </w:rPr>
        <w:t>- план распределения по видам выполняемых работ между участником и субподрядчиками по форме и в соответствии с инструкциями, приведенными в части III документации;</w:t>
      </w:r>
    </w:p>
    <w:p w14:paraId="540E20FD" w14:textId="77777777" w:rsidR="005809DF" w:rsidRPr="00BB5CB7" w:rsidRDefault="005809DF" w:rsidP="005809DF">
      <w:pPr>
        <w:pStyle w:val="afffff4"/>
        <w:jc w:val="both"/>
      </w:pPr>
      <w:r w:rsidRPr="00BB5CB7">
        <w:rPr>
          <w:lang w:eastAsia="en-US"/>
        </w:rPr>
        <w:t>- </w:t>
      </w:r>
      <w:r w:rsidRPr="00BB5CB7">
        <w:t xml:space="preserve">дополнительно в состав Заявки включаются документы, указанные в пункте </w:t>
      </w:r>
      <w:r w:rsidR="00AA5CCE" w:rsidRPr="00BB5CB7">
        <w:t>1.6.3</w:t>
      </w:r>
      <w:proofErr w:type="gramStart"/>
      <w:r w:rsidR="00AA5CCE" w:rsidRPr="00BB5CB7">
        <w:t>.</w:t>
      </w:r>
      <w:r w:rsidRPr="00BB5CB7">
        <w:t xml:space="preserve"> настоящей</w:t>
      </w:r>
      <w:proofErr w:type="gramEnd"/>
      <w:r w:rsidRPr="00BB5CB7">
        <w:t xml:space="preserve"> документации. Документы для каждого субподрядчика готовятся с оформлением отдельного архива «Документы субподрядчика _________________».</w:t>
      </w:r>
    </w:p>
    <w:p w14:paraId="3D145F67" w14:textId="77777777" w:rsidR="0083581D" w:rsidRPr="00BB5CB7" w:rsidRDefault="0083581D" w:rsidP="003D3794">
      <w:pPr>
        <w:widowControl w:val="0"/>
        <w:numPr>
          <w:ilvl w:val="0"/>
          <w:numId w:val="16"/>
        </w:numPr>
        <w:tabs>
          <w:tab w:val="left" w:pos="0"/>
          <w:tab w:val="left" w:pos="1134"/>
        </w:tabs>
        <w:spacing w:after="0" w:line="264" w:lineRule="auto"/>
        <w:rPr>
          <w:lang w:eastAsia="en-US"/>
        </w:rPr>
      </w:pPr>
      <w:r w:rsidRPr="00BB5CB7">
        <w:rPr>
          <w:lang w:eastAsia="en-US"/>
        </w:rPr>
        <w:t xml:space="preserve">Справку об участии в судебных разбирательствах по форме и в соответствии с инструкциями, приведенными в части </w:t>
      </w:r>
      <w:r w:rsidRPr="00BB5CB7">
        <w:rPr>
          <w:lang w:val="en-US" w:eastAsia="en-US"/>
        </w:rPr>
        <w:t>III</w:t>
      </w:r>
      <w:r w:rsidRPr="00BB5CB7">
        <w:rPr>
          <w:lang w:eastAsia="en-US"/>
        </w:rPr>
        <w:t xml:space="preserve"> настоящей Документации;</w:t>
      </w:r>
    </w:p>
    <w:p w14:paraId="519CD5EC" w14:textId="77777777" w:rsidR="0083581D" w:rsidRPr="00BB5CB7" w:rsidRDefault="0083581D" w:rsidP="003D3794">
      <w:pPr>
        <w:widowControl w:val="0"/>
        <w:numPr>
          <w:ilvl w:val="0"/>
          <w:numId w:val="16"/>
        </w:numPr>
        <w:tabs>
          <w:tab w:val="left" w:pos="1260"/>
        </w:tabs>
        <w:autoSpaceDE w:val="0"/>
        <w:spacing w:after="0" w:line="264" w:lineRule="auto"/>
        <w:ind w:right="175"/>
        <w:rPr>
          <w:lang w:eastAsia="en-US"/>
        </w:rPr>
      </w:pPr>
      <w:r w:rsidRPr="00BB5CB7">
        <w:rPr>
          <w:lang w:eastAsia="en-US"/>
        </w:rPr>
        <w:t xml:space="preserve">Копию справки </w:t>
      </w:r>
      <w:r w:rsidRPr="00BB5CB7">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B5CB7">
        <w:rPr>
          <w:lang w:eastAsia="en-US"/>
        </w:rPr>
        <w:t>;</w:t>
      </w:r>
    </w:p>
    <w:p w14:paraId="08C7A0F8" w14:textId="77777777" w:rsidR="008E2577" w:rsidRPr="00BB5CB7" w:rsidRDefault="008E2577" w:rsidP="003D3794">
      <w:pPr>
        <w:pStyle w:val="afffff4"/>
        <w:numPr>
          <w:ilvl w:val="0"/>
          <w:numId w:val="16"/>
        </w:numPr>
        <w:jc w:val="both"/>
        <w:rPr>
          <w:lang w:eastAsia="en-US"/>
        </w:rPr>
      </w:pPr>
      <w:r w:rsidRPr="00BB5CB7">
        <w:rPr>
          <w:lang w:eastAsia="en-US"/>
        </w:rPr>
        <w:t>Заверенный участником копии документов по охране труда и технике безопасности при производстве работ:</w:t>
      </w:r>
    </w:p>
    <w:p w14:paraId="6D770296" w14:textId="77777777" w:rsidR="008E2577" w:rsidRPr="00BB5CB7" w:rsidRDefault="008E2577" w:rsidP="008E2577">
      <w:pPr>
        <w:autoSpaceDE w:val="0"/>
        <w:autoSpaceDN w:val="0"/>
        <w:adjustRightInd w:val="0"/>
        <w:spacing w:after="0"/>
        <w:ind w:firstLine="709"/>
      </w:pPr>
      <w:r w:rsidRPr="00BB5CB7">
        <w:rPr>
          <w:lang w:eastAsia="en-US"/>
        </w:rPr>
        <w:t xml:space="preserve">Если </w:t>
      </w:r>
      <w:r w:rsidRPr="00BB5CB7">
        <w:t>численность работников превышает 50 человек:</w:t>
      </w:r>
    </w:p>
    <w:p w14:paraId="09AB330D" w14:textId="77777777" w:rsidR="008E2577" w:rsidRPr="00BB5CB7" w:rsidRDefault="008E2577" w:rsidP="00F33882">
      <w:pPr>
        <w:autoSpaceDE w:val="0"/>
        <w:autoSpaceDN w:val="0"/>
        <w:adjustRightInd w:val="0"/>
        <w:spacing w:after="0"/>
        <w:ind w:left="1418"/>
      </w:pPr>
      <w:r w:rsidRPr="00BB5CB7">
        <w:t>- документы о создании службы охраны труда или копия штатного расписания, подтверждающая наличие специалиста по охране труда, имеющего соответствующую подготовку и/или опыт работы в этой области;</w:t>
      </w:r>
    </w:p>
    <w:p w14:paraId="07D22542" w14:textId="77777777" w:rsidR="008E2577" w:rsidRPr="00BB5CB7" w:rsidRDefault="008E2577" w:rsidP="008E2577">
      <w:pPr>
        <w:autoSpaceDE w:val="0"/>
        <w:autoSpaceDN w:val="0"/>
        <w:adjustRightInd w:val="0"/>
        <w:spacing w:after="0"/>
        <w:ind w:firstLine="709"/>
      </w:pPr>
      <w:r w:rsidRPr="00BB5CB7">
        <w:rPr>
          <w:lang w:eastAsia="en-US"/>
        </w:rPr>
        <w:t xml:space="preserve">Если </w:t>
      </w:r>
      <w:r w:rsidRPr="00BB5CB7">
        <w:t>численность работников не превышает 50 человек:</w:t>
      </w:r>
    </w:p>
    <w:p w14:paraId="23EC1CE9" w14:textId="77777777" w:rsidR="008E2577" w:rsidRPr="00BB5CB7" w:rsidRDefault="008E2577" w:rsidP="00F33882">
      <w:pPr>
        <w:autoSpaceDE w:val="0"/>
        <w:autoSpaceDN w:val="0"/>
        <w:adjustRightInd w:val="0"/>
        <w:spacing w:after="0"/>
        <w:ind w:left="1418"/>
      </w:pPr>
      <w:r w:rsidRPr="00BB5CB7">
        <w:t xml:space="preserve">- документы, подтверждающие выполнение функций по охране труда и технике безопасности работодателем - индивидуальный предприниматель (лично) или </w:t>
      </w:r>
      <w:r w:rsidRPr="00BB5CB7">
        <w:lastRenderedPageBreak/>
        <w:t>руководителем организации, или другим уполномоченным работодателем работником либо организацией или специалистом, оказывающим услуги в области охраны труда, привлекаемым участником закупки по гражданско-правовому договору;</w:t>
      </w:r>
    </w:p>
    <w:p w14:paraId="341DD882" w14:textId="77777777" w:rsidR="008E2577" w:rsidRPr="00BB5CB7" w:rsidRDefault="008E2577" w:rsidP="003D3794">
      <w:pPr>
        <w:pStyle w:val="afffff4"/>
        <w:numPr>
          <w:ilvl w:val="0"/>
          <w:numId w:val="16"/>
        </w:numPr>
        <w:jc w:val="both"/>
        <w:rPr>
          <w:lang w:eastAsia="en-US"/>
        </w:rPr>
      </w:pPr>
      <w:r w:rsidRPr="00BB5CB7">
        <w:rPr>
          <w:lang w:eastAsia="en-US"/>
        </w:rPr>
        <w:t xml:space="preserve">Документы, подтверждающие соответствие требованию, установленному в </w:t>
      </w:r>
      <w:proofErr w:type="spellStart"/>
      <w:r w:rsidRPr="00BB5CB7">
        <w:rPr>
          <w:lang w:eastAsia="en-US"/>
        </w:rPr>
        <w:t>пп</w:t>
      </w:r>
      <w:proofErr w:type="spellEnd"/>
      <w:r w:rsidRPr="00BB5CB7">
        <w:rPr>
          <w:lang w:eastAsia="en-US"/>
        </w:rPr>
        <w:t xml:space="preserve">. </w:t>
      </w:r>
      <w:r w:rsidR="00F852E9" w:rsidRPr="00BB5CB7">
        <w:rPr>
          <w:lang w:eastAsia="en-US"/>
        </w:rPr>
        <w:fldChar w:fldCharType="begin"/>
      </w:r>
      <w:r w:rsidR="00F852E9" w:rsidRPr="00BB5CB7">
        <w:rPr>
          <w:lang w:eastAsia="en-US"/>
        </w:rPr>
        <w:instrText xml:space="preserve"> REF _Ref89433669 \r \h  \* MERGEFORMAT </w:instrText>
      </w:r>
      <w:r w:rsidR="00F852E9" w:rsidRPr="00BB5CB7">
        <w:rPr>
          <w:lang w:eastAsia="en-US"/>
        </w:rPr>
      </w:r>
      <w:r w:rsidR="00F852E9" w:rsidRPr="00BB5CB7">
        <w:rPr>
          <w:lang w:eastAsia="en-US"/>
        </w:rPr>
        <w:fldChar w:fldCharType="separate"/>
      </w:r>
      <w:r w:rsidR="00BB5CB7" w:rsidRPr="00BB5CB7">
        <w:rPr>
          <w:lang w:eastAsia="en-US"/>
        </w:rPr>
        <w:t>л)</w:t>
      </w:r>
      <w:r w:rsidR="00F852E9" w:rsidRPr="00BB5CB7">
        <w:rPr>
          <w:lang w:eastAsia="en-US"/>
        </w:rPr>
        <w:fldChar w:fldCharType="end"/>
      </w:r>
      <w:r w:rsidRPr="00BB5CB7">
        <w:rPr>
          <w:lang w:eastAsia="en-US"/>
        </w:rPr>
        <w:t xml:space="preserve"> п. 7 части II «ИНФОРМАЦИОННАЯ КАРТА ЗАКУПКИ»</w:t>
      </w:r>
      <w:r w:rsidR="007A57A6" w:rsidRPr="00BB5CB7">
        <w:rPr>
          <w:lang w:eastAsia="en-US"/>
        </w:rPr>
        <w:t xml:space="preserve"> по форме и в соответствии с инструкциями, приведенными в части </w:t>
      </w:r>
      <w:r w:rsidR="007A57A6" w:rsidRPr="00BB5CB7">
        <w:rPr>
          <w:lang w:val="en-US" w:eastAsia="en-US"/>
        </w:rPr>
        <w:t>III</w:t>
      </w:r>
      <w:r w:rsidR="007A57A6" w:rsidRPr="00BB5CB7">
        <w:rPr>
          <w:lang w:eastAsia="en-US"/>
        </w:rPr>
        <w:t xml:space="preserve"> настоящей Документации</w:t>
      </w:r>
      <w:r w:rsidRPr="00BB5CB7">
        <w:rPr>
          <w:lang w:eastAsia="en-US"/>
        </w:rPr>
        <w:t xml:space="preserve"> (</w:t>
      </w:r>
      <w:r w:rsidR="00F852E9" w:rsidRPr="00BB5CB7">
        <w:t>проекты по реконструкции и строительству должны выполняться в системе автоматизированного проектирования; сметы должны быть выполнены в специальном программном комплексе</w:t>
      </w:r>
      <w:r w:rsidRPr="00BB5CB7">
        <w:rPr>
          <w:lang w:eastAsia="en-US"/>
        </w:rPr>
        <w:t>);</w:t>
      </w:r>
    </w:p>
    <w:p w14:paraId="7807C01A" w14:textId="77777777" w:rsidR="008E2577" w:rsidRPr="00BB5CB7" w:rsidRDefault="008E2577" w:rsidP="003D3794">
      <w:pPr>
        <w:pStyle w:val="afffff4"/>
        <w:numPr>
          <w:ilvl w:val="0"/>
          <w:numId w:val="16"/>
        </w:numPr>
        <w:jc w:val="both"/>
        <w:rPr>
          <w:lang w:eastAsia="en-US"/>
        </w:rPr>
      </w:pPr>
      <w:r w:rsidRPr="00BB5CB7">
        <w:rPr>
          <w:lang w:eastAsia="en-US"/>
        </w:rPr>
        <w:t xml:space="preserve">Документы, подтверждающие соответствие требованию, установленному в </w:t>
      </w:r>
      <w:proofErr w:type="spellStart"/>
      <w:r w:rsidRPr="00BB5CB7">
        <w:rPr>
          <w:lang w:eastAsia="en-US"/>
        </w:rPr>
        <w:t>пп</w:t>
      </w:r>
      <w:proofErr w:type="spellEnd"/>
      <w:r w:rsidRPr="00BB5CB7">
        <w:rPr>
          <w:lang w:eastAsia="en-US"/>
        </w:rPr>
        <w:t xml:space="preserve">. </w:t>
      </w:r>
      <w:r w:rsidR="00F852E9" w:rsidRPr="00BB5CB7">
        <w:rPr>
          <w:lang w:eastAsia="en-US"/>
        </w:rPr>
        <w:fldChar w:fldCharType="begin"/>
      </w:r>
      <w:r w:rsidR="00F852E9" w:rsidRPr="00BB5CB7">
        <w:rPr>
          <w:lang w:eastAsia="en-US"/>
        </w:rPr>
        <w:instrText xml:space="preserve"> REF _Ref89429053 \r \h  \* MERGEFORMAT </w:instrText>
      </w:r>
      <w:r w:rsidR="00F852E9" w:rsidRPr="00BB5CB7">
        <w:rPr>
          <w:lang w:eastAsia="en-US"/>
        </w:rPr>
      </w:r>
      <w:r w:rsidR="00F852E9" w:rsidRPr="00BB5CB7">
        <w:rPr>
          <w:lang w:eastAsia="en-US"/>
        </w:rPr>
        <w:fldChar w:fldCharType="separate"/>
      </w:r>
      <w:r w:rsidR="00BB5CB7" w:rsidRPr="00BB5CB7">
        <w:rPr>
          <w:lang w:eastAsia="en-US"/>
        </w:rPr>
        <w:t>м)</w:t>
      </w:r>
      <w:r w:rsidR="00F852E9" w:rsidRPr="00BB5CB7">
        <w:rPr>
          <w:lang w:eastAsia="en-US"/>
        </w:rPr>
        <w:fldChar w:fldCharType="end"/>
      </w:r>
      <w:r w:rsidRPr="00BB5CB7">
        <w:rPr>
          <w:lang w:eastAsia="en-US"/>
        </w:rPr>
        <w:t xml:space="preserve"> п. 7 части II «ИНФОРМАЦИОННАЯ КАРТА ЗАКУПКИ» </w:t>
      </w:r>
      <w:r w:rsidR="007A57A6" w:rsidRPr="00BB5CB7">
        <w:rPr>
          <w:lang w:eastAsia="en-US"/>
        </w:rPr>
        <w:t xml:space="preserve">по форме и в соответствии с инструкциями, приведенными в части </w:t>
      </w:r>
      <w:r w:rsidR="007A57A6" w:rsidRPr="00BB5CB7">
        <w:rPr>
          <w:lang w:val="en-US" w:eastAsia="en-US"/>
        </w:rPr>
        <w:t>III</w:t>
      </w:r>
      <w:r w:rsidR="007A57A6" w:rsidRPr="00BB5CB7">
        <w:rPr>
          <w:lang w:eastAsia="en-US"/>
        </w:rPr>
        <w:t xml:space="preserve"> настоящей Документации </w:t>
      </w:r>
      <w:r w:rsidRPr="00BB5CB7">
        <w:rPr>
          <w:lang w:eastAsia="en-US"/>
        </w:rPr>
        <w:t>(</w:t>
      </w:r>
      <w:r w:rsidR="00F852E9" w:rsidRPr="00BB5CB7">
        <w:rPr>
          <w:rFonts w:ascii="Times New Roman CYR" w:hAnsi="Times New Roman CYR" w:cs="Times New Roman CYR"/>
        </w:rPr>
        <w:t>копии разрешительной документации с отметками административных и надзорных органов о получении согласований</w:t>
      </w:r>
      <w:r w:rsidR="00266306" w:rsidRPr="00BB5CB7">
        <w:rPr>
          <w:rFonts w:ascii="Times New Roman CYR" w:hAnsi="Times New Roman CYR" w:cs="Times New Roman CYR"/>
        </w:rPr>
        <w:t xml:space="preserve">: </w:t>
      </w:r>
      <w:proofErr w:type="spellStart"/>
      <w:r w:rsidR="007368B2" w:rsidRPr="00BB5CB7">
        <w:t>референс</w:t>
      </w:r>
      <w:proofErr w:type="spellEnd"/>
      <w:r w:rsidR="007368B2" w:rsidRPr="00BB5CB7">
        <w:t xml:space="preserve">-лист на объекты до 35 </w:t>
      </w:r>
      <w:proofErr w:type="spellStart"/>
      <w:r w:rsidR="007368B2" w:rsidRPr="00BB5CB7">
        <w:t>кВ</w:t>
      </w:r>
      <w:proofErr w:type="spellEnd"/>
      <w:r w:rsidR="007368B2" w:rsidRPr="00BB5CB7">
        <w:t>, с указанием: видов работ, наименование, класс напряжения, компа</w:t>
      </w:r>
      <w:r w:rsidR="002C328A">
        <w:t>нии – заказчика – для Лота № 1</w:t>
      </w:r>
      <w:r w:rsidRPr="00BB5CB7">
        <w:rPr>
          <w:lang w:eastAsia="en-US"/>
        </w:rPr>
        <w:t>).</w:t>
      </w:r>
      <w:r w:rsidR="00925163" w:rsidRPr="00BB5CB7">
        <w:rPr>
          <w:lang w:eastAsia="en-US"/>
        </w:rPr>
        <w:t xml:space="preserve"> </w:t>
      </w:r>
    </w:p>
    <w:p w14:paraId="5C618D38" w14:textId="77777777" w:rsidR="003351D1" w:rsidRPr="00BB5CB7" w:rsidRDefault="003351D1" w:rsidP="003351D1">
      <w:pPr>
        <w:widowControl w:val="0"/>
        <w:numPr>
          <w:ilvl w:val="0"/>
          <w:numId w:val="16"/>
        </w:numPr>
        <w:tabs>
          <w:tab w:val="left" w:pos="1260"/>
        </w:tabs>
        <w:autoSpaceDE w:val="0"/>
        <w:spacing w:after="0" w:line="264" w:lineRule="auto"/>
        <w:ind w:right="175"/>
      </w:pPr>
      <w:r w:rsidRPr="00BB5CB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5738D37" w14:textId="77777777" w:rsidR="003351D1" w:rsidRPr="00BB5CB7" w:rsidRDefault="003351D1" w:rsidP="003351D1">
      <w:pPr>
        <w:pStyle w:val="Times12"/>
        <w:widowControl w:val="0"/>
        <w:ind w:left="539" w:right="176" w:firstLine="0"/>
        <w:rPr>
          <w:szCs w:val="24"/>
        </w:rPr>
      </w:pPr>
    </w:p>
    <w:p w14:paraId="5CFD31B9" w14:textId="77777777" w:rsidR="003351D1" w:rsidRPr="00BB5CB7" w:rsidRDefault="003351D1" w:rsidP="003351D1">
      <w:pPr>
        <w:pStyle w:val="32"/>
        <w:keepNext w:val="0"/>
        <w:widowControl w:val="0"/>
        <w:tabs>
          <w:tab w:val="clear" w:pos="312"/>
        </w:tabs>
        <w:spacing w:before="0" w:after="0"/>
        <w:ind w:left="0" w:right="175" w:firstLine="459"/>
        <w:rPr>
          <w:rFonts w:ascii="Times New Roman" w:hAnsi="Times New Roman" w:cs="Times New Roman"/>
          <w:b w:val="0"/>
          <w:bCs w:val="0"/>
        </w:rPr>
      </w:pPr>
      <w:r w:rsidRPr="00BB5CB7">
        <w:rPr>
          <w:rFonts w:ascii="Times New Roman" w:hAnsi="Times New Roman" w:cs="Times New Roman"/>
          <w:b w:val="0"/>
          <w:bCs w:val="0"/>
        </w:rPr>
        <w:t>Все указанные документы прилагаются Участником к Заявке.</w:t>
      </w:r>
    </w:p>
    <w:p w14:paraId="78696FA1" w14:textId="77777777" w:rsidR="003351D1" w:rsidRPr="00BB5CB7" w:rsidRDefault="00D9059F" w:rsidP="003351D1">
      <w:pPr>
        <w:ind w:firstLine="459"/>
        <w:rPr>
          <w:lang w:eastAsia="en-US"/>
        </w:rPr>
      </w:pPr>
      <w:r w:rsidRPr="00BB5CB7">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7FEC6321" w14:textId="77777777" w:rsidR="003351D1" w:rsidRPr="00BB5CB7" w:rsidRDefault="003351D1" w:rsidP="003351D1">
      <w:pPr>
        <w:pStyle w:val="afffff4"/>
        <w:jc w:val="both"/>
        <w:rPr>
          <w:lang w:eastAsia="en-US"/>
        </w:rPr>
      </w:pPr>
    </w:p>
    <w:p w14:paraId="2AA3DBB5" w14:textId="77777777" w:rsidR="00C90491" w:rsidRPr="00BB5CB7" w:rsidRDefault="006F206D" w:rsidP="001C43B6">
      <w:pPr>
        <w:spacing w:after="0"/>
        <w:jc w:val="left"/>
      </w:pPr>
      <w:r w:rsidRPr="00BB5CB7">
        <w:br w:type="page"/>
      </w:r>
    </w:p>
    <w:p w14:paraId="6B3065D3" w14:textId="77777777" w:rsidR="007633E7" w:rsidRPr="00BB5CB7" w:rsidRDefault="007633E7" w:rsidP="001C43B6">
      <w:pPr>
        <w:pStyle w:val="11"/>
        <w:pageBreakBefore/>
        <w:numPr>
          <w:ilvl w:val="0"/>
          <w:numId w:val="6"/>
        </w:numPr>
        <w:spacing w:before="0" w:after="0"/>
        <w:ind w:left="0" w:firstLine="567"/>
        <w:rPr>
          <w:rStyle w:val="15"/>
          <w:b/>
          <w:bCs/>
          <w:sz w:val="24"/>
          <w:szCs w:val="24"/>
        </w:rPr>
      </w:pPr>
      <w:bookmarkStart w:id="208" w:name="_РАЗДЕЛ_I_4_ОБРАЗЦЫ_ФОРМ_И_ДОКУМЕНТО"/>
      <w:bookmarkStart w:id="209" w:name="_Ref119427310"/>
      <w:bookmarkStart w:id="210" w:name="_Toc166101215"/>
      <w:bookmarkStart w:id="211" w:name="_Ref166101288"/>
      <w:bookmarkStart w:id="212" w:name="_Ref166101291"/>
      <w:bookmarkStart w:id="213" w:name="_Ref166158276"/>
      <w:bookmarkStart w:id="214" w:name="_Ref166158279"/>
      <w:bookmarkStart w:id="215" w:name="_Ref166329210"/>
      <w:bookmarkStart w:id="216" w:name="_Ref166329212"/>
      <w:bookmarkStart w:id="217" w:name="_Ref166329217"/>
      <w:bookmarkStart w:id="218" w:name="_Toc89457641"/>
      <w:bookmarkEnd w:id="208"/>
      <w:r w:rsidRPr="00BB5CB7">
        <w:rPr>
          <w:rStyle w:val="15"/>
          <w:b/>
          <w:bCs/>
          <w:sz w:val="24"/>
          <w:szCs w:val="24"/>
        </w:rPr>
        <w:lastRenderedPageBreak/>
        <w:t>ОБРАЗЦЫ ФОРМ ДЛЯ ЗАПОЛНЕНИЯ УЧАСТНИКАМИ ЗАКУПКИ</w:t>
      </w:r>
      <w:bookmarkEnd w:id="209"/>
      <w:bookmarkEnd w:id="210"/>
      <w:bookmarkEnd w:id="211"/>
      <w:bookmarkEnd w:id="212"/>
      <w:bookmarkEnd w:id="213"/>
      <w:bookmarkEnd w:id="214"/>
      <w:bookmarkEnd w:id="215"/>
      <w:bookmarkEnd w:id="216"/>
      <w:bookmarkEnd w:id="217"/>
      <w:bookmarkEnd w:id="218"/>
    </w:p>
    <w:p w14:paraId="3ABF3CE6" w14:textId="77777777" w:rsidR="007B2A89" w:rsidRPr="00BB5CB7" w:rsidRDefault="007B2A89" w:rsidP="001C43B6">
      <w:pPr>
        <w:spacing w:after="0"/>
      </w:pPr>
    </w:p>
    <w:p w14:paraId="55901719" w14:textId="77777777" w:rsidR="00084B4D" w:rsidRPr="00BB5CB7" w:rsidRDefault="00ED7525" w:rsidP="00480392">
      <w:pPr>
        <w:pStyle w:val="af4"/>
        <w:spacing w:after="0"/>
        <w:ind w:firstLine="567"/>
        <w:rPr>
          <w:i/>
        </w:rPr>
      </w:pPr>
      <w:r w:rsidRPr="00BB5CB7">
        <w:t>Образцы форм для заполнения участниками закупки приведены в Приложении №</w:t>
      </w:r>
      <w:r w:rsidR="00427198" w:rsidRPr="00BB5CB7">
        <w:t>1</w:t>
      </w:r>
      <w:r w:rsidR="00FE1EF7" w:rsidRPr="00BB5CB7">
        <w:t xml:space="preserve"> к закупочной документации</w:t>
      </w:r>
      <w:r w:rsidRPr="00BB5CB7">
        <w:t>, которое является неотъемлемой частью настоящей документации и предоставляется Участникам вместе с ней в качестве отдельного документа.</w:t>
      </w:r>
    </w:p>
    <w:p w14:paraId="13D3083B" w14:textId="77777777" w:rsidR="00084B4D" w:rsidRPr="00BB5CB7" w:rsidRDefault="00084B4D" w:rsidP="001C43B6">
      <w:pPr>
        <w:spacing w:after="0"/>
        <w:ind w:firstLine="567"/>
        <w:rPr>
          <w:vertAlign w:val="superscript"/>
        </w:rPr>
      </w:pPr>
    </w:p>
    <w:p w14:paraId="21EF735C" w14:textId="77777777" w:rsidR="00B32937" w:rsidRPr="00BB5CB7" w:rsidRDefault="007633E7" w:rsidP="00ED7525">
      <w:pPr>
        <w:pStyle w:val="11"/>
        <w:keepNext w:val="0"/>
        <w:widowControl w:val="0"/>
        <w:numPr>
          <w:ilvl w:val="0"/>
          <w:numId w:val="6"/>
        </w:numPr>
        <w:spacing w:before="0" w:after="0"/>
        <w:ind w:left="0" w:firstLine="567"/>
        <w:rPr>
          <w:rStyle w:val="15"/>
          <w:b/>
          <w:caps/>
          <w:sz w:val="24"/>
          <w:szCs w:val="24"/>
        </w:rPr>
      </w:pPr>
      <w:bookmarkStart w:id="219" w:name="_Toc166101237"/>
      <w:bookmarkStart w:id="220" w:name="_Ref166247657"/>
      <w:bookmarkStart w:id="221" w:name="_Ref166247661"/>
      <w:bookmarkStart w:id="222" w:name="_Ref166249240"/>
      <w:bookmarkStart w:id="223" w:name="_Ref166249243"/>
      <w:bookmarkStart w:id="224" w:name="_Ref166311450"/>
      <w:bookmarkStart w:id="225" w:name="_Ref166311452"/>
      <w:bookmarkStart w:id="226" w:name="_Ref166334805"/>
      <w:bookmarkStart w:id="227" w:name="_Ref166334809"/>
      <w:bookmarkStart w:id="228" w:name="_Toc291689566"/>
      <w:bookmarkStart w:id="229" w:name="_Toc89457642"/>
      <w:r w:rsidRPr="00BB5CB7">
        <w:rPr>
          <w:rStyle w:val="15"/>
          <w:b/>
          <w:caps/>
          <w:sz w:val="24"/>
          <w:szCs w:val="24"/>
        </w:rPr>
        <w:t xml:space="preserve">ПРОЕКТ </w:t>
      </w:r>
      <w:bookmarkEnd w:id="219"/>
      <w:bookmarkEnd w:id="220"/>
      <w:bookmarkEnd w:id="221"/>
      <w:bookmarkEnd w:id="222"/>
      <w:bookmarkEnd w:id="223"/>
      <w:bookmarkEnd w:id="224"/>
      <w:bookmarkEnd w:id="225"/>
      <w:bookmarkEnd w:id="226"/>
      <w:bookmarkEnd w:id="227"/>
      <w:bookmarkEnd w:id="228"/>
      <w:r w:rsidR="00604E71" w:rsidRPr="00BB5CB7">
        <w:rPr>
          <w:rStyle w:val="15"/>
          <w:b/>
          <w:caps/>
          <w:sz w:val="24"/>
          <w:szCs w:val="24"/>
        </w:rPr>
        <w:t>СОГЛАШЕНИЯ</w:t>
      </w:r>
      <w:bookmarkEnd w:id="229"/>
    </w:p>
    <w:p w14:paraId="7A29658A" w14:textId="77777777" w:rsidR="00ED7525" w:rsidRPr="00BB5CB7" w:rsidRDefault="00ED7525" w:rsidP="00ED7525">
      <w:pPr>
        <w:pStyle w:val="af4"/>
        <w:spacing w:after="0"/>
      </w:pPr>
    </w:p>
    <w:p w14:paraId="21294629" w14:textId="77777777" w:rsidR="00C64470" w:rsidRPr="00BB5CB7" w:rsidRDefault="00C64470" w:rsidP="00C64470">
      <w:pPr>
        <w:pStyle w:val="af4"/>
        <w:spacing w:after="0"/>
        <w:ind w:firstLine="567"/>
        <w:rPr>
          <w:i/>
        </w:rPr>
      </w:pPr>
      <w:r w:rsidRPr="00BB5CB7">
        <w:t>Проект Соглашения для проведения в дальнейшем среди победителей конкурентного предварительного отбора запросов цен изложены в Приложении №2 к закупочной документации, которое является неотъемлемой частью настоящей документации и предоставляется Участникам вместе с ней в качестве отдельного документа.</w:t>
      </w:r>
    </w:p>
    <w:p w14:paraId="47756371" w14:textId="77777777" w:rsidR="00F804B2" w:rsidRPr="00BB5CB7" w:rsidRDefault="00F804B2" w:rsidP="00ED7525">
      <w:pPr>
        <w:widowControl w:val="0"/>
        <w:spacing w:after="0"/>
        <w:jc w:val="left"/>
        <w:rPr>
          <w:bCs/>
        </w:rPr>
      </w:pPr>
    </w:p>
    <w:p w14:paraId="7D74CA00" w14:textId="77777777" w:rsidR="007633E7" w:rsidRPr="00BB5CB7" w:rsidRDefault="007633E7" w:rsidP="00ED7525">
      <w:pPr>
        <w:pStyle w:val="11"/>
        <w:keepNext w:val="0"/>
        <w:widowControl w:val="0"/>
        <w:numPr>
          <w:ilvl w:val="0"/>
          <w:numId w:val="6"/>
        </w:numPr>
        <w:spacing w:before="0" w:after="0"/>
        <w:ind w:left="0" w:firstLine="567"/>
        <w:rPr>
          <w:rStyle w:val="15"/>
          <w:b/>
          <w:sz w:val="24"/>
          <w:szCs w:val="24"/>
        </w:rPr>
      </w:pPr>
      <w:bookmarkStart w:id="230" w:name="_Toc166101238"/>
      <w:bookmarkStart w:id="231" w:name="_Ref166247676"/>
      <w:bookmarkStart w:id="232" w:name="_Toc291689567"/>
      <w:bookmarkStart w:id="233" w:name="_Toc89457643"/>
      <w:bookmarkEnd w:id="230"/>
      <w:r w:rsidRPr="00BB5CB7">
        <w:rPr>
          <w:rStyle w:val="15"/>
          <w:b/>
          <w:sz w:val="24"/>
          <w:szCs w:val="24"/>
        </w:rPr>
        <w:t>ТЕХНИЧЕСКАЯ ЧАСТЬ</w:t>
      </w:r>
      <w:bookmarkEnd w:id="231"/>
      <w:bookmarkEnd w:id="232"/>
      <w:bookmarkEnd w:id="233"/>
    </w:p>
    <w:p w14:paraId="04766E0C" w14:textId="77777777" w:rsidR="00604E71" w:rsidRPr="00BB5CB7" w:rsidRDefault="00604E71" w:rsidP="00ED7525">
      <w:pPr>
        <w:widowControl w:val="0"/>
      </w:pPr>
    </w:p>
    <w:p w14:paraId="4E686234" w14:textId="77777777" w:rsidR="00FD7749" w:rsidRPr="00BB5CB7" w:rsidRDefault="00FD7749" w:rsidP="00480392">
      <w:pPr>
        <w:tabs>
          <w:tab w:val="left" w:pos="567"/>
        </w:tabs>
        <w:ind w:firstLine="567"/>
        <w:rPr>
          <w:iCs/>
        </w:rPr>
      </w:pPr>
      <w:bookmarkStart w:id="234" w:name="_Ref502232512"/>
      <w:r w:rsidRPr="00BB5CB7">
        <w:rPr>
          <w:iCs/>
        </w:rPr>
        <w:t>По объектам в зависимости от потребности требуется выполнить следующие работы (ниже указан</w:t>
      </w:r>
      <w:r w:rsidR="00E94528" w:rsidRPr="00BB5CB7">
        <w:rPr>
          <w:iCs/>
        </w:rPr>
        <w:t xml:space="preserve"> </w:t>
      </w:r>
      <w:r w:rsidRPr="00BB5CB7">
        <w:rPr>
          <w:iCs/>
        </w:rPr>
        <w:t>основной перечень видов работ, но не окончательный их вариант):</w:t>
      </w:r>
      <w:bookmarkEnd w:id="234"/>
    </w:p>
    <w:p w14:paraId="158C464D" w14:textId="3A9C64A7" w:rsidR="00AE54AC" w:rsidRPr="00BB5CB7" w:rsidRDefault="00AE54AC" w:rsidP="00AE54AC">
      <w:pPr>
        <w:tabs>
          <w:tab w:val="left" w:pos="993"/>
          <w:tab w:val="left" w:pos="1134"/>
        </w:tabs>
        <w:ind w:firstLine="459"/>
      </w:pPr>
      <w:r w:rsidRPr="00BB5CB7">
        <w:rPr>
          <w:b/>
          <w:iCs/>
          <w:u w:val="single"/>
        </w:rPr>
        <w:t>Лот № 1</w:t>
      </w:r>
      <w:r w:rsidRPr="00BB5CB7">
        <w:rPr>
          <w:iCs/>
        </w:rPr>
        <w:t xml:space="preserve"> – </w:t>
      </w:r>
      <w:r w:rsidR="00A87DD6" w:rsidRPr="00A87DD6">
        <w:t xml:space="preserve">на право заключения рамочных соглашений о проведении в дальнейшем конкурентных закупок на право заключения договоров на выполнение проектно-изыскательских работ по объектам до 35 </w:t>
      </w:r>
      <w:proofErr w:type="spellStart"/>
      <w:r w:rsidR="00A87DD6" w:rsidRPr="00A87DD6">
        <w:t>кВ</w:t>
      </w:r>
      <w:proofErr w:type="spellEnd"/>
      <w:r w:rsidR="00A87DD6" w:rsidRPr="00A87DD6">
        <w:t xml:space="preserve"> (ВЛ, КЛ и ТП/РТП) для нужд АО «</w:t>
      </w:r>
      <w:proofErr w:type="spellStart"/>
      <w:r w:rsidR="00A87DD6" w:rsidRPr="00A87DD6">
        <w:t>ЯрЭСК</w:t>
      </w:r>
      <w:proofErr w:type="spellEnd"/>
      <w:r w:rsidR="00A87DD6" w:rsidRPr="00A87DD6">
        <w:t>»</w:t>
      </w:r>
      <w:r w:rsidRPr="00BB5CB7">
        <w:rPr>
          <w:rFonts w:eastAsia="Calibri"/>
          <w:lang w:eastAsia="en-US"/>
        </w:rPr>
        <w:t>:</w:t>
      </w:r>
    </w:p>
    <w:tbl>
      <w:tblPr>
        <w:tblStyle w:val="113"/>
        <w:tblW w:w="10065" w:type="dxa"/>
        <w:tblInd w:w="-34" w:type="dxa"/>
        <w:tblLook w:val="04A0" w:firstRow="1" w:lastRow="0" w:firstColumn="1" w:lastColumn="0" w:noHBand="0" w:noVBand="1"/>
      </w:tblPr>
      <w:tblGrid>
        <w:gridCol w:w="560"/>
        <w:gridCol w:w="9505"/>
      </w:tblGrid>
      <w:tr w:rsidR="00AE54AC" w:rsidRPr="00BB5CB7" w14:paraId="7F65BAA1" w14:textId="77777777" w:rsidTr="00956EBF">
        <w:tc>
          <w:tcPr>
            <w:tcW w:w="560" w:type="dxa"/>
            <w:vAlign w:val="center"/>
          </w:tcPr>
          <w:p w14:paraId="4171B08B" w14:textId="77777777" w:rsidR="00AE54AC" w:rsidRPr="007F42C2" w:rsidRDefault="00AE54AC" w:rsidP="00956EBF">
            <w:pPr>
              <w:tabs>
                <w:tab w:val="left" w:pos="1134"/>
              </w:tabs>
              <w:spacing w:after="0"/>
              <w:jc w:val="center"/>
              <w:rPr>
                <w:rFonts w:ascii="Times New Roman" w:hAnsi="Times New Roman"/>
              </w:rPr>
            </w:pPr>
            <w:r w:rsidRPr="007F42C2">
              <w:rPr>
                <w:rFonts w:ascii="Times New Roman" w:hAnsi="Times New Roman"/>
              </w:rPr>
              <w:t>№</w:t>
            </w:r>
          </w:p>
          <w:p w14:paraId="418EA3A8" w14:textId="77777777" w:rsidR="00AE54AC" w:rsidRPr="007F42C2" w:rsidRDefault="00AE54AC" w:rsidP="00956EBF">
            <w:pPr>
              <w:tabs>
                <w:tab w:val="left" w:pos="1134"/>
              </w:tabs>
              <w:spacing w:after="0"/>
              <w:jc w:val="center"/>
              <w:rPr>
                <w:rFonts w:ascii="Times New Roman" w:hAnsi="Times New Roman"/>
              </w:rPr>
            </w:pPr>
            <w:proofErr w:type="gramStart"/>
            <w:r w:rsidRPr="007F42C2">
              <w:rPr>
                <w:rFonts w:ascii="Times New Roman" w:hAnsi="Times New Roman"/>
              </w:rPr>
              <w:t>п</w:t>
            </w:r>
            <w:proofErr w:type="gramEnd"/>
            <w:r w:rsidRPr="007F42C2">
              <w:rPr>
                <w:rFonts w:ascii="Times New Roman" w:hAnsi="Times New Roman"/>
              </w:rPr>
              <w:t>/п</w:t>
            </w:r>
          </w:p>
        </w:tc>
        <w:tc>
          <w:tcPr>
            <w:tcW w:w="9505" w:type="dxa"/>
            <w:vAlign w:val="center"/>
          </w:tcPr>
          <w:p w14:paraId="182931BC" w14:textId="77777777" w:rsidR="00AE54AC" w:rsidRPr="007F42C2" w:rsidRDefault="00AE54AC" w:rsidP="00956EBF">
            <w:pPr>
              <w:tabs>
                <w:tab w:val="left" w:pos="1134"/>
              </w:tabs>
              <w:spacing w:after="0"/>
              <w:jc w:val="center"/>
              <w:rPr>
                <w:rFonts w:ascii="Times New Roman" w:hAnsi="Times New Roman"/>
              </w:rPr>
            </w:pPr>
            <w:r w:rsidRPr="007F42C2">
              <w:rPr>
                <w:rFonts w:ascii="Times New Roman" w:hAnsi="Times New Roman"/>
              </w:rPr>
              <w:t>Наименование работ</w:t>
            </w:r>
          </w:p>
        </w:tc>
      </w:tr>
      <w:tr w:rsidR="00AE54AC" w:rsidRPr="00BB5CB7" w14:paraId="537F20ED" w14:textId="77777777" w:rsidTr="00956EBF">
        <w:tc>
          <w:tcPr>
            <w:tcW w:w="560" w:type="dxa"/>
            <w:vAlign w:val="center"/>
          </w:tcPr>
          <w:p w14:paraId="7CB5C1AC" w14:textId="77777777" w:rsidR="00AE54AC" w:rsidRPr="007F42C2" w:rsidRDefault="00AE54AC" w:rsidP="00956EBF">
            <w:pPr>
              <w:tabs>
                <w:tab w:val="left" w:pos="1134"/>
              </w:tabs>
              <w:spacing w:after="0"/>
              <w:jc w:val="left"/>
              <w:rPr>
                <w:rFonts w:ascii="Times New Roman" w:hAnsi="Times New Roman"/>
              </w:rPr>
            </w:pPr>
            <w:r w:rsidRPr="007F42C2">
              <w:rPr>
                <w:rFonts w:ascii="Times New Roman" w:hAnsi="Times New Roman"/>
              </w:rPr>
              <w:t>1</w:t>
            </w:r>
          </w:p>
        </w:tc>
        <w:tc>
          <w:tcPr>
            <w:tcW w:w="9505" w:type="dxa"/>
          </w:tcPr>
          <w:p w14:paraId="63D3E82E" w14:textId="77777777" w:rsidR="00AE54AC" w:rsidRPr="007F42C2" w:rsidRDefault="00AE54AC" w:rsidP="00956EBF">
            <w:pPr>
              <w:tabs>
                <w:tab w:val="left" w:pos="1134"/>
              </w:tabs>
              <w:spacing w:after="0"/>
              <w:rPr>
                <w:rFonts w:ascii="Times New Roman" w:hAnsi="Times New Roman"/>
              </w:rPr>
            </w:pPr>
            <w:r w:rsidRPr="007F42C2">
              <w:rPr>
                <w:rFonts w:ascii="Times New Roman" w:hAnsi="Times New Roman"/>
              </w:rPr>
              <w:t>Оформление и сбор исходно-разрешительной документации на проектирование, включая, но не ограничиваясь, технические условия на пересечения, сближения, прокладку в охранных зонах.</w:t>
            </w:r>
          </w:p>
        </w:tc>
      </w:tr>
      <w:tr w:rsidR="00AE54AC" w:rsidRPr="00BB5CB7" w14:paraId="3FEBCBBA" w14:textId="77777777" w:rsidTr="00956EBF">
        <w:tc>
          <w:tcPr>
            <w:tcW w:w="560" w:type="dxa"/>
            <w:vAlign w:val="center"/>
          </w:tcPr>
          <w:p w14:paraId="4F1EF35F" w14:textId="77777777" w:rsidR="00AE54AC" w:rsidRPr="007F42C2" w:rsidRDefault="00AE54AC" w:rsidP="00956EBF">
            <w:pPr>
              <w:tabs>
                <w:tab w:val="left" w:pos="1134"/>
              </w:tabs>
              <w:spacing w:after="0"/>
              <w:jc w:val="left"/>
              <w:rPr>
                <w:rFonts w:ascii="Times New Roman" w:hAnsi="Times New Roman"/>
              </w:rPr>
            </w:pPr>
            <w:r w:rsidRPr="007F42C2">
              <w:rPr>
                <w:rFonts w:ascii="Times New Roman" w:hAnsi="Times New Roman"/>
              </w:rPr>
              <w:t>2</w:t>
            </w:r>
          </w:p>
        </w:tc>
        <w:tc>
          <w:tcPr>
            <w:tcW w:w="9505" w:type="dxa"/>
          </w:tcPr>
          <w:p w14:paraId="716B6417" w14:textId="77777777" w:rsidR="00AE54AC" w:rsidRPr="007F42C2" w:rsidRDefault="00AE54AC" w:rsidP="00956EBF">
            <w:pPr>
              <w:tabs>
                <w:tab w:val="left" w:pos="1134"/>
              </w:tabs>
              <w:spacing w:after="0"/>
              <w:rPr>
                <w:rFonts w:ascii="Times New Roman" w:hAnsi="Times New Roman"/>
              </w:rPr>
            </w:pPr>
            <w:r w:rsidRPr="007F42C2">
              <w:rPr>
                <w:rFonts w:ascii="Times New Roman" w:hAnsi="Times New Roman"/>
              </w:rPr>
              <w:t>Оформление документации по земельным отношениям на период проектирования и строительства, установленной Градостроительным, Земельным и Лесным кодексами, для подписания Заказчиком.</w:t>
            </w:r>
          </w:p>
        </w:tc>
      </w:tr>
      <w:tr w:rsidR="00AE54AC" w:rsidRPr="00BB5CB7" w14:paraId="08567263" w14:textId="77777777" w:rsidTr="00956EBF">
        <w:tc>
          <w:tcPr>
            <w:tcW w:w="560" w:type="dxa"/>
            <w:vAlign w:val="center"/>
          </w:tcPr>
          <w:p w14:paraId="53F384B2" w14:textId="77777777" w:rsidR="00AE54AC" w:rsidRPr="007F42C2" w:rsidRDefault="00AE54AC" w:rsidP="00956EBF">
            <w:pPr>
              <w:tabs>
                <w:tab w:val="left" w:pos="1134"/>
              </w:tabs>
              <w:spacing w:after="0"/>
              <w:jc w:val="left"/>
              <w:rPr>
                <w:rFonts w:ascii="Times New Roman" w:hAnsi="Times New Roman"/>
              </w:rPr>
            </w:pPr>
            <w:r w:rsidRPr="007F42C2">
              <w:rPr>
                <w:rFonts w:ascii="Times New Roman" w:hAnsi="Times New Roman"/>
              </w:rPr>
              <w:t>3</w:t>
            </w:r>
          </w:p>
        </w:tc>
        <w:tc>
          <w:tcPr>
            <w:tcW w:w="9505" w:type="dxa"/>
          </w:tcPr>
          <w:p w14:paraId="4036909B" w14:textId="77777777" w:rsidR="00AE54AC" w:rsidRPr="007F42C2" w:rsidRDefault="00AE54AC" w:rsidP="00956EBF">
            <w:pPr>
              <w:tabs>
                <w:tab w:val="left" w:pos="1134"/>
              </w:tabs>
              <w:spacing w:after="0"/>
              <w:rPr>
                <w:rFonts w:ascii="Times New Roman" w:hAnsi="Times New Roman"/>
              </w:rPr>
            </w:pPr>
            <w:proofErr w:type="spellStart"/>
            <w:r w:rsidRPr="007F42C2">
              <w:rPr>
                <w:rFonts w:ascii="Times New Roman" w:hAnsi="Times New Roman"/>
              </w:rPr>
              <w:t>Предпроектное</w:t>
            </w:r>
            <w:proofErr w:type="spellEnd"/>
            <w:r w:rsidRPr="007F42C2">
              <w:rPr>
                <w:rFonts w:ascii="Times New Roman" w:hAnsi="Times New Roman"/>
              </w:rPr>
              <w:t xml:space="preserve"> обследование, Проведение инженерных изысканий.</w:t>
            </w:r>
          </w:p>
        </w:tc>
      </w:tr>
      <w:tr w:rsidR="00AE54AC" w:rsidRPr="00BB5CB7" w14:paraId="441066F1" w14:textId="77777777" w:rsidTr="00956EBF">
        <w:tc>
          <w:tcPr>
            <w:tcW w:w="560" w:type="dxa"/>
            <w:vAlign w:val="center"/>
          </w:tcPr>
          <w:p w14:paraId="776EFEE7" w14:textId="77777777" w:rsidR="00AE54AC" w:rsidRPr="007F42C2" w:rsidRDefault="00AE54AC" w:rsidP="00956EBF">
            <w:pPr>
              <w:tabs>
                <w:tab w:val="left" w:pos="1134"/>
              </w:tabs>
              <w:spacing w:after="0"/>
              <w:jc w:val="left"/>
              <w:rPr>
                <w:rFonts w:ascii="Times New Roman" w:hAnsi="Times New Roman"/>
              </w:rPr>
            </w:pPr>
            <w:r w:rsidRPr="007F42C2">
              <w:rPr>
                <w:rFonts w:ascii="Times New Roman" w:hAnsi="Times New Roman"/>
              </w:rPr>
              <w:t>4</w:t>
            </w:r>
          </w:p>
        </w:tc>
        <w:tc>
          <w:tcPr>
            <w:tcW w:w="9505" w:type="dxa"/>
          </w:tcPr>
          <w:p w14:paraId="7835D3EF" w14:textId="77777777" w:rsidR="00AE54AC" w:rsidRPr="007F42C2" w:rsidRDefault="00AE54AC" w:rsidP="00956EBF">
            <w:pPr>
              <w:tabs>
                <w:tab w:val="left" w:pos="1134"/>
              </w:tabs>
              <w:spacing w:after="0"/>
              <w:rPr>
                <w:rFonts w:ascii="Times New Roman" w:hAnsi="Times New Roman"/>
              </w:rPr>
            </w:pPr>
            <w:r w:rsidRPr="007F42C2">
              <w:rPr>
                <w:rFonts w:ascii="Times New Roman" w:hAnsi="Times New Roman"/>
              </w:rPr>
              <w:t>Разработка раздела режимы и балансы с расчётом режима работы сети и токов короткого замыкания на год ввода объекта в эксплуатацию и на перспективу 5-ть лет.</w:t>
            </w:r>
          </w:p>
        </w:tc>
      </w:tr>
      <w:tr w:rsidR="00AE54AC" w:rsidRPr="00BB5CB7" w14:paraId="48590766" w14:textId="77777777" w:rsidTr="00956EBF">
        <w:tc>
          <w:tcPr>
            <w:tcW w:w="560" w:type="dxa"/>
            <w:vAlign w:val="center"/>
          </w:tcPr>
          <w:p w14:paraId="444A13C7" w14:textId="77777777" w:rsidR="00AE54AC" w:rsidRPr="007F42C2" w:rsidRDefault="00AE54AC" w:rsidP="00956EBF">
            <w:pPr>
              <w:tabs>
                <w:tab w:val="left" w:pos="1134"/>
              </w:tabs>
              <w:spacing w:after="0"/>
              <w:jc w:val="left"/>
              <w:rPr>
                <w:rFonts w:ascii="Times New Roman" w:hAnsi="Times New Roman"/>
              </w:rPr>
            </w:pPr>
            <w:r w:rsidRPr="007F42C2">
              <w:rPr>
                <w:rFonts w:ascii="Times New Roman" w:hAnsi="Times New Roman"/>
              </w:rPr>
              <w:t>5</w:t>
            </w:r>
          </w:p>
        </w:tc>
        <w:tc>
          <w:tcPr>
            <w:tcW w:w="9505" w:type="dxa"/>
          </w:tcPr>
          <w:p w14:paraId="68E5862B" w14:textId="77777777" w:rsidR="00AE54AC" w:rsidRPr="007F42C2" w:rsidRDefault="00AE54AC" w:rsidP="00956EBF">
            <w:pPr>
              <w:tabs>
                <w:tab w:val="left" w:pos="1134"/>
              </w:tabs>
              <w:spacing w:after="0"/>
              <w:rPr>
                <w:rFonts w:ascii="Times New Roman" w:hAnsi="Times New Roman"/>
              </w:rPr>
            </w:pPr>
            <w:r w:rsidRPr="007F42C2">
              <w:rPr>
                <w:rFonts w:ascii="Times New Roman" w:hAnsi="Times New Roman"/>
              </w:rPr>
              <w:t>Проектная и рабочая документация согласно законодательству, включая, но не ограничиваясь разделы релейная защита и автоматика, средства связи и телемеханики, АИИСКУЭ, строительные решения, проект организации строительства, сводные ведомости и спецификации.</w:t>
            </w:r>
          </w:p>
        </w:tc>
      </w:tr>
      <w:tr w:rsidR="00AE54AC" w:rsidRPr="00BB5CB7" w14:paraId="4C82909E" w14:textId="77777777" w:rsidTr="00956EBF">
        <w:tc>
          <w:tcPr>
            <w:tcW w:w="560" w:type="dxa"/>
            <w:vAlign w:val="center"/>
          </w:tcPr>
          <w:p w14:paraId="1A7D9D7D" w14:textId="77777777" w:rsidR="00AE54AC" w:rsidRPr="007F42C2" w:rsidRDefault="00AE54AC" w:rsidP="00956EBF">
            <w:pPr>
              <w:tabs>
                <w:tab w:val="left" w:pos="1134"/>
              </w:tabs>
              <w:spacing w:after="0"/>
              <w:jc w:val="left"/>
              <w:rPr>
                <w:rFonts w:ascii="Times New Roman" w:hAnsi="Times New Roman"/>
              </w:rPr>
            </w:pPr>
            <w:r w:rsidRPr="007F42C2">
              <w:rPr>
                <w:rFonts w:ascii="Times New Roman" w:hAnsi="Times New Roman"/>
              </w:rPr>
              <w:t>6</w:t>
            </w:r>
          </w:p>
        </w:tc>
        <w:tc>
          <w:tcPr>
            <w:tcW w:w="9505" w:type="dxa"/>
          </w:tcPr>
          <w:p w14:paraId="600F782F" w14:textId="77777777" w:rsidR="00AE54AC" w:rsidRPr="007F42C2" w:rsidRDefault="00AE54AC" w:rsidP="00956EBF">
            <w:pPr>
              <w:tabs>
                <w:tab w:val="left" w:pos="1134"/>
              </w:tabs>
              <w:spacing w:after="0"/>
              <w:rPr>
                <w:rFonts w:ascii="Times New Roman" w:hAnsi="Times New Roman"/>
              </w:rPr>
            </w:pPr>
            <w:r w:rsidRPr="007F42C2">
              <w:rPr>
                <w:rFonts w:ascii="Times New Roman" w:hAnsi="Times New Roman"/>
              </w:rPr>
              <w:t>Сметная документация.</w:t>
            </w:r>
          </w:p>
        </w:tc>
      </w:tr>
      <w:tr w:rsidR="00AE54AC" w:rsidRPr="00BB5CB7" w14:paraId="1694E180" w14:textId="77777777" w:rsidTr="00956EBF">
        <w:tc>
          <w:tcPr>
            <w:tcW w:w="560" w:type="dxa"/>
            <w:vAlign w:val="center"/>
          </w:tcPr>
          <w:p w14:paraId="47F2ECAB" w14:textId="77777777" w:rsidR="00AE54AC" w:rsidRPr="007F42C2" w:rsidRDefault="00AE54AC" w:rsidP="00956EBF">
            <w:pPr>
              <w:tabs>
                <w:tab w:val="left" w:pos="1134"/>
              </w:tabs>
              <w:spacing w:after="0"/>
              <w:rPr>
                <w:rFonts w:ascii="Times New Roman" w:hAnsi="Times New Roman"/>
              </w:rPr>
            </w:pPr>
            <w:r w:rsidRPr="007F42C2">
              <w:rPr>
                <w:rFonts w:ascii="Times New Roman" w:hAnsi="Times New Roman"/>
              </w:rPr>
              <w:t>7</w:t>
            </w:r>
          </w:p>
        </w:tc>
        <w:tc>
          <w:tcPr>
            <w:tcW w:w="9505" w:type="dxa"/>
          </w:tcPr>
          <w:p w14:paraId="4D6E2BD8" w14:textId="77777777" w:rsidR="00AE54AC" w:rsidRPr="007F42C2" w:rsidRDefault="00AE54AC" w:rsidP="00956EBF">
            <w:pPr>
              <w:tabs>
                <w:tab w:val="left" w:pos="1134"/>
              </w:tabs>
              <w:spacing w:after="0"/>
              <w:rPr>
                <w:rFonts w:ascii="Times New Roman" w:hAnsi="Times New Roman"/>
              </w:rPr>
            </w:pPr>
            <w:r w:rsidRPr="007F42C2">
              <w:rPr>
                <w:rFonts w:ascii="Times New Roman" w:hAnsi="Times New Roman"/>
              </w:rPr>
              <w:t xml:space="preserve">Сопровождение документации в </w:t>
            </w:r>
            <w:proofErr w:type="spellStart"/>
            <w:r w:rsidRPr="007F42C2">
              <w:rPr>
                <w:rFonts w:ascii="Times New Roman" w:hAnsi="Times New Roman"/>
              </w:rPr>
              <w:t>госэкспертизе</w:t>
            </w:r>
            <w:proofErr w:type="spellEnd"/>
            <w:r w:rsidRPr="007F42C2">
              <w:rPr>
                <w:rFonts w:ascii="Times New Roman" w:hAnsi="Times New Roman"/>
              </w:rPr>
              <w:t xml:space="preserve"> и обеспечение получения положительного заключения, подтверждения достоверности сметной стоимости.</w:t>
            </w:r>
            <w:bookmarkStart w:id="235" w:name="_GoBack"/>
            <w:bookmarkEnd w:id="235"/>
          </w:p>
        </w:tc>
      </w:tr>
    </w:tbl>
    <w:p w14:paraId="689BB1C8" w14:textId="77777777" w:rsidR="00AE54AC" w:rsidRPr="00BB5CB7" w:rsidRDefault="00AE54AC" w:rsidP="00AE54AC">
      <w:pPr>
        <w:tabs>
          <w:tab w:val="left" w:pos="1134"/>
        </w:tabs>
        <w:spacing w:after="0"/>
        <w:rPr>
          <w:rFonts w:eastAsia="Calibri"/>
          <w:b/>
          <w:u w:val="single"/>
          <w:lang w:eastAsia="en-US"/>
        </w:rPr>
      </w:pPr>
    </w:p>
    <w:p w14:paraId="38002E08" w14:textId="77777777" w:rsidR="00AE54AC" w:rsidRPr="00BB5CB7" w:rsidRDefault="00AE54AC" w:rsidP="00AE54AC">
      <w:pPr>
        <w:widowControl w:val="0"/>
        <w:tabs>
          <w:tab w:val="left" w:pos="0"/>
        </w:tabs>
        <w:spacing w:after="0"/>
        <w:ind w:right="34"/>
      </w:pPr>
      <w:r w:rsidRPr="00BB5CB7">
        <w:rPr>
          <w:b/>
        </w:rPr>
        <w:t>Численные и квалификационные параметры минимального состава по кадровым ресурсам:</w:t>
      </w:r>
      <w:r w:rsidRPr="00BB5CB7">
        <w:t xml:space="preserve"> </w:t>
      </w:r>
    </w:p>
    <w:p w14:paraId="79F2C3B7" w14:textId="77777777" w:rsidR="00AE54AC" w:rsidRPr="00BB5CB7" w:rsidRDefault="00AE54AC" w:rsidP="00AE54AC">
      <w:pPr>
        <w:widowControl w:val="0"/>
        <w:tabs>
          <w:tab w:val="left" w:pos="0"/>
        </w:tabs>
        <w:spacing w:after="0"/>
        <w:ind w:right="34"/>
      </w:pPr>
      <w:r w:rsidRPr="00BB5CB7">
        <w:t xml:space="preserve">ПИР </w:t>
      </w:r>
    </w:p>
    <w:p w14:paraId="714B4960" w14:textId="77777777" w:rsidR="00AE54AC" w:rsidRPr="00BB5CB7" w:rsidRDefault="00AE54AC" w:rsidP="00AE54AC">
      <w:pPr>
        <w:overflowPunct w:val="0"/>
        <w:autoSpaceDE w:val="0"/>
        <w:autoSpaceDN w:val="0"/>
        <w:spacing w:after="0"/>
        <w:rPr>
          <w:rFonts w:eastAsia="Calibri"/>
          <w:b/>
          <w:bCs/>
        </w:rPr>
      </w:pPr>
      <w:proofErr w:type="gramStart"/>
      <w:r w:rsidRPr="00BB5CB7">
        <w:rPr>
          <w:rFonts w:eastAsia="Calibri"/>
          <w:b/>
          <w:bCs/>
          <w:u w:val="single"/>
        </w:rPr>
        <w:t>по</w:t>
      </w:r>
      <w:proofErr w:type="gramEnd"/>
      <w:r w:rsidRPr="00BB5CB7">
        <w:rPr>
          <w:rFonts w:eastAsia="Calibri"/>
          <w:b/>
          <w:bCs/>
          <w:u w:val="single"/>
        </w:rPr>
        <w:t xml:space="preserve"> Лоту №1</w:t>
      </w:r>
      <w:r w:rsidRPr="00BB5CB7">
        <w:rPr>
          <w:rFonts w:eastAsia="Calibri"/>
        </w:rPr>
        <w:t xml:space="preserve">: </w:t>
      </w:r>
      <w:r w:rsidRPr="00BB5CB7">
        <w:rPr>
          <w:rFonts w:eastAsia="Calibri"/>
          <w:b/>
          <w:bCs/>
        </w:rPr>
        <w:t>не менее 30 человек</w:t>
      </w:r>
      <w:r w:rsidRPr="00BB5CB7">
        <w:rPr>
          <w:rFonts w:eastAsia="Calibri"/>
        </w:rPr>
        <w:t>, в том числе присутствие:</w:t>
      </w:r>
    </w:p>
    <w:p w14:paraId="704AD87D" w14:textId="77777777" w:rsidR="00AE54AC" w:rsidRPr="00BB5CB7" w:rsidRDefault="00AE54AC" w:rsidP="00AE54AC">
      <w:pPr>
        <w:numPr>
          <w:ilvl w:val="0"/>
          <w:numId w:val="25"/>
        </w:numPr>
        <w:autoSpaceDE w:val="0"/>
        <w:autoSpaceDN w:val="0"/>
        <w:spacing w:after="0"/>
        <w:ind w:left="1701" w:hanging="283"/>
        <w:contextualSpacing/>
        <w:jc w:val="left"/>
        <w:rPr>
          <w:rFonts w:eastAsia="Calibri"/>
        </w:rPr>
      </w:pPr>
      <w:proofErr w:type="gramStart"/>
      <w:r w:rsidRPr="00BB5CB7">
        <w:rPr>
          <w:rFonts w:eastAsia="Calibri"/>
        </w:rPr>
        <w:t>главного</w:t>
      </w:r>
      <w:proofErr w:type="gramEnd"/>
      <w:r w:rsidRPr="00BB5CB7">
        <w:rPr>
          <w:rFonts w:eastAsia="Calibri"/>
        </w:rPr>
        <w:t xml:space="preserve"> инженера проекта (ГИП);</w:t>
      </w:r>
    </w:p>
    <w:p w14:paraId="026033EB" w14:textId="77777777" w:rsidR="00AE54AC" w:rsidRPr="00BB5CB7" w:rsidRDefault="00AE54AC" w:rsidP="00AE54AC">
      <w:pPr>
        <w:numPr>
          <w:ilvl w:val="0"/>
          <w:numId w:val="25"/>
        </w:numPr>
        <w:autoSpaceDE w:val="0"/>
        <w:autoSpaceDN w:val="0"/>
        <w:spacing w:after="0"/>
        <w:ind w:left="1701" w:hanging="283"/>
        <w:contextualSpacing/>
        <w:jc w:val="left"/>
        <w:rPr>
          <w:rFonts w:eastAsia="Calibri"/>
        </w:rPr>
      </w:pPr>
      <w:proofErr w:type="gramStart"/>
      <w:r w:rsidRPr="00BB5CB7">
        <w:rPr>
          <w:rFonts w:eastAsia="Calibri"/>
        </w:rPr>
        <w:t>инженера</w:t>
      </w:r>
      <w:proofErr w:type="gramEnd"/>
      <w:r w:rsidRPr="00BB5CB7">
        <w:rPr>
          <w:rFonts w:eastAsia="Calibri"/>
        </w:rPr>
        <w:t>-строителя с опытом разработки конструктивных решений;</w:t>
      </w:r>
    </w:p>
    <w:p w14:paraId="3FB45F44" w14:textId="77777777" w:rsidR="00AE54AC" w:rsidRPr="00BB5CB7" w:rsidRDefault="00AE54AC" w:rsidP="00AE54AC">
      <w:pPr>
        <w:numPr>
          <w:ilvl w:val="0"/>
          <w:numId w:val="25"/>
        </w:numPr>
        <w:autoSpaceDE w:val="0"/>
        <w:autoSpaceDN w:val="0"/>
        <w:spacing w:after="0"/>
        <w:ind w:left="1701" w:hanging="283"/>
        <w:contextualSpacing/>
        <w:jc w:val="left"/>
        <w:rPr>
          <w:rFonts w:eastAsia="Calibri"/>
        </w:rPr>
      </w:pPr>
      <w:proofErr w:type="gramStart"/>
      <w:r w:rsidRPr="00BB5CB7">
        <w:rPr>
          <w:rFonts w:eastAsia="Calibri"/>
        </w:rPr>
        <w:t>инженера</w:t>
      </w:r>
      <w:proofErr w:type="gramEnd"/>
      <w:r w:rsidRPr="00BB5CB7">
        <w:rPr>
          <w:rFonts w:eastAsia="Calibri"/>
        </w:rPr>
        <w:t xml:space="preserve"> с опытом разработки проекта пожарной и охранной сигнализации;</w:t>
      </w:r>
    </w:p>
    <w:p w14:paraId="05B78395" w14:textId="77777777" w:rsidR="00AE54AC" w:rsidRPr="00BB5CB7" w:rsidRDefault="00AE54AC" w:rsidP="00AE54AC">
      <w:pPr>
        <w:numPr>
          <w:ilvl w:val="0"/>
          <w:numId w:val="25"/>
        </w:numPr>
        <w:autoSpaceDE w:val="0"/>
        <w:autoSpaceDN w:val="0"/>
        <w:spacing w:after="0"/>
        <w:ind w:left="1701" w:hanging="283"/>
        <w:contextualSpacing/>
        <w:jc w:val="left"/>
        <w:rPr>
          <w:rFonts w:eastAsia="Calibri"/>
        </w:rPr>
      </w:pPr>
      <w:proofErr w:type="gramStart"/>
      <w:r w:rsidRPr="00BB5CB7">
        <w:rPr>
          <w:rFonts w:eastAsia="Calibri"/>
        </w:rPr>
        <w:t>инженеров</w:t>
      </w:r>
      <w:proofErr w:type="gramEnd"/>
      <w:r w:rsidRPr="00BB5CB7">
        <w:rPr>
          <w:rFonts w:eastAsia="Calibri"/>
        </w:rPr>
        <w:t>-проектировщиков, имеющих опыт разработки соответствующих электротехнических разделов, разделов первичной и вторичной коммутации и каналов связи;</w:t>
      </w:r>
    </w:p>
    <w:p w14:paraId="6C3FA75E" w14:textId="77777777" w:rsidR="00AE54AC" w:rsidRPr="00BB5CB7" w:rsidRDefault="00AE54AC" w:rsidP="00AE54AC">
      <w:pPr>
        <w:numPr>
          <w:ilvl w:val="0"/>
          <w:numId w:val="25"/>
        </w:numPr>
        <w:autoSpaceDE w:val="0"/>
        <w:autoSpaceDN w:val="0"/>
        <w:spacing w:after="0"/>
        <w:ind w:left="1701" w:hanging="283"/>
        <w:contextualSpacing/>
        <w:jc w:val="left"/>
        <w:rPr>
          <w:rFonts w:eastAsia="Calibri"/>
        </w:rPr>
      </w:pPr>
      <w:proofErr w:type="gramStart"/>
      <w:r w:rsidRPr="00BB5CB7">
        <w:rPr>
          <w:rFonts w:eastAsia="Calibri"/>
        </w:rPr>
        <w:t>инженера</w:t>
      </w:r>
      <w:proofErr w:type="gramEnd"/>
      <w:r w:rsidRPr="00BB5CB7">
        <w:rPr>
          <w:rFonts w:eastAsia="Calibri"/>
        </w:rPr>
        <w:t>-конструктора;</w:t>
      </w:r>
    </w:p>
    <w:p w14:paraId="6104C2D9" w14:textId="77777777" w:rsidR="00AE54AC" w:rsidRPr="00BB5CB7" w:rsidRDefault="00AE54AC" w:rsidP="00AE54AC">
      <w:pPr>
        <w:numPr>
          <w:ilvl w:val="0"/>
          <w:numId w:val="25"/>
        </w:numPr>
        <w:autoSpaceDE w:val="0"/>
        <w:autoSpaceDN w:val="0"/>
        <w:spacing w:after="0"/>
        <w:ind w:left="1701" w:hanging="283"/>
        <w:contextualSpacing/>
        <w:jc w:val="left"/>
        <w:rPr>
          <w:rFonts w:eastAsia="Calibri"/>
        </w:rPr>
      </w:pPr>
      <w:proofErr w:type="gramStart"/>
      <w:r w:rsidRPr="00BB5CB7">
        <w:rPr>
          <w:rFonts w:eastAsia="Calibri"/>
        </w:rPr>
        <w:t>главного</w:t>
      </w:r>
      <w:proofErr w:type="gramEnd"/>
      <w:r w:rsidRPr="00BB5CB7">
        <w:rPr>
          <w:rFonts w:eastAsia="Calibri"/>
        </w:rPr>
        <w:t xml:space="preserve"> архитектора проекта (ГАП);</w:t>
      </w:r>
    </w:p>
    <w:p w14:paraId="0EB3E8DC" w14:textId="77777777" w:rsidR="00AE54AC" w:rsidRPr="00BB5CB7" w:rsidRDefault="00AE54AC" w:rsidP="00AE54AC">
      <w:pPr>
        <w:numPr>
          <w:ilvl w:val="0"/>
          <w:numId w:val="25"/>
        </w:numPr>
        <w:autoSpaceDE w:val="0"/>
        <w:autoSpaceDN w:val="0"/>
        <w:spacing w:after="0"/>
        <w:ind w:left="1701" w:hanging="283"/>
        <w:contextualSpacing/>
        <w:jc w:val="left"/>
        <w:rPr>
          <w:rFonts w:eastAsia="Calibri"/>
        </w:rPr>
      </w:pPr>
      <w:proofErr w:type="gramStart"/>
      <w:r w:rsidRPr="00BB5CB7">
        <w:rPr>
          <w:rFonts w:eastAsia="Calibri"/>
        </w:rPr>
        <w:t>начальника</w:t>
      </w:r>
      <w:proofErr w:type="gramEnd"/>
      <w:r w:rsidRPr="00BB5CB7">
        <w:rPr>
          <w:rFonts w:eastAsia="Calibri"/>
        </w:rPr>
        <w:t xml:space="preserve"> отдела (группы) по разработке разделов внутренних и наружных инженерных сетей (ОВ, ВК, СС и т.д.);</w:t>
      </w:r>
    </w:p>
    <w:p w14:paraId="26F8F439" w14:textId="77777777" w:rsidR="00AE54AC" w:rsidRPr="00BB5CB7" w:rsidRDefault="00AE54AC" w:rsidP="00AE54AC">
      <w:pPr>
        <w:numPr>
          <w:ilvl w:val="0"/>
          <w:numId w:val="25"/>
        </w:numPr>
        <w:autoSpaceDE w:val="0"/>
        <w:autoSpaceDN w:val="0"/>
        <w:spacing w:after="0"/>
        <w:ind w:left="1701" w:hanging="283"/>
        <w:contextualSpacing/>
        <w:jc w:val="left"/>
        <w:rPr>
          <w:rFonts w:eastAsia="Calibri"/>
        </w:rPr>
      </w:pPr>
      <w:proofErr w:type="gramStart"/>
      <w:r w:rsidRPr="00BB5CB7">
        <w:rPr>
          <w:rFonts w:eastAsia="Calibri"/>
        </w:rPr>
        <w:lastRenderedPageBreak/>
        <w:t>инженера</w:t>
      </w:r>
      <w:proofErr w:type="gramEnd"/>
      <w:r w:rsidRPr="00BB5CB7">
        <w:rPr>
          <w:rFonts w:eastAsia="Calibri"/>
        </w:rPr>
        <w:t>-сметчика</w:t>
      </w:r>
      <w:r w:rsidRPr="00BB5CB7">
        <w:rPr>
          <w:rFonts w:eastAsia="Calibri"/>
          <w:lang w:val="en-US"/>
        </w:rPr>
        <w:t>.</w:t>
      </w:r>
    </w:p>
    <w:p w14:paraId="37BE004E" w14:textId="77777777" w:rsidR="00AE54AC" w:rsidRPr="00BB5CB7" w:rsidRDefault="00AE54AC" w:rsidP="00AE54AC">
      <w:pPr>
        <w:widowControl w:val="0"/>
        <w:tabs>
          <w:tab w:val="left" w:pos="0"/>
        </w:tabs>
        <w:spacing w:after="0"/>
        <w:ind w:right="34"/>
      </w:pPr>
    </w:p>
    <w:p w14:paraId="0F1E82C3" w14:textId="77777777" w:rsidR="00AE54AC" w:rsidRPr="00BB5CB7" w:rsidRDefault="00AE54AC" w:rsidP="00AE54AC">
      <w:pPr>
        <w:widowControl w:val="0"/>
        <w:tabs>
          <w:tab w:val="left" w:pos="0"/>
        </w:tabs>
        <w:spacing w:after="0"/>
        <w:ind w:right="34"/>
      </w:pPr>
      <w:r w:rsidRPr="00BB5CB7">
        <w:rPr>
          <w:b/>
        </w:rPr>
        <w:t>Численные и качественные параметры минимального состава по материально-техниче</w:t>
      </w:r>
      <w:r w:rsidR="002C328A">
        <w:rPr>
          <w:b/>
        </w:rPr>
        <w:t>ским ресурсам по ЛОТУ 1</w:t>
      </w:r>
      <w:r w:rsidRPr="00BB5CB7">
        <w:rPr>
          <w:b/>
        </w:rPr>
        <w:t>:</w:t>
      </w:r>
      <w:r w:rsidRPr="00BB5CB7">
        <w:t xml:space="preserve">  </w:t>
      </w:r>
    </w:p>
    <w:p w14:paraId="208B1ED3" w14:textId="77777777" w:rsidR="00AE54AC" w:rsidRPr="00BB5CB7" w:rsidRDefault="00AE54AC" w:rsidP="00AE54AC">
      <w:pPr>
        <w:widowControl w:val="0"/>
        <w:tabs>
          <w:tab w:val="left" w:pos="0"/>
        </w:tabs>
        <w:spacing w:after="0"/>
        <w:ind w:right="34"/>
      </w:pPr>
      <w:r w:rsidRPr="00BB5CB7">
        <w:t xml:space="preserve">ПИР </w:t>
      </w:r>
    </w:p>
    <w:p w14:paraId="142A5009" w14:textId="77777777" w:rsidR="00AE54AC" w:rsidRPr="00BB5CB7" w:rsidRDefault="00AE54AC" w:rsidP="00AE54AC">
      <w:pPr>
        <w:ind w:left="426"/>
        <w:rPr>
          <w:rFonts w:eastAsia="Calibri"/>
          <w:bCs/>
        </w:rPr>
      </w:pPr>
      <w:r w:rsidRPr="00BB5CB7">
        <w:rPr>
          <w:rFonts w:eastAsia="Calibri"/>
          <w:bCs/>
        </w:rPr>
        <w:t>- Не менее 20 (двадцати) оборудованных рабоч</w:t>
      </w:r>
      <w:r w:rsidR="0077269C">
        <w:rPr>
          <w:rFonts w:eastAsia="Calibri"/>
          <w:bCs/>
        </w:rPr>
        <w:t>их мест инженера-проектировщика.</w:t>
      </w:r>
    </w:p>
    <w:p w14:paraId="364D1268" w14:textId="77777777" w:rsidR="00AE54AC" w:rsidRPr="00BB5CB7" w:rsidRDefault="00AE54AC" w:rsidP="00AE54AC">
      <w:pPr>
        <w:widowControl w:val="0"/>
        <w:tabs>
          <w:tab w:val="left" w:pos="0"/>
        </w:tabs>
        <w:spacing w:after="0"/>
        <w:ind w:left="426" w:right="34"/>
        <w:rPr>
          <w:rFonts w:eastAsia="Calibri"/>
          <w:bCs/>
        </w:rPr>
      </w:pPr>
      <w:r w:rsidRPr="00BB5CB7">
        <w:rPr>
          <w:rFonts w:eastAsia="Calibri"/>
          <w:bCs/>
        </w:rPr>
        <w:t>- Лицензионное программное обеспечение Система авт</w:t>
      </w:r>
      <w:r w:rsidR="0077269C">
        <w:rPr>
          <w:rFonts w:eastAsia="Calibri"/>
          <w:bCs/>
        </w:rPr>
        <w:t>оматизированного проектирования.</w:t>
      </w:r>
    </w:p>
    <w:p w14:paraId="45C7EEE8" w14:textId="77777777" w:rsidR="00AE54AC" w:rsidRPr="00BB5CB7" w:rsidRDefault="00AE54AC" w:rsidP="00AE54AC">
      <w:pPr>
        <w:widowControl w:val="0"/>
        <w:tabs>
          <w:tab w:val="left" w:pos="0"/>
        </w:tabs>
        <w:spacing w:after="0"/>
        <w:ind w:right="34"/>
      </w:pPr>
    </w:p>
    <w:p w14:paraId="22250CEE" w14:textId="77777777" w:rsidR="00AE54AC" w:rsidRPr="007A57A6" w:rsidRDefault="002C328A" w:rsidP="00AE54AC">
      <w:pPr>
        <w:widowControl w:val="0"/>
        <w:tabs>
          <w:tab w:val="left" w:pos="0"/>
        </w:tabs>
        <w:spacing w:after="0"/>
        <w:ind w:right="34"/>
        <w:rPr>
          <w:rFonts w:eastAsia="Calibri"/>
          <w:b/>
          <w:bCs/>
        </w:rPr>
      </w:pPr>
      <w:r>
        <w:rPr>
          <w:b/>
        </w:rPr>
        <w:t xml:space="preserve"> </w:t>
      </w:r>
    </w:p>
    <w:p w14:paraId="026DC75A" w14:textId="77777777" w:rsidR="00AE54AC" w:rsidRPr="007A57A6" w:rsidRDefault="00AE54AC" w:rsidP="00AE54AC">
      <w:pPr>
        <w:widowControl w:val="0"/>
        <w:tabs>
          <w:tab w:val="left" w:pos="0"/>
        </w:tabs>
        <w:spacing w:after="0"/>
        <w:ind w:right="34"/>
      </w:pPr>
    </w:p>
    <w:sectPr w:rsidR="00AE54AC" w:rsidRPr="007A57A6" w:rsidSect="0057413A">
      <w:footerReference w:type="default" r:id="rId1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EA763" w14:textId="77777777" w:rsidR="0077269C" w:rsidRDefault="0077269C">
      <w:r>
        <w:separator/>
      </w:r>
    </w:p>
    <w:p w14:paraId="6BE85A6D" w14:textId="77777777" w:rsidR="0077269C" w:rsidRDefault="0077269C"/>
  </w:endnote>
  <w:endnote w:type="continuationSeparator" w:id="0">
    <w:p w14:paraId="389FDD3D" w14:textId="77777777" w:rsidR="0077269C" w:rsidRDefault="0077269C">
      <w:r>
        <w:continuationSeparator/>
      </w:r>
    </w:p>
    <w:p w14:paraId="67F7407A" w14:textId="77777777" w:rsidR="0077269C" w:rsidRDefault="007726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84F64" w14:textId="77777777" w:rsidR="0077269C" w:rsidRDefault="0077269C">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7F42C2">
      <w:rPr>
        <w:rStyle w:val="afd"/>
        <w:noProof/>
      </w:rPr>
      <w:t>31</w:t>
    </w:r>
    <w:r>
      <w:rPr>
        <w:rStyle w:val="afd"/>
      </w:rPr>
      <w:fldChar w:fldCharType="end"/>
    </w:r>
  </w:p>
  <w:p w14:paraId="738A5CF5" w14:textId="77777777" w:rsidR="0077269C" w:rsidRDefault="0077269C">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022D6" w14:textId="77777777" w:rsidR="0077269C" w:rsidRDefault="0077269C">
      <w:r>
        <w:separator/>
      </w:r>
    </w:p>
    <w:p w14:paraId="192521FE" w14:textId="77777777" w:rsidR="0077269C" w:rsidRDefault="0077269C"/>
  </w:footnote>
  <w:footnote w:type="continuationSeparator" w:id="0">
    <w:p w14:paraId="4EFBB5CC" w14:textId="77777777" w:rsidR="0077269C" w:rsidRDefault="0077269C">
      <w:r>
        <w:continuationSeparator/>
      </w:r>
    </w:p>
    <w:p w14:paraId="297A2F33" w14:textId="77777777" w:rsidR="0077269C" w:rsidRDefault="0077269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E6D1DBD"/>
    <w:multiLevelType w:val="hybridMultilevel"/>
    <w:tmpl w:val="14623C0C"/>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131B5"/>
    <w:multiLevelType w:val="hybridMultilevel"/>
    <w:tmpl w:val="58EE1F7C"/>
    <w:lvl w:ilvl="0" w:tplc="9EA25ABE">
      <w:start w:val="1"/>
      <w:numFmt w:val="bullet"/>
      <w:lvlText w:val=""/>
      <w:lvlJc w:val="left"/>
      <w:pPr>
        <w:ind w:left="1495"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1C0CDC"/>
    <w:multiLevelType w:val="hybridMultilevel"/>
    <w:tmpl w:val="14623C0C"/>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1F390094"/>
    <w:multiLevelType w:val="hybridMultilevel"/>
    <w:tmpl w:val="3B0A7BC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7B0B33"/>
    <w:multiLevelType w:val="hybridMultilevel"/>
    <w:tmpl w:val="C45694F8"/>
    <w:lvl w:ilvl="0" w:tplc="FFFFFFFF">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B8B4F2C"/>
    <w:multiLevelType w:val="hybridMultilevel"/>
    <w:tmpl w:val="36247988"/>
    <w:lvl w:ilvl="0" w:tplc="157A39A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17">
    <w:nsid w:val="60E57686"/>
    <w:multiLevelType w:val="hybridMultilevel"/>
    <w:tmpl w:val="69242538"/>
    <w:lvl w:ilvl="0" w:tplc="FFFFFFFF">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3">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4">
    <w:nsid w:val="7BDB4C5D"/>
    <w:multiLevelType w:val="hybridMultilevel"/>
    <w:tmpl w:val="D20CA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1"/>
  </w:num>
  <w:num w:numId="3">
    <w:abstractNumId w:val="8"/>
  </w:num>
  <w:num w:numId="4">
    <w:abstractNumId w:val="7"/>
  </w:num>
  <w:num w:numId="5">
    <w:abstractNumId w:val="19"/>
  </w:num>
  <w:num w:numId="6">
    <w:abstractNumId w:val="20"/>
  </w:num>
  <w:num w:numId="7">
    <w:abstractNumId w:val="13"/>
  </w:num>
  <w:num w:numId="8">
    <w:abstractNumId w:val="18"/>
  </w:num>
  <w:num w:numId="9">
    <w:abstractNumId w:val="1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3"/>
  </w:num>
  <w:num w:numId="15">
    <w:abstractNumId w:val="5"/>
  </w:num>
  <w:num w:numId="16">
    <w:abstractNumId w:val="9"/>
  </w:num>
  <w:num w:numId="17">
    <w:abstractNumId w:val="14"/>
  </w:num>
  <w:num w:numId="18">
    <w:abstractNumId w:val="0"/>
  </w:num>
  <w:num w:numId="19">
    <w:abstractNumId w:val="1"/>
  </w:num>
  <w:num w:numId="20">
    <w:abstractNumId w:val="6"/>
  </w:num>
  <w:num w:numId="21">
    <w:abstractNumId w:val="24"/>
  </w:num>
  <w:num w:numId="22">
    <w:abstractNumId w:val="10"/>
  </w:num>
  <w:num w:numId="23">
    <w:abstractNumId w:val="12"/>
  </w:num>
  <w:num w:numId="24">
    <w:abstractNumId w:val="17"/>
  </w:num>
  <w:num w:numId="25">
    <w:abstractNumId w:val="4"/>
  </w:num>
  <w:num w:numId="26">
    <w:abstractNumId w:val="3"/>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аврилова М.С.">
    <w15:presenceInfo w15:providerId="AD" w15:userId="S-1-5-21-2709491182-293932466-2801089489-21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isplayBackgroundShape/>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3C8"/>
    <w:rsid w:val="00000889"/>
    <w:rsid w:val="00000A28"/>
    <w:rsid w:val="00001E30"/>
    <w:rsid w:val="0000261F"/>
    <w:rsid w:val="000028FB"/>
    <w:rsid w:val="000046F3"/>
    <w:rsid w:val="00004862"/>
    <w:rsid w:val="00004EEF"/>
    <w:rsid w:val="00005092"/>
    <w:rsid w:val="000071E9"/>
    <w:rsid w:val="000076B1"/>
    <w:rsid w:val="0001035A"/>
    <w:rsid w:val="00010C24"/>
    <w:rsid w:val="0001148B"/>
    <w:rsid w:val="00011FEC"/>
    <w:rsid w:val="00012941"/>
    <w:rsid w:val="00012D43"/>
    <w:rsid w:val="000143A7"/>
    <w:rsid w:val="00014754"/>
    <w:rsid w:val="0001476A"/>
    <w:rsid w:val="00014ABC"/>
    <w:rsid w:val="00015D0A"/>
    <w:rsid w:val="00015EAB"/>
    <w:rsid w:val="00015FAC"/>
    <w:rsid w:val="00017139"/>
    <w:rsid w:val="00017771"/>
    <w:rsid w:val="00017CA8"/>
    <w:rsid w:val="00020759"/>
    <w:rsid w:val="00020973"/>
    <w:rsid w:val="00020C30"/>
    <w:rsid w:val="00020DC7"/>
    <w:rsid w:val="00021791"/>
    <w:rsid w:val="00023D4F"/>
    <w:rsid w:val="000243FF"/>
    <w:rsid w:val="0002469A"/>
    <w:rsid w:val="00025CED"/>
    <w:rsid w:val="00025E6A"/>
    <w:rsid w:val="00025E6F"/>
    <w:rsid w:val="00026316"/>
    <w:rsid w:val="00027C3D"/>
    <w:rsid w:val="00030A00"/>
    <w:rsid w:val="0003165A"/>
    <w:rsid w:val="00031D66"/>
    <w:rsid w:val="0003247C"/>
    <w:rsid w:val="0003284D"/>
    <w:rsid w:val="00032F4A"/>
    <w:rsid w:val="00033132"/>
    <w:rsid w:val="00033EB5"/>
    <w:rsid w:val="000342FD"/>
    <w:rsid w:val="0003587B"/>
    <w:rsid w:val="00035B02"/>
    <w:rsid w:val="00035EE7"/>
    <w:rsid w:val="00036760"/>
    <w:rsid w:val="00037AEF"/>
    <w:rsid w:val="0004083F"/>
    <w:rsid w:val="00040F73"/>
    <w:rsid w:val="000441E2"/>
    <w:rsid w:val="000445C1"/>
    <w:rsid w:val="00044CE7"/>
    <w:rsid w:val="00044F6F"/>
    <w:rsid w:val="00045379"/>
    <w:rsid w:val="000460A4"/>
    <w:rsid w:val="000463E3"/>
    <w:rsid w:val="000467FA"/>
    <w:rsid w:val="00046877"/>
    <w:rsid w:val="0004785E"/>
    <w:rsid w:val="0005023C"/>
    <w:rsid w:val="000509DD"/>
    <w:rsid w:val="00051B03"/>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45A8"/>
    <w:rsid w:val="00075D68"/>
    <w:rsid w:val="00075E1B"/>
    <w:rsid w:val="00075F9B"/>
    <w:rsid w:val="000765DE"/>
    <w:rsid w:val="00077B8B"/>
    <w:rsid w:val="00080888"/>
    <w:rsid w:val="0008157B"/>
    <w:rsid w:val="00083192"/>
    <w:rsid w:val="00084B4D"/>
    <w:rsid w:val="00084BEE"/>
    <w:rsid w:val="00084F02"/>
    <w:rsid w:val="00085080"/>
    <w:rsid w:val="00085084"/>
    <w:rsid w:val="00086397"/>
    <w:rsid w:val="0008743A"/>
    <w:rsid w:val="00087AF0"/>
    <w:rsid w:val="000900B1"/>
    <w:rsid w:val="00091126"/>
    <w:rsid w:val="00091834"/>
    <w:rsid w:val="000919E7"/>
    <w:rsid w:val="00092376"/>
    <w:rsid w:val="0009251D"/>
    <w:rsid w:val="00092C19"/>
    <w:rsid w:val="000932AD"/>
    <w:rsid w:val="000948E2"/>
    <w:rsid w:val="00097226"/>
    <w:rsid w:val="000977CD"/>
    <w:rsid w:val="000A1686"/>
    <w:rsid w:val="000A196D"/>
    <w:rsid w:val="000A20D1"/>
    <w:rsid w:val="000A22D5"/>
    <w:rsid w:val="000A267E"/>
    <w:rsid w:val="000A3B03"/>
    <w:rsid w:val="000A449A"/>
    <w:rsid w:val="000A5325"/>
    <w:rsid w:val="000A5D23"/>
    <w:rsid w:val="000A618E"/>
    <w:rsid w:val="000A6855"/>
    <w:rsid w:val="000A6935"/>
    <w:rsid w:val="000A6EF0"/>
    <w:rsid w:val="000A72E7"/>
    <w:rsid w:val="000A755F"/>
    <w:rsid w:val="000A7ACC"/>
    <w:rsid w:val="000B1A7B"/>
    <w:rsid w:val="000B2B9A"/>
    <w:rsid w:val="000B32B7"/>
    <w:rsid w:val="000B3589"/>
    <w:rsid w:val="000B3914"/>
    <w:rsid w:val="000B4B23"/>
    <w:rsid w:val="000B5329"/>
    <w:rsid w:val="000B6945"/>
    <w:rsid w:val="000B6AE0"/>
    <w:rsid w:val="000B6BE6"/>
    <w:rsid w:val="000B78CF"/>
    <w:rsid w:val="000B799E"/>
    <w:rsid w:val="000C04A7"/>
    <w:rsid w:val="000C0CC1"/>
    <w:rsid w:val="000C0D78"/>
    <w:rsid w:val="000C19A7"/>
    <w:rsid w:val="000C1E68"/>
    <w:rsid w:val="000C1FB5"/>
    <w:rsid w:val="000C2212"/>
    <w:rsid w:val="000C2657"/>
    <w:rsid w:val="000C2ED2"/>
    <w:rsid w:val="000C30ED"/>
    <w:rsid w:val="000C3931"/>
    <w:rsid w:val="000C4104"/>
    <w:rsid w:val="000C4A2C"/>
    <w:rsid w:val="000C4BDA"/>
    <w:rsid w:val="000C52E8"/>
    <w:rsid w:val="000C57AE"/>
    <w:rsid w:val="000C5CED"/>
    <w:rsid w:val="000C70F3"/>
    <w:rsid w:val="000C74A6"/>
    <w:rsid w:val="000C7B7C"/>
    <w:rsid w:val="000C7E16"/>
    <w:rsid w:val="000D048C"/>
    <w:rsid w:val="000D057A"/>
    <w:rsid w:val="000D158F"/>
    <w:rsid w:val="000D17C9"/>
    <w:rsid w:val="000D1ACC"/>
    <w:rsid w:val="000D42B0"/>
    <w:rsid w:val="000D6BC9"/>
    <w:rsid w:val="000D6FD4"/>
    <w:rsid w:val="000D72A7"/>
    <w:rsid w:val="000D7324"/>
    <w:rsid w:val="000D79DF"/>
    <w:rsid w:val="000E0BBE"/>
    <w:rsid w:val="000E15E6"/>
    <w:rsid w:val="000E3167"/>
    <w:rsid w:val="000E4FC9"/>
    <w:rsid w:val="000E53E1"/>
    <w:rsid w:val="000E544F"/>
    <w:rsid w:val="000E5E40"/>
    <w:rsid w:val="000E714F"/>
    <w:rsid w:val="000E71EE"/>
    <w:rsid w:val="000E79E8"/>
    <w:rsid w:val="000F1911"/>
    <w:rsid w:val="000F1A29"/>
    <w:rsid w:val="000F269A"/>
    <w:rsid w:val="000F2AD4"/>
    <w:rsid w:val="000F2CA0"/>
    <w:rsid w:val="000F3540"/>
    <w:rsid w:val="000F35AE"/>
    <w:rsid w:val="000F3A11"/>
    <w:rsid w:val="000F3A94"/>
    <w:rsid w:val="000F4A1A"/>
    <w:rsid w:val="000F4EA3"/>
    <w:rsid w:val="000F59AD"/>
    <w:rsid w:val="000F5A69"/>
    <w:rsid w:val="000F5FCE"/>
    <w:rsid w:val="000F6515"/>
    <w:rsid w:val="000F7098"/>
    <w:rsid w:val="000F777D"/>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638"/>
    <w:rsid w:val="00110CC9"/>
    <w:rsid w:val="001110DA"/>
    <w:rsid w:val="00111DD8"/>
    <w:rsid w:val="00111E8D"/>
    <w:rsid w:val="00112E17"/>
    <w:rsid w:val="001139A0"/>
    <w:rsid w:val="00114201"/>
    <w:rsid w:val="00114256"/>
    <w:rsid w:val="001144CB"/>
    <w:rsid w:val="001149AB"/>
    <w:rsid w:val="00116CF9"/>
    <w:rsid w:val="00120050"/>
    <w:rsid w:val="001201FF"/>
    <w:rsid w:val="00120A22"/>
    <w:rsid w:val="00120C37"/>
    <w:rsid w:val="00120C45"/>
    <w:rsid w:val="00120CBA"/>
    <w:rsid w:val="001217AC"/>
    <w:rsid w:val="001234E2"/>
    <w:rsid w:val="0012427C"/>
    <w:rsid w:val="00124E9D"/>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6F50"/>
    <w:rsid w:val="00137070"/>
    <w:rsid w:val="0013779F"/>
    <w:rsid w:val="00140026"/>
    <w:rsid w:val="001407C6"/>
    <w:rsid w:val="00140B39"/>
    <w:rsid w:val="00140D7C"/>
    <w:rsid w:val="0014125B"/>
    <w:rsid w:val="00141393"/>
    <w:rsid w:val="0014184A"/>
    <w:rsid w:val="001419CD"/>
    <w:rsid w:val="0014209A"/>
    <w:rsid w:val="00142C58"/>
    <w:rsid w:val="00144BD5"/>
    <w:rsid w:val="0014504C"/>
    <w:rsid w:val="0014548C"/>
    <w:rsid w:val="00147138"/>
    <w:rsid w:val="00147AA2"/>
    <w:rsid w:val="00150C8C"/>
    <w:rsid w:val="0015116F"/>
    <w:rsid w:val="001518C4"/>
    <w:rsid w:val="00152297"/>
    <w:rsid w:val="00153B93"/>
    <w:rsid w:val="001554E0"/>
    <w:rsid w:val="00155A83"/>
    <w:rsid w:val="00155BCC"/>
    <w:rsid w:val="001568CF"/>
    <w:rsid w:val="00156DCE"/>
    <w:rsid w:val="00156ED1"/>
    <w:rsid w:val="0016069B"/>
    <w:rsid w:val="001607B0"/>
    <w:rsid w:val="00161A48"/>
    <w:rsid w:val="00161BA7"/>
    <w:rsid w:val="00161BBC"/>
    <w:rsid w:val="00162B71"/>
    <w:rsid w:val="00162C91"/>
    <w:rsid w:val="00162CE2"/>
    <w:rsid w:val="001636D2"/>
    <w:rsid w:val="00163B28"/>
    <w:rsid w:val="00163CAF"/>
    <w:rsid w:val="0016410E"/>
    <w:rsid w:val="001654D1"/>
    <w:rsid w:val="001656E3"/>
    <w:rsid w:val="00165FBD"/>
    <w:rsid w:val="00166AF1"/>
    <w:rsid w:val="001674E1"/>
    <w:rsid w:val="00170251"/>
    <w:rsid w:val="001703E2"/>
    <w:rsid w:val="00171C46"/>
    <w:rsid w:val="001728F9"/>
    <w:rsid w:val="00172F27"/>
    <w:rsid w:val="001730DE"/>
    <w:rsid w:val="00173362"/>
    <w:rsid w:val="00173EDA"/>
    <w:rsid w:val="001741FF"/>
    <w:rsid w:val="001760A4"/>
    <w:rsid w:val="00176185"/>
    <w:rsid w:val="00176515"/>
    <w:rsid w:val="001766E4"/>
    <w:rsid w:val="00176FC4"/>
    <w:rsid w:val="0017786C"/>
    <w:rsid w:val="00177F5F"/>
    <w:rsid w:val="00180F65"/>
    <w:rsid w:val="00183C2C"/>
    <w:rsid w:val="00183F25"/>
    <w:rsid w:val="00185656"/>
    <w:rsid w:val="00185D91"/>
    <w:rsid w:val="0018648D"/>
    <w:rsid w:val="001872E6"/>
    <w:rsid w:val="00187C12"/>
    <w:rsid w:val="00190166"/>
    <w:rsid w:val="001909F9"/>
    <w:rsid w:val="00190F15"/>
    <w:rsid w:val="00190F1B"/>
    <w:rsid w:val="00191B2E"/>
    <w:rsid w:val="00191B54"/>
    <w:rsid w:val="00191B77"/>
    <w:rsid w:val="0019238A"/>
    <w:rsid w:val="00193913"/>
    <w:rsid w:val="00194305"/>
    <w:rsid w:val="00195D6C"/>
    <w:rsid w:val="0019645D"/>
    <w:rsid w:val="00196A0A"/>
    <w:rsid w:val="001A1449"/>
    <w:rsid w:val="001A1BFD"/>
    <w:rsid w:val="001A2FD1"/>
    <w:rsid w:val="001A39FD"/>
    <w:rsid w:val="001A50E7"/>
    <w:rsid w:val="001A56DF"/>
    <w:rsid w:val="001A5739"/>
    <w:rsid w:val="001A5755"/>
    <w:rsid w:val="001A63CA"/>
    <w:rsid w:val="001A73F5"/>
    <w:rsid w:val="001B0330"/>
    <w:rsid w:val="001B06F1"/>
    <w:rsid w:val="001B1080"/>
    <w:rsid w:val="001B143E"/>
    <w:rsid w:val="001B1E13"/>
    <w:rsid w:val="001B23C7"/>
    <w:rsid w:val="001B3660"/>
    <w:rsid w:val="001B3E68"/>
    <w:rsid w:val="001B43E8"/>
    <w:rsid w:val="001B468D"/>
    <w:rsid w:val="001B5B71"/>
    <w:rsid w:val="001B64F0"/>
    <w:rsid w:val="001B6B53"/>
    <w:rsid w:val="001B73A0"/>
    <w:rsid w:val="001B76E5"/>
    <w:rsid w:val="001B7933"/>
    <w:rsid w:val="001C0D53"/>
    <w:rsid w:val="001C0EEB"/>
    <w:rsid w:val="001C19A9"/>
    <w:rsid w:val="001C37ED"/>
    <w:rsid w:val="001C43B6"/>
    <w:rsid w:val="001C4432"/>
    <w:rsid w:val="001C63DC"/>
    <w:rsid w:val="001C6C2A"/>
    <w:rsid w:val="001C6C73"/>
    <w:rsid w:val="001C6D70"/>
    <w:rsid w:val="001C6D7B"/>
    <w:rsid w:val="001C6EF9"/>
    <w:rsid w:val="001C7145"/>
    <w:rsid w:val="001D0576"/>
    <w:rsid w:val="001D05D6"/>
    <w:rsid w:val="001D0AB5"/>
    <w:rsid w:val="001D1496"/>
    <w:rsid w:val="001D1D73"/>
    <w:rsid w:val="001D22F4"/>
    <w:rsid w:val="001D264B"/>
    <w:rsid w:val="001D427B"/>
    <w:rsid w:val="001D46BC"/>
    <w:rsid w:val="001D478D"/>
    <w:rsid w:val="001D4CF3"/>
    <w:rsid w:val="001D67F7"/>
    <w:rsid w:val="001D6922"/>
    <w:rsid w:val="001D7242"/>
    <w:rsid w:val="001E24F3"/>
    <w:rsid w:val="001E35A1"/>
    <w:rsid w:val="001E370A"/>
    <w:rsid w:val="001E3994"/>
    <w:rsid w:val="001E3EC5"/>
    <w:rsid w:val="001E44A0"/>
    <w:rsid w:val="001E46B2"/>
    <w:rsid w:val="001E5E87"/>
    <w:rsid w:val="001E5ED9"/>
    <w:rsid w:val="001E6133"/>
    <w:rsid w:val="001E617D"/>
    <w:rsid w:val="001E6C0E"/>
    <w:rsid w:val="001E7937"/>
    <w:rsid w:val="001F02AE"/>
    <w:rsid w:val="001F1076"/>
    <w:rsid w:val="001F156A"/>
    <w:rsid w:val="001F2DE7"/>
    <w:rsid w:val="001F3CB6"/>
    <w:rsid w:val="001F3F97"/>
    <w:rsid w:val="001F42DD"/>
    <w:rsid w:val="001F4406"/>
    <w:rsid w:val="001F5397"/>
    <w:rsid w:val="001F5C18"/>
    <w:rsid w:val="001F5D90"/>
    <w:rsid w:val="001F5E70"/>
    <w:rsid w:val="002019C0"/>
    <w:rsid w:val="00201B99"/>
    <w:rsid w:val="00202B61"/>
    <w:rsid w:val="00203775"/>
    <w:rsid w:val="00203D31"/>
    <w:rsid w:val="002043F7"/>
    <w:rsid w:val="002052B0"/>
    <w:rsid w:val="00205AF7"/>
    <w:rsid w:val="002068BD"/>
    <w:rsid w:val="00206AF8"/>
    <w:rsid w:val="00206BC7"/>
    <w:rsid w:val="00206C12"/>
    <w:rsid w:val="002070FB"/>
    <w:rsid w:val="00207957"/>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3366"/>
    <w:rsid w:val="00234551"/>
    <w:rsid w:val="002354B5"/>
    <w:rsid w:val="002357F6"/>
    <w:rsid w:val="00235D36"/>
    <w:rsid w:val="00240C9B"/>
    <w:rsid w:val="002422D0"/>
    <w:rsid w:val="00244890"/>
    <w:rsid w:val="00244963"/>
    <w:rsid w:val="00245FBA"/>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4ED8"/>
    <w:rsid w:val="00265DF5"/>
    <w:rsid w:val="002660B7"/>
    <w:rsid w:val="00266306"/>
    <w:rsid w:val="00266887"/>
    <w:rsid w:val="00266EAF"/>
    <w:rsid w:val="00270CEF"/>
    <w:rsid w:val="00271021"/>
    <w:rsid w:val="0027153F"/>
    <w:rsid w:val="002716D5"/>
    <w:rsid w:val="002728D5"/>
    <w:rsid w:val="00272964"/>
    <w:rsid w:val="002739B5"/>
    <w:rsid w:val="002745B4"/>
    <w:rsid w:val="00275876"/>
    <w:rsid w:val="002761C7"/>
    <w:rsid w:val="00276619"/>
    <w:rsid w:val="00277236"/>
    <w:rsid w:val="00280711"/>
    <w:rsid w:val="0028199D"/>
    <w:rsid w:val="00281ACC"/>
    <w:rsid w:val="00282015"/>
    <w:rsid w:val="002820D6"/>
    <w:rsid w:val="00283B02"/>
    <w:rsid w:val="00283FAC"/>
    <w:rsid w:val="002843FD"/>
    <w:rsid w:val="00285284"/>
    <w:rsid w:val="00286C35"/>
    <w:rsid w:val="00287712"/>
    <w:rsid w:val="002879E7"/>
    <w:rsid w:val="00290F96"/>
    <w:rsid w:val="00291ECC"/>
    <w:rsid w:val="0029233F"/>
    <w:rsid w:val="00292713"/>
    <w:rsid w:val="0029286C"/>
    <w:rsid w:val="002929D9"/>
    <w:rsid w:val="0029382E"/>
    <w:rsid w:val="00293C72"/>
    <w:rsid w:val="00294562"/>
    <w:rsid w:val="002946E9"/>
    <w:rsid w:val="002948C4"/>
    <w:rsid w:val="0029517F"/>
    <w:rsid w:val="0029526F"/>
    <w:rsid w:val="002954BD"/>
    <w:rsid w:val="00296CEE"/>
    <w:rsid w:val="002972FA"/>
    <w:rsid w:val="002A1B53"/>
    <w:rsid w:val="002A1BD8"/>
    <w:rsid w:val="002A3AE1"/>
    <w:rsid w:val="002A3B48"/>
    <w:rsid w:val="002A4691"/>
    <w:rsid w:val="002A47E4"/>
    <w:rsid w:val="002A5449"/>
    <w:rsid w:val="002A5937"/>
    <w:rsid w:val="002A64F6"/>
    <w:rsid w:val="002A677E"/>
    <w:rsid w:val="002A6A89"/>
    <w:rsid w:val="002A6B8F"/>
    <w:rsid w:val="002A75C8"/>
    <w:rsid w:val="002A78DF"/>
    <w:rsid w:val="002A7E3C"/>
    <w:rsid w:val="002B0756"/>
    <w:rsid w:val="002B0839"/>
    <w:rsid w:val="002B0B58"/>
    <w:rsid w:val="002B0EF6"/>
    <w:rsid w:val="002B1D8A"/>
    <w:rsid w:val="002B21DD"/>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1C4"/>
    <w:rsid w:val="002C27C6"/>
    <w:rsid w:val="002C328A"/>
    <w:rsid w:val="002C396C"/>
    <w:rsid w:val="002C4B51"/>
    <w:rsid w:val="002C56DF"/>
    <w:rsid w:val="002C622C"/>
    <w:rsid w:val="002C6B5B"/>
    <w:rsid w:val="002D016B"/>
    <w:rsid w:val="002D165E"/>
    <w:rsid w:val="002D2A1B"/>
    <w:rsid w:val="002D2BD4"/>
    <w:rsid w:val="002D3A10"/>
    <w:rsid w:val="002D49B7"/>
    <w:rsid w:val="002D5F69"/>
    <w:rsid w:val="002D604E"/>
    <w:rsid w:val="002D781C"/>
    <w:rsid w:val="002E05C3"/>
    <w:rsid w:val="002E0F09"/>
    <w:rsid w:val="002E2B16"/>
    <w:rsid w:val="002E2D35"/>
    <w:rsid w:val="002E45D2"/>
    <w:rsid w:val="002E48CD"/>
    <w:rsid w:val="002E49AE"/>
    <w:rsid w:val="002E4A88"/>
    <w:rsid w:val="002E69A0"/>
    <w:rsid w:val="002E6EAF"/>
    <w:rsid w:val="002E7153"/>
    <w:rsid w:val="002E75B2"/>
    <w:rsid w:val="002E77AA"/>
    <w:rsid w:val="002F0128"/>
    <w:rsid w:val="002F153D"/>
    <w:rsid w:val="002F30F1"/>
    <w:rsid w:val="002F346E"/>
    <w:rsid w:val="002F3C79"/>
    <w:rsid w:val="002F5B8A"/>
    <w:rsid w:val="002F5BD9"/>
    <w:rsid w:val="002F6248"/>
    <w:rsid w:val="002F7C58"/>
    <w:rsid w:val="00300340"/>
    <w:rsid w:val="00300C29"/>
    <w:rsid w:val="00301169"/>
    <w:rsid w:val="0030140E"/>
    <w:rsid w:val="003016BD"/>
    <w:rsid w:val="00302421"/>
    <w:rsid w:val="00302C4F"/>
    <w:rsid w:val="00302DBD"/>
    <w:rsid w:val="0030340A"/>
    <w:rsid w:val="003038F2"/>
    <w:rsid w:val="0030480B"/>
    <w:rsid w:val="00304DB0"/>
    <w:rsid w:val="00305010"/>
    <w:rsid w:val="003056AD"/>
    <w:rsid w:val="00305854"/>
    <w:rsid w:val="00306BD9"/>
    <w:rsid w:val="00306BDF"/>
    <w:rsid w:val="00311BB8"/>
    <w:rsid w:val="003129C3"/>
    <w:rsid w:val="00312FB0"/>
    <w:rsid w:val="003135AB"/>
    <w:rsid w:val="00316978"/>
    <w:rsid w:val="00321486"/>
    <w:rsid w:val="003220E1"/>
    <w:rsid w:val="003231FB"/>
    <w:rsid w:val="00323370"/>
    <w:rsid w:val="00323492"/>
    <w:rsid w:val="0032480D"/>
    <w:rsid w:val="00325A34"/>
    <w:rsid w:val="00330A0D"/>
    <w:rsid w:val="00330A2B"/>
    <w:rsid w:val="00330D71"/>
    <w:rsid w:val="0033213C"/>
    <w:rsid w:val="00332753"/>
    <w:rsid w:val="00332B43"/>
    <w:rsid w:val="003330AF"/>
    <w:rsid w:val="003334E0"/>
    <w:rsid w:val="00333B48"/>
    <w:rsid w:val="00334E87"/>
    <w:rsid w:val="0033504F"/>
    <w:rsid w:val="003351D1"/>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5F09"/>
    <w:rsid w:val="00347F8F"/>
    <w:rsid w:val="00350346"/>
    <w:rsid w:val="0035042F"/>
    <w:rsid w:val="00351A3B"/>
    <w:rsid w:val="00352223"/>
    <w:rsid w:val="00352A4C"/>
    <w:rsid w:val="00354E29"/>
    <w:rsid w:val="00354FD9"/>
    <w:rsid w:val="003559A1"/>
    <w:rsid w:val="00355B9B"/>
    <w:rsid w:val="00356986"/>
    <w:rsid w:val="00356CE7"/>
    <w:rsid w:val="00357F70"/>
    <w:rsid w:val="00360C65"/>
    <w:rsid w:val="00364615"/>
    <w:rsid w:val="0036505B"/>
    <w:rsid w:val="003659AA"/>
    <w:rsid w:val="0036608A"/>
    <w:rsid w:val="00366378"/>
    <w:rsid w:val="00367134"/>
    <w:rsid w:val="00367D85"/>
    <w:rsid w:val="00367EF9"/>
    <w:rsid w:val="00370445"/>
    <w:rsid w:val="0037090E"/>
    <w:rsid w:val="00372685"/>
    <w:rsid w:val="003735A2"/>
    <w:rsid w:val="003737AC"/>
    <w:rsid w:val="0037586E"/>
    <w:rsid w:val="0037663E"/>
    <w:rsid w:val="00376966"/>
    <w:rsid w:val="00376FA5"/>
    <w:rsid w:val="00381E7F"/>
    <w:rsid w:val="00382C70"/>
    <w:rsid w:val="003833AA"/>
    <w:rsid w:val="00384A9C"/>
    <w:rsid w:val="003852D5"/>
    <w:rsid w:val="0038576E"/>
    <w:rsid w:val="0039072F"/>
    <w:rsid w:val="00390CF6"/>
    <w:rsid w:val="00391394"/>
    <w:rsid w:val="0039142C"/>
    <w:rsid w:val="00391714"/>
    <w:rsid w:val="00392DC0"/>
    <w:rsid w:val="00392EEC"/>
    <w:rsid w:val="00393023"/>
    <w:rsid w:val="00393F05"/>
    <w:rsid w:val="003958F8"/>
    <w:rsid w:val="003961D3"/>
    <w:rsid w:val="00396289"/>
    <w:rsid w:val="00396833"/>
    <w:rsid w:val="0039747B"/>
    <w:rsid w:val="0039785F"/>
    <w:rsid w:val="00397AF3"/>
    <w:rsid w:val="003A03FD"/>
    <w:rsid w:val="003A0A43"/>
    <w:rsid w:val="003A0B86"/>
    <w:rsid w:val="003A11B6"/>
    <w:rsid w:val="003A1D56"/>
    <w:rsid w:val="003A3426"/>
    <w:rsid w:val="003A3605"/>
    <w:rsid w:val="003A3B73"/>
    <w:rsid w:val="003A3BDB"/>
    <w:rsid w:val="003A3C2C"/>
    <w:rsid w:val="003A414C"/>
    <w:rsid w:val="003A4739"/>
    <w:rsid w:val="003A4F84"/>
    <w:rsid w:val="003A56CD"/>
    <w:rsid w:val="003A5E27"/>
    <w:rsid w:val="003A6DE6"/>
    <w:rsid w:val="003A7743"/>
    <w:rsid w:val="003A7C09"/>
    <w:rsid w:val="003B05C7"/>
    <w:rsid w:val="003B0E24"/>
    <w:rsid w:val="003B126D"/>
    <w:rsid w:val="003B19B4"/>
    <w:rsid w:val="003B2367"/>
    <w:rsid w:val="003B2A1D"/>
    <w:rsid w:val="003B58CA"/>
    <w:rsid w:val="003B759B"/>
    <w:rsid w:val="003B7764"/>
    <w:rsid w:val="003B7905"/>
    <w:rsid w:val="003B7972"/>
    <w:rsid w:val="003B7EFB"/>
    <w:rsid w:val="003C07E1"/>
    <w:rsid w:val="003C0B93"/>
    <w:rsid w:val="003C0C73"/>
    <w:rsid w:val="003C16E9"/>
    <w:rsid w:val="003C1917"/>
    <w:rsid w:val="003C249F"/>
    <w:rsid w:val="003C2804"/>
    <w:rsid w:val="003C2EA1"/>
    <w:rsid w:val="003C4011"/>
    <w:rsid w:val="003C4833"/>
    <w:rsid w:val="003C4860"/>
    <w:rsid w:val="003C4CD3"/>
    <w:rsid w:val="003C54F1"/>
    <w:rsid w:val="003C6C33"/>
    <w:rsid w:val="003C7132"/>
    <w:rsid w:val="003C7318"/>
    <w:rsid w:val="003C7BA9"/>
    <w:rsid w:val="003C7E6D"/>
    <w:rsid w:val="003C7F35"/>
    <w:rsid w:val="003D0B24"/>
    <w:rsid w:val="003D0B49"/>
    <w:rsid w:val="003D10B8"/>
    <w:rsid w:val="003D1890"/>
    <w:rsid w:val="003D1F9A"/>
    <w:rsid w:val="003D2A2B"/>
    <w:rsid w:val="003D2B76"/>
    <w:rsid w:val="003D2DDB"/>
    <w:rsid w:val="003D314C"/>
    <w:rsid w:val="003D35EA"/>
    <w:rsid w:val="003D3794"/>
    <w:rsid w:val="003D39FE"/>
    <w:rsid w:val="003D3F8C"/>
    <w:rsid w:val="003D4AFC"/>
    <w:rsid w:val="003D4C3F"/>
    <w:rsid w:val="003D4E50"/>
    <w:rsid w:val="003D4EF6"/>
    <w:rsid w:val="003D73D8"/>
    <w:rsid w:val="003D7937"/>
    <w:rsid w:val="003D7CF5"/>
    <w:rsid w:val="003E0171"/>
    <w:rsid w:val="003E0D13"/>
    <w:rsid w:val="003E1909"/>
    <w:rsid w:val="003E2088"/>
    <w:rsid w:val="003E22D4"/>
    <w:rsid w:val="003E2530"/>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618"/>
    <w:rsid w:val="003F7857"/>
    <w:rsid w:val="0040074D"/>
    <w:rsid w:val="00401EA5"/>
    <w:rsid w:val="00404215"/>
    <w:rsid w:val="004046BE"/>
    <w:rsid w:val="00404700"/>
    <w:rsid w:val="004049BD"/>
    <w:rsid w:val="00404D54"/>
    <w:rsid w:val="00404F8C"/>
    <w:rsid w:val="0040559E"/>
    <w:rsid w:val="00405F70"/>
    <w:rsid w:val="00406710"/>
    <w:rsid w:val="00406AA5"/>
    <w:rsid w:val="0040747C"/>
    <w:rsid w:val="00410118"/>
    <w:rsid w:val="004108C6"/>
    <w:rsid w:val="00411B2B"/>
    <w:rsid w:val="00412A47"/>
    <w:rsid w:val="00413130"/>
    <w:rsid w:val="004138C9"/>
    <w:rsid w:val="0041617E"/>
    <w:rsid w:val="00416A59"/>
    <w:rsid w:val="00416FB2"/>
    <w:rsid w:val="00417766"/>
    <w:rsid w:val="00417BBE"/>
    <w:rsid w:val="004206DE"/>
    <w:rsid w:val="004207D8"/>
    <w:rsid w:val="00420ABF"/>
    <w:rsid w:val="00420CEF"/>
    <w:rsid w:val="00421C0B"/>
    <w:rsid w:val="00421CB1"/>
    <w:rsid w:val="00421F88"/>
    <w:rsid w:val="00422057"/>
    <w:rsid w:val="004221C5"/>
    <w:rsid w:val="00422A4A"/>
    <w:rsid w:val="00423A06"/>
    <w:rsid w:val="00423ED9"/>
    <w:rsid w:val="00423F09"/>
    <w:rsid w:val="00424948"/>
    <w:rsid w:val="0042529D"/>
    <w:rsid w:val="00425358"/>
    <w:rsid w:val="00425FE8"/>
    <w:rsid w:val="00427198"/>
    <w:rsid w:val="0043003C"/>
    <w:rsid w:val="0043013A"/>
    <w:rsid w:val="004309D6"/>
    <w:rsid w:val="004313EE"/>
    <w:rsid w:val="004325FA"/>
    <w:rsid w:val="00432BE2"/>
    <w:rsid w:val="00432C03"/>
    <w:rsid w:val="00433282"/>
    <w:rsid w:val="004334C0"/>
    <w:rsid w:val="00433683"/>
    <w:rsid w:val="00435406"/>
    <w:rsid w:val="00436998"/>
    <w:rsid w:val="0043725E"/>
    <w:rsid w:val="004377EF"/>
    <w:rsid w:val="00440859"/>
    <w:rsid w:val="00441072"/>
    <w:rsid w:val="004412F1"/>
    <w:rsid w:val="0044235E"/>
    <w:rsid w:val="004424B8"/>
    <w:rsid w:val="00442E47"/>
    <w:rsid w:val="00443EC6"/>
    <w:rsid w:val="00443F03"/>
    <w:rsid w:val="00444959"/>
    <w:rsid w:val="00445AE3"/>
    <w:rsid w:val="0044683E"/>
    <w:rsid w:val="00446BF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4828"/>
    <w:rsid w:val="00465A33"/>
    <w:rsid w:val="00466C8D"/>
    <w:rsid w:val="00467B11"/>
    <w:rsid w:val="00467DAF"/>
    <w:rsid w:val="00467E4E"/>
    <w:rsid w:val="00470C8E"/>
    <w:rsid w:val="00470D12"/>
    <w:rsid w:val="00474C0C"/>
    <w:rsid w:val="00475104"/>
    <w:rsid w:val="00476CEA"/>
    <w:rsid w:val="00480244"/>
    <w:rsid w:val="00480392"/>
    <w:rsid w:val="00480C83"/>
    <w:rsid w:val="00480DA4"/>
    <w:rsid w:val="004828A3"/>
    <w:rsid w:val="0048291C"/>
    <w:rsid w:val="00483010"/>
    <w:rsid w:val="004835CA"/>
    <w:rsid w:val="004835DA"/>
    <w:rsid w:val="0048369A"/>
    <w:rsid w:val="00483B04"/>
    <w:rsid w:val="004843BF"/>
    <w:rsid w:val="0048450C"/>
    <w:rsid w:val="00484A3F"/>
    <w:rsid w:val="00484B5F"/>
    <w:rsid w:val="0048529D"/>
    <w:rsid w:val="00485BC7"/>
    <w:rsid w:val="00487546"/>
    <w:rsid w:val="0049046E"/>
    <w:rsid w:val="00490926"/>
    <w:rsid w:val="00494A5D"/>
    <w:rsid w:val="00494BCE"/>
    <w:rsid w:val="004950FC"/>
    <w:rsid w:val="00495183"/>
    <w:rsid w:val="00495203"/>
    <w:rsid w:val="00495F11"/>
    <w:rsid w:val="00496A7E"/>
    <w:rsid w:val="00496F5E"/>
    <w:rsid w:val="00497133"/>
    <w:rsid w:val="00497384"/>
    <w:rsid w:val="004A0C54"/>
    <w:rsid w:val="004A0E46"/>
    <w:rsid w:val="004A12FE"/>
    <w:rsid w:val="004A2D79"/>
    <w:rsid w:val="004A3BA9"/>
    <w:rsid w:val="004A3C07"/>
    <w:rsid w:val="004A3E0C"/>
    <w:rsid w:val="004A4F62"/>
    <w:rsid w:val="004B04A5"/>
    <w:rsid w:val="004B068E"/>
    <w:rsid w:val="004B0814"/>
    <w:rsid w:val="004B0E40"/>
    <w:rsid w:val="004B2067"/>
    <w:rsid w:val="004B3BEA"/>
    <w:rsid w:val="004B4157"/>
    <w:rsid w:val="004B4ACD"/>
    <w:rsid w:val="004B63C1"/>
    <w:rsid w:val="004B77A6"/>
    <w:rsid w:val="004C14A7"/>
    <w:rsid w:val="004C240A"/>
    <w:rsid w:val="004C28F9"/>
    <w:rsid w:val="004C29EB"/>
    <w:rsid w:val="004C2A96"/>
    <w:rsid w:val="004C2E58"/>
    <w:rsid w:val="004C3154"/>
    <w:rsid w:val="004C36E9"/>
    <w:rsid w:val="004C44EE"/>
    <w:rsid w:val="004C619A"/>
    <w:rsid w:val="004C684C"/>
    <w:rsid w:val="004C6F6F"/>
    <w:rsid w:val="004C7C6C"/>
    <w:rsid w:val="004D0074"/>
    <w:rsid w:val="004D1450"/>
    <w:rsid w:val="004D2B15"/>
    <w:rsid w:val="004D7EB5"/>
    <w:rsid w:val="004E0556"/>
    <w:rsid w:val="004E15BD"/>
    <w:rsid w:val="004E1877"/>
    <w:rsid w:val="004E196F"/>
    <w:rsid w:val="004E2241"/>
    <w:rsid w:val="004E2280"/>
    <w:rsid w:val="004E2537"/>
    <w:rsid w:val="004E41D6"/>
    <w:rsid w:val="004E4391"/>
    <w:rsid w:val="004E44D8"/>
    <w:rsid w:val="004E4F49"/>
    <w:rsid w:val="004E60CF"/>
    <w:rsid w:val="004E708B"/>
    <w:rsid w:val="004F0614"/>
    <w:rsid w:val="004F0847"/>
    <w:rsid w:val="004F1073"/>
    <w:rsid w:val="004F2A24"/>
    <w:rsid w:val="004F2B41"/>
    <w:rsid w:val="004F4296"/>
    <w:rsid w:val="004F48A7"/>
    <w:rsid w:val="004F49CE"/>
    <w:rsid w:val="004F57AA"/>
    <w:rsid w:val="004F71E7"/>
    <w:rsid w:val="004F76FF"/>
    <w:rsid w:val="005004CD"/>
    <w:rsid w:val="00500DC9"/>
    <w:rsid w:val="00500E44"/>
    <w:rsid w:val="00500E6C"/>
    <w:rsid w:val="005013C6"/>
    <w:rsid w:val="00501E7D"/>
    <w:rsid w:val="005029BB"/>
    <w:rsid w:val="00502B18"/>
    <w:rsid w:val="00502BAB"/>
    <w:rsid w:val="005038B4"/>
    <w:rsid w:val="00503972"/>
    <w:rsid w:val="00503DAD"/>
    <w:rsid w:val="00504765"/>
    <w:rsid w:val="005047CC"/>
    <w:rsid w:val="00504C8E"/>
    <w:rsid w:val="00504DEA"/>
    <w:rsid w:val="00507326"/>
    <w:rsid w:val="00507903"/>
    <w:rsid w:val="00510564"/>
    <w:rsid w:val="005112A6"/>
    <w:rsid w:val="0051208D"/>
    <w:rsid w:val="0051320C"/>
    <w:rsid w:val="005135FD"/>
    <w:rsid w:val="00513BDA"/>
    <w:rsid w:val="005140DF"/>
    <w:rsid w:val="00514DC6"/>
    <w:rsid w:val="005150A5"/>
    <w:rsid w:val="00515680"/>
    <w:rsid w:val="0051634F"/>
    <w:rsid w:val="005175BB"/>
    <w:rsid w:val="00517973"/>
    <w:rsid w:val="00520644"/>
    <w:rsid w:val="005220AB"/>
    <w:rsid w:val="005241BF"/>
    <w:rsid w:val="00525908"/>
    <w:rsid w:val="00525983"/>
    <w:rsid w:val="00527870"/>
    <w:rsid w:val="00530006"/>
    <w:rsid w:val="0053156E"/>
    <w:rsid w:val="005319AF"/>
    <w:rsid w:val="005322C5"/>
    <w:rsid w:val="0053287D"/>
    <w:rsid w:val="00532B91"/>
    <w:rsid w:val="00534531"/>
    <w:rsid w:val="00534D7E"/>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D"/>
    <w:rsid w:val="00553882"/>
    <w:rsid w:val="00554224"/>
    <w:rsid w:val="0055451E"/>
    <w:rsid w:val="00554529"/>
    <w:rsid w:val="0055529A"/>
    <w:rsid w:val="0055591E"/>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67A5A"/>
    <w:rsid w:val="00570044"/>
    <w:rsid w:val="00570631"/>
    <w:rsid w:val="00570760"/>
    <w:rsid w:val="00570961"/>
    <w:rsid w:val="00570F00"/>
    <w:rsid w:val="0057121E"/>
    <w:rsid w:val="0057204D"/>
    <w:rsid w:val="00573A33"/>
    <w:rsid w:val="00573D40"/>
    <w:rsid w:val="00573E3D"/>
    <w:rsid w:val="0057413A"/>
    <w:rsid w:val="00574AAD"/>
    <w:rsid w:val="00575C5F"/>
    <w:rsid w:val="00577BD4"/>
    <w:rsid w:val="00580364"/>
    <w:rsid w:val="00580498"/>
    <w:rsid w:val="005809DF"/>
    <w:rsid w:val="0058112F"/>
    <w:rsid w:val="005815A1"/>
    <w:rsid w:val="00581B0A"/>
    <w:rsid w:val="00582557"/>
    <w:rsid w:val="00582FC9"/>
    <w:rsid w:val="0058312C"/>
    <w:rsid w:val="00583373"/>
    <w:rsid w:val="00583664"/>
    <w:rsid w:val="00583B7E"/>
    <w:rsid w:val="00585060"/>
    <w:rsid w:val="00585E9A"/>
    <w:rsid w:val="00586744"/>
    <w:rsid w:val="00586ABC"/>
    <w:rsid w:val="00586BAC"/>
    <w:rsid w:val="005872FB"/>
    <w:rsid w:val="00587F99"/>
    <w:rsid w:val="005909DF"/>
    <w:rsid w:val="00590CAB"/>
    <w:rsid w:val="00592EDC"/>
    <w:rsid w:val="00593CFD"/>
    <w:rsid w:val="00594F41"/>
    <w:rsid w:val="00595789"/>
    <w:rsid w:val="00595CB3"/>
    <w:rsid w:val="005961A5"/>
    <w:rsid w:val="005962F9"/>
    <w:rsid w:val="00596DB1"/>
    <w:rsid w:val="005A00FA"/>
    <w:rsid w:val="005A0D09"/>
    <w:rsid w:val="005A1139"/>
    <w:rsid w:val="005A135C"/>
    <w:rsid w:val="005A18E3"/>
    <w:rsid w:val="005A19F8"/>
    <w:rsid w:val="005A2214"/>
    <w:rsid w:val="005A271E"/>
    <w:rsid w:val="005A2AD3"/>
    <w:rsid w:val="005A4463"/>
    <w:rsid w:val="005A6562"/>
    <w:rsid w:val="005A6812"/>
    <w:rsid w:val="005A6BCF"/>
    <w:rsid w:val="005A6EF3"/>
    <w:rsid w:val="005A7722"/>
    <w:rsid w:val="005A78DA"/>
    <w:rsid w:val="005A7A87"/>
    <w:rsid w:val="005B0530"/>
    <w:rsid w:val="005B0773"/>
    <w:rsid w:val="005B1532"/>
    <w:rsid w:val="005B1855"/>
    <w:rsid w:val="005B19D9"/>
    <w:rsid w:val="005B1CBC"/>
    <w:rsid w:val="005B38FA"/>
    <w:rsid w:val="005B4C3E"/>
    <w:rsid w:val="005B5261"/>
    <w:rsid w:val="005B5924"/>
    <w:rsid w:val="005B5B21"/>
    <w:rsid w:val="005B5DFD"/>
    <w:rsid w:val="005B6284"/>
    <w:rsid w:val="005B668E"/>
    <w:rsid w:val="005C1748"/>
    <w:rsid w:val="005C1E5D"/>
    <w:rsid w:val="005C265F"/>
    <w:rsid w:val="005C3C83"/>
    <w:rsid w:val="005C3D87"/>
    <w:rsid w:val="005C4214"/>
    <w:rsid w:val="005C4B0E"/>
    <w:rsid w:val="005C4EFA"/>
    <w:rsid w:val="005C5BE8"/>
    <w:rsid w:val="005C5E0E"/>
    <w:rsid w:val="005C5E61"/>
    <w:rsid w:val="005C63C2"/>
    <w:rsid w:val="005C6916"/>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0C78"/>
    <w:rsid w:val="005F1338"/>
    <w:rsid w:val="005F238B"/>
    <w:rsid w:val="005F2E92"/>
    <w:rsid w:val="005F2EF5"/>
    <w:rsid w:val="005F36DC"/>
    <w:rsid w:val="005F3715"/>
    <w:rsid w:val="005F37E4"/>
    <w:rsid w:val="005F5262"/>
    <w:rsid w:val="005F56EF"/>
    <w:rsid w:val="005F67FB"/>
    <w:rsid w:val="005F76EE"/>
    <w:rsid w:val="005F7BB1"/>
    <w:rsid w:val="005F7D50"/>
    <w:rsid w:val="005F7F39"/>
    <w:rsid w:val="00600799"/>
    <w:rsid w:val="006007E1"/>
    <w:rsid w:val="0060192F"/>
    <w:rsid w:val="00601B55"/>
    <w:rsid w:val="00603289"/>
    <w:rsid w:val="00603644"/>
    <w:rsid w:val="0060477D"/>
    <w:rsid w:val="00604A55"/>
    <w:rsid w:val="00604BC6"/>
    <w:rsid w:val="00604E71"/>
    <w:rsid w:val="00605FA7"/>
    <w:rsid w:val="00606A4A"/>
    <w:rsid w:val="00606BE0"/>
    <w:rsid w:val="006105B6"/>
    <w:rsid w:val="00610FF5"/>
    <w:rsid w:val="00611F36"/>
    <w:rsid w:val="006129F5"/>
    <w:rsid w:val="00612A81"/>
    <w:rsid w:val="00613D27"/>
    <w:rsid w:val="00614B86"/>
    <w:rsid w:val="00614CFA"/>
    <w:rsid w:val="00616EBB"/>
    <w:rsid w:val="00617247"/>
    <w:rsid w:val="00617633"/>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03"/>
    <w:rsid w:val="0063539F"/>
    <w:rsid w:val="0063693F"/>
    <w:rsid w:val="006406D6"/>
    <w:rsid w:val="0064080C"/>
    <w:rsid w:val="00640A25"/>
    <w:rsid w:val="00640B47"/>
    <w:rsid w:val="00642182"/>
    <w:rsid w:val="00642F18"/>
    <w:rsid w:val="006437A3"/>
    <w:rsid w:val="006441BF"/>
    <w:rsid w:val="00644390"/>
    <w:rsid w:val="00644474"/>
    <w:rsid w:val="006457A4"/>
    <w:rsid w:val="00645FC8"/>
    <w:rsid w:val="006464B3"/>
    <w:rsid w:val="006468A0"/>
    <w:rsid w:val="00646E76"/>
    <w:rsid w:val="00652997"/>
    <w:rsid w:val="00653E8A"/>
    <w:rsid w:val="00654DAE"/>
    <w:rsid w:val="006550F8"/>
    <w:rsid w:val="00656FC9"/>
    <w:rsid w:val="00661ED5"/>
    <w:rsid w:val="0066336F"/>
    <w:rsid w:val="00663870"/>
    <w:rsid w:val="00663C8D"/>
    <w:rsid w:val="00665277"/>
    <w:rsid w:val="00665F29"/>
    <w:rsid w:val="0066659B"/>
    <w:rsid w:val="0066693B"/>
    <w:rsid w:val="006674F1"/>
    <w:rsid w:val="00667C11"/>
    <w:rsid w:val="006704B9"/>
    <w:rsid w:val="0067112D"/>
    <w:rsid w:val="00671B9B"/>
    <w:rsid w:val="00671D86"/>
    <w:rsid w:val="0067269C"/>
    <w:rsid w:val="00672844"/>
    <w:rsid w:val="00674FC1"/>
    <w:rsid w:val="006757BF"/>
    <w:rsid w:val="00676150"/>
    <w:rsid w:val="0067686A"/>
    <w:rsid w:val="00676F05"/>
    <w:rsid w:val="0067784F"/>
    <w:rsid w:val="00681408"/>
    <w:rsid w:val="00681DC3"/>
    <w:rsid w:val="00681F66"/>
    <w:rsid w:val="00681FD2"/>
    <w:rsid w:val="006822F8"/>
    <w:rsid w:val="006828B3"/>
    <w:rsid w:val="00683582"/>
    <w:rsid w:val="0068536D"/>
    <w:rsid w:val="006855FD"/>
    <w:rsid w:val="00685EFC"/>
    <w:rsid w:val="00687E91"/>
    <w:rsid w:val="00690258"/>
    <w:rsid w:val="00690918"/>
    <w:rsid w:val="00691845"/>
    <w:rsid w:val="00691CE3"/>
    <w:rsid w:val="00692341"/>
    <w:rsid w:val="006929A8"/>
    <w:rsid w:val="00692C89"/>
    <w:rsid w:val="0069307B"/>
    <w:rsid w:val="006936E5"/>
    <w:rsid w:val="00694160"/>
    <w:rsid w:val="006949D7"/>
    <w:rsid w:val="00695E71"/>
    <w:rsid w:val="0069623E"/>
    <w:rsid w:val="00696DF8"/>
    <w:rsid w:val="006973B7"/>
    <w:rsid w:val="00697C57"/>
    <w:rsid w:val="006A0029"/>
    <w:rsid w:val="006A047C"/>
    <w:rsid w:val="006A24A4"/>
    <w:rsid w:val="006A24C5"/>
    <w:rsid w:val="006A27B2"/>
    <w:rsid w:val="006A3C4F"/>
    <w:rsid w:val="006A4D5C"/>
    <w:rsid w:val="006A5344"/>
    <w:rsid w:val="006A53DD"/>
    <w:rsid w:val="006A60A1"/>
    <w:rsid w:val="006A63C1"/>
    <w:rsid w:val="006A6720"/>
    <w:rsid w:val="006A6D96"/>
    <w:rsid w:val="006A7C66"/>
    <w:rsid w:val="006B06B5"/>
    <w:rsid w:val="006B12DF"/>
    <w:rsid w:val="006B227B"/>
    <w:rsid w:val="006B23AB"/>
    <w:rsid w:val="006B2805"/>
    <w:rsid w:val="006B3C65"/>
    <w:rsid w:val="006B4D54"/>
    <w:rsid w:val="006B50C3"/>
    <w:rsid w:val="006B51F3"/>
    <w:rsid w:val="006B5A0E"/>
    <w:rsid w:val="006B628A"/>
    <w:rsid w:val="006B64B0"/>
    <w:rsid w:val="006B67B2"/>
    <w:rsid w:val="006B77CF"/>
    <w:rsid w:val="006B7860"/>
    <w:rsid w:val="006C1F48"/>
    <w:rsid w:val="006C2E27"/>
    <w:rsid w:val="006C533F"/>
    <w:rsid w:val="006C5BCB"/>
    <w:rsid w:val="006C64E6"/>
    <w:rsid w:val="006C688F"/>
    <w:rsid w:val="006C7018"/>
    <w:rsid w:val="006C7553"/>
    <w:rsid w:val="006C7B34"/>
    <w:rsid w:val="006C7E1B"/>
    <w:rsid w:val="006D0B85"/>
    <w:rsid w:val="006D128D"/>
    <w:rsid w:val="006D21BC"/>
    <w:rsid w:val="006D3F0E"/>
    <w:rsid w:val="006D4D1A"/>
    <w:rsid w:val="006D4FE7"/>
    <w:rsid w:val="006D57FA"/>
    <w:rsid w:val="006D5F44"/>
    <w:rsid w:val="006D6058"/>
    <w:rsid w:val="006D7050"/>
    <w:rsid w:val="006E0547"/>
    <w:rsid w:val="006E07EE"/>
    <w:rsid w:val="006E0848"/>
    <w:rsid w:val="006E1465"/>
    <w:rsid w:val="006E1BD3"/>
    <w:rsid w:val="006E20DC"/>
    <w:rsid w:val="006E2206"/>
    <w:rsid w:val="006E32D1"/>
    <w:rsid w:val="006E3DE5"/>
    <w:rsid w:val="006E3FC9"/>
    <w:rsid w:val="006E4CE4"/>
    <w:rsid w:val="006E5627"/>
    <w:rsid w:val="006E5E7E"/>
    <w:rsid w:val="006E68A5"/>
    <w:rsid w:val="006F093C"/>
    <w:rsid w:val="006F206D"/>
    <w:rsid w:val="006F25EA"/>
    <w:rsid w:val="006F2AA7"/>
    <w:rsid w:val="006F2B25"/>
    <w:rsid w:val="006F2E4C"/>
    <w:rsid w:val="006F37F1"/>
    <w:rsid w:val="006F404C"/>
    <w:rsid w:val="006F416C"/>
    <w:rsid w:val="006F449C"/>
    <w:rsid w:val="006F4ACD"/>
    <w:rsid w:val="006F5845"/>
    <w:rsid w:val="006F5EC2"/>
    <w:rsid w:val="006F626E"/>
    <w:rsid w:val="007003C4"/>
    <w:rsid w:val="00701A0A"/>
    <w:rsid w:val="00701ED1"/>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16F5A"/>
    <w:rsid w:val="0071731E"/>
    <w:rsid w:val="00721180"/>
    <w:rsid w:val="00721858"/>
    <w:rsid w:val="007227DE"/>
    <w:rsid w:val="007228AA"/>
    <w:rsid w:val="00722ADA"/>
    <w:rsid w:val="00723B07"/>
    <w:rsid w:val="00723B5E"/>
    <w:rsid w:val="00723DE4"/>
    <w:rsid w:val="00724FD3"/>
    <w:rsid w:val="00725C08"/>
    <w:rsid w:val="00726047"/>
    <w:rsid w:val="00726097"/>
    <w:rsid w:val="00726372"/>
    <w:rsid w:val="00726ACD"/>
    <w:rsid w:val="007272CF"/>
    <w:rsid w:val="0073123C"/>
    <w:rsid w:val="00732000"/>
    <w:rsid w:val="0073293F"/>
    <w:rsid w:val="00733AF1"/>
    <w:rsid w:val="007347E2"/>
    <w:rsid w:val="00735FA6"/>
    <w:rsid w:val="007362BF"/>
    <w:rsid w:val="007366C5"/>
    <w:rsid w:val="007368B2"/>
    <w:rsid w:val="00740A7D"/>
    <w:rsid w:val="0074224B"/>
    <w:rsid w:val="0074230D"/>
    <w:rsid w:val="007427D3"/>
    <w:rsid w:val="00742F57"/>
    <w:rsid w:val="00743DCC"/>
    <w:rsid w:val="00744B6D"/>
    <w:rsid w:val="00745896"/>
    <w:rsid w:val="007462F6"/>
    <w:rsid w:val="00746593"/>
    <w:rsid w:val="00747687"/>
    <w:rsid w:val="00747695"/>
    <w:rsid w:val="00747E23"/>
    <w:rsid w:val="00751AD5"/>
    <w:rsid w:val="007529E6"/>
    <w:rsid w:val="00753510"/>
    <w:rsid w:val="007539FE"/>
    <w:rsid w:val="00754114"/>
    <w:rsid w:val="00755BE3"/>
    <w:rsid w:val="00755C3A"/>
    <w:rsid w:val="007560CA"/>
    <w:rsid w:val="007567D1"/>
    <w:rsid w:val="007568D1"/>
    <w:rsid w:val="0075716E"/>
    <w:rsid w:val="00757825"/>
    <w:rsid w:val="00757CA9"/>
    <w:rsid w:val="00761402"/>
    <w:rsid w:val="00761A5A"/>
    <w:rsid w:val="0076243E"/>
    <w:rsid w:val="007633E7"/>
    <w:rsid w:val="00765386"/>
    <w:rsid w:val="007653B0"/>
    <w:rsid w:val="00765928"/>
    <w:rsid w:val="00765EC8"/>
    <w:rsid w:val="007673C6"/>
    <w:rsid w:val="00767C3F"/>
    <w:rsid w:val="00767D9C"/>
    <w:rsid w:val="00767EA1"/>
    <w:rsid w:val="00770173"/>
    <w:rsid w:val="00770449"/>
    <w:rsid w:val="00770E0E"/>
    <w:rsid w:val="00771176"/>
    <w:rsid w:val="00772540"/>
    <w:rsid w:val="0077269C"/>
    <w:rsid w:val="00772998"/>
    <w:rsid w:val="0077390C"/>
    <w:rsid w:val="00774612"/>
    <w:rsid w:val="007749E2"/>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0E66"/>
    <w:rsid w:val="007A1077"/>
    <w:rsid w:val="007A12ED"/>
    <w:rsid w:val="007A32B8"/>
    <w:rsid w:val="007A3668"/>
    <w:rsid w:val="007A393B"/>
    <w:rsid w:val="007A56F4"/>
    <w:rsid w:val="007A57A6"/>
    <w:rsid w:val="007A5D88"/>
    <w:rsid w:val="007A6CC5"/>
    <w:rsid w:val="007A7ABE"/>
    <w:rsid w:val="007B0838"/>
    <w:rsid w:val="007B1B8F"/>
    <w:rsid w:val="007B2A3A"/>
    <w:rsid w:val="007B2A89"/>
    <w:rsid w:val="007B2FCC"/>
    <w:rsid w:val="007B31D5"/>
    <w:rsid w:val="007B44E1"/>
    <w:rsid w:val="007B51A0"/>
    <w:rsid w:val="007B5EC0"/>
    <w:rsid w:val="007B6314"/>
    <w:rsid w:val="007B6451"/>
    <w:rsid w:val="007B6907"/>
    <w:rsid w:val="007B6D18"/>
    <w:rsid w:val="007B751E"/>
    <w:rsid w:val="007B7C91"/>
    <w:rsid w:val="007C05A9"/>
    <w:rsid w:val="007C0D93"/>
    <w:rsid w:val="007C20FF"/>
    <w:rsid w:val="007C2126"/>
    <w:rsid w:val="007C2ADB"/>
    <w:rsid w:val="007C2BD1"/>
    <w:rsid w:val="007C2DC8"/>
    <w:rsid w:val="007C31C4"/>
    <w:rsid w:val="007C3B5C"/>
    <w:rsid w:val="007C3C4A"/>
    <w:rsid w:val="007C3CB6"/>
    <w:rsid w:val="007C3CEF"/>
    <w:rsid w:val="007C440F"/>
    <w:rsid w:val="007C4B54"/>
    <w:rsid w:val="007C5702"/>
    <w:rsid w:val="007C5DDD"/>
    <w:rsid w:val="007C6DED"/>
    <w:rsid w:val="007C6E39"/>
    <w:rsid w:val="007C79F7"/>
    <w:rsid w:val="007C7B0D"/>
    <w:rsid w:val="007C7EE3"/>
    <w:rsid w:val="007D2137"/>
    <w:rsid w:val="007D35B1"/>
    <w:rsid w:val="007D35D2"/>
    <w:rsid w:val="007D3EE2"/>
    <w:rsid w:val="007D412E"/>
    <w:rsid w:val="007D5257"/>
    <w:rsid w:val="007D52E5"/>
    <w:rsid w:val="007D608D"/>
    <w:rsid w:val="007D64BB"/>
    <w:rsid w:val="007D72A2"/>
    <w:rsid w:val="007D7748"/>
    <w:rsid w:val="007D7DA6"/>
    <w:rsid w:val="007E10D4"/>
    <w:rsid w:val="007E2949"/>
    <w:rsid w:val="007E30E6"/>
    <w:rsid w:val="007E4488"/>
    <w:rsid w:val="007E4608"/>
    <w:rsid w:val="007E4A23"/>
    <w:rsid w:val="007E4F63"/>
    <w:rsid w:val="007E538D"/>
    <w:rsid w:val="007E5CA0"/>
    <w:rsid w:val="007E6D1B"/>
    <w:rsid w:val="007E75B1"/>
    <w:rsid w:val="007F128F"/>
    <w:rsid w:val="007F1404"/>
    <w:rsid w:val="007F212D"/>
    <w:rsid w:val="007F2A5F"/>
    <w:rsid w:val="007F4032"/>
    <w:rsid w:val="007F42C2"/>
    <w:rsid w:val="007F42E6"/>
    <w:rsid w:val="007F44DD"/>
    <w:rsid w:val="007F4568"/>
    <w:rsid w:val="007F544E"/>
    <w:rsid w:val="007F56B4"/>
    <w:rsid w:val="007F61B9"/>
    <w:rsid w:val="007F6B08"/>
    <w:rsid w:val="007F73CA"/>
    <w:rsid w:val="007F7536"/>
    <w:rsid w:val="007F77BD"/>
    <w:rsid w:val="007F7C32"/>
    <w:rsid w:val="007F7D09"/>
    <w:rsid w:val="008015F6"/>
    <w:rsid w:val="0080219A"/>
    <w:rsid w:val="0080271C"/>
    <w:rsid w:val="0080280D"/>
    <w:rsid w:val="0080289D"/>
    <w:rsid w:val="008033B1"/>
    <w:rsid w:val="00803948"/>
    <w:rsid w:val="0080404C"/>
    <w:rsid w:val="008041B4"/>
    <w:rsid w:val="00804A54"/>
    <w:rsid w:val="00804A95"/>
    <w:rsid w:val="00804F9F"/>
    <w:rsid w:val="008055F3"/>
    <w:rsid w:val="0080561A"/>
    <w:rsid w:val="008059F7"/>
    <w:rsid w:val="00806E13"/>
    <w:rsid w:val="008074F0"/>
    <w:rsid w:val="00807A49"/>
    <w:rsid w:val="00810594"/>
    <w:rsid w:val="00810C22"/>
    <w:rsid w:val="00810F41"/>
    <w:rsid w:val="00811F0F"/>
    <w:rsid w:val="008120A2"/>
    <w:rsid w:val="0081243E"/>
    <w:rsid w:val="00812BF2"/>
    <w:rsid w:val="00812EAA"/>
    <w:rsid w:val="0081367A"/>
    <w:rsid w:val="00813696"/>
    <w:rsid w:val="008142F4"/>
    <w:rsid w:val="0081439A"/>
    <w:rsid w:val="0081471A"/>
    <w:rsid w:val="00814FA1"/>
    <w:rsid w:val="0081577E"/>
    <w:rsid w:val="0081742C"/>
    <w:rsid w:val="00817569"/>
    <w:rsid w:val="0082013A"/>
    <w:rsid w:val="008215C9"/>
    <w:rsid w:val="00821A41"/>
    <w:rsid w:val="00821A6A"/>
    <w:rsid w:val="00821EC0"/>
    <w:rsid w:val="00821FCB"/>
    <w:rsid w:val="00822045"/>
    <w:rsid w:val="00822D66"/>
    <w:rsid w:val="00826369"/>
    <w:rsid w:val="00826B4F"/>
    <w:rsid w:val="00827501"/>
    <w:rsid w:val="008307CD"/>
    <w:rsid w:val="0083144F"/>
    <w:rsid w:val="008316C8"/>
    <w:rsid w:val="00832C27"/>
    <w:rsid w:val="00833996"/>
    <w:rsid w:val="00833B97"/>
    <w:rsid w:val="00834DD7"/>
    <w:rsid w:val="0083543B"/>
    <w:rsid w:val="0083581D"/>
    <w:rsid w:val="00835EAE"/>
    <w:rsid w:val="00836D53"/>
    <w:rsid w:val="00840DDB"/>
    <w:rsid w:val="00841543"/>
    <w:rsid w:val="00841B4B"/>
    <w:rsid w:val="00841CAD"/>
    <w:rsid w:val="00842D69"/>
    <w:rsid w:val="0084301C"/>
    <w:rsid w:val="008437C3"/>
    <w:rsid w:val="00844102"/>
    <w:rsid w:val="00844D4A"/>
    <w:rsid w:val="0084533C"/>
    <w:rsid w:val="00845C8D"/>
    <w:rsid w:val="00846A67"/>
    <w:rsid w:val="00846C19"/>
    <w:rsid w:val="008502DF"/>
    <w:rsid w:val="00850314"/>
    <w:rsid w:val="008518DA"/>
    <w:rsid w:val="00851A0C"/>
    <w:rsid w:val="00852194"/>
    <w:rsid w:val="008548F7"/>
    <w:rsid w:val="0085579D"/>
    <w:rsid w:val="008557B7"/>
    <w:rsid w:val="0085589E"/>
    <w:rsid w:val="00855A1F"/>
    <w:rsid w:val="008566BD"/>
    <w:rsid w:val="00856782"/>
    <w:rsid w:val="00857273"/>
    <w:rsid w:val="008609B1"/>
    <w:rsid w:val="0086138A"/>
    <w:rsid w:val="0086142A"/>
    <w:rsid w:val="00861612"/>
    <w:rsid w:val="0086183E"/>
    <w:rsid w:val="00863D23"/>
    <w:rsid w:val="008645E1"/>
    <w:rsid w:val="008661B7"/>
    <w:rsid w:val="008674BA"/>
    <w:rsid w:val="00867A86"/>
    <w:rsid w:val="00871920"/>
    <w:rsid w:val="00872048"/>
    <w:rsid w:val="00872E55"/>
    <w:rsid w:val="00873200"/>
    <w:rsid w:val="00873676"/>
    <w:rsid w:val="00875318"/>
    <w:rsid w:val="00875474"/>
    <w:rsid w:val="00876304"/>
    <w:rsid w:val="00876499"/>
    <w:rsid w:val="008769BB"/>
    <w:rsid w:val="00876FF2"/>
    <w:rsid w:val="00877390"/>
    <w:rsid w:val="0088049B"/>
    <w:rsid w:val="008806AF"/>
    <w:rsid w:val="00880A74"/>
    <w:rsid w:val="00880F77"/>
    <w:rsid w:val="008816FC"/>
    <w:rsid w:val="008817AD"/>
    <w:rsid w:val="00881FDB"/>
    <w:rsid w:val="0088290B"/>
    <w:rsid w:val="00883C58"/>
    <w:rsid w:val="00883CBE"/>
    <w:rsid w:val="00886667"/>
    <w:rsid w:val="00890888"/>
    <w:rsid w:val="00890B07"/>
    <w:rsid w:val="008912F8"/>
    <w:rsid w:val="008916EF"/>
    <w:rsid w:val="00892847"/>
    <w:rsid w:val="00892BD7"/>
    <w:rsid w:val="008960A6"/>
    <w:rsid w:val="008968F2"/>
    <w:rsid w:val="008979B3"/>
    <w:rsid w:val="00897F2C"/>
    <w:rsid w:val="008A0244"/>
    <w:rsid w:val="008A03FE"/>
    <w:rsid w:val="008A0A3B"/>
    <w:rsid w:val="008A19B9"/>
    <w:rsid w:val="008A46E7"/>
    <w:rsid w:val="008A4A73"/>
    <w:rsid w:val="008A4E48"/>
    <w:rsid w:val="008A58B0"/>
    <w:rsid w:val="008A5E11"/>
    <w:rsid w:val="008A6AF4"/>
    <w:rsid w:val="008A7013"/>
    <w:rsid w:val="008A7B17"/>
    <w:rsid w:val="008B0089"/>
    <w:rsid w:val="008B29C0"/>
    <w:rsid w:val="008B2D29"/>
    <w:rsid w:val="008B4AFA"/>
    <w:rsid w:val="008B5702"/>
    <w:rsid w:val="008B5B69"/>
    <w:rsid w:val="008B5CD7"/>
    <w:rsid w:val="008B6BAF"/>
    <w:rsid w:val="008B72E1"/>
    <w:rsid w:val="008B7F2B"/>
    <w:rsid w:val="008C047C"/>
    <w:rsid w:val="008C0619"/>
    <w:rsid w:val="008C1090"/>
    <w:rsid w:val="008C1CB7"/>
    <w:rsid w:val="008C1D79"/>
    <w:rsid w:val="008C27D8"/>
    <w:rsid w:val="008C3634"/>
    <w:rsid w:val="008C3D0A"/>
    <w:rsid w:val="008C3F8B"/>
    <w:rsid w:val="008C4CBC"/>
    <w:rsid w:val="008C5D97"/>
    <w:rsid w:val="008C5EDC"/>
    <w:rsid w:val="008C68DF"/>
    <w:rsid w:val="008C6BE9"/>
    <w:rsid w:val="008C77FC"/>
    <w:rsid w:val="008D007E"/>
    <w:rsid w:val="008D0657"/>
    <w:rsid w:val="008D1FA4"/>
    <w:rsid w:val="008D3DBA"/>
    <w:rsid w:val="008D4149"/>
    <w:rsid w:val="008D4240"/>
    <w:rsid w:val="008D4BD8"/>
    <w:rsid w:val="008D6A36"/>
    <w:rsid w:val="008D6E06"/>
    <w:rsid w:val="008D7091"/>
    <w:rsid w:val="008D729F"/>
    <w:rsid w:val="008D750E"/>
    <w:rsid w:val="008D7A3F"/>
    <w:rsid w:val="008E0634"/>
    <w:rsid w:val="008E1E06"/>
    <w:rsid w:val="008E2577"/>
    <w:rsid w:val="008E4441"/>
    <w:rsid w:val="008E4496"/>
    <w:rsid w:val="008E45D3"/>
    <w:rsid w:val="008E5A33"/>
    <w:rsid w:val="008E6DBD"/>
    <w:rsid w:val="008F02DA"/>
    <w:rsid w:val="008F0965"/>
    <w:rsid w:val="008F1CA9"/>
    <w:rsid w:val="008F212B"/>
    <w:rsid w:val="008F2CF7"/>
    <w:rsid w:val="008F353F"/>
    <w:rsid w:val="008F39C6"/>
    <w:rsid w:val="008F4374"/>
    <w:rsid w:val="008F5432"/>
    <w:rsid w:val="008F702F"/>
    <w:rsid w:val="008F7545"/>
    <w:rsid w:val="009012CF"/>
    <w:rsid w:val="009014ED"/>
    <w:rsid w:val="00903F6A"/>
    <w:rsid w:val="00904C04"/>
    <w:rsid w:val="00906742"/>
    <w:rsid w:val="00906CA2"/>
    <w:rsid w:val="009073ED"/>
    <w:rsid w:val="00907E13"/>
    <w:rsid w:val="0091030D"/>
    <w:rsid w:val="00910784"/>
    <w:rsid w:val="0091097A"/>
    <w:rsid w:val="00910DE8"/>
    <w:rsid w:val="0091128D"/>
    <w:rsid w:val="009116F4"/>
    <w:rsid w:val="00911F0F"/>
    <w:rsid w:val="00912DE8"/>
    <w:rsid w:val="00913801"/>
    <w:rsid w:val="009163D3"/>
    <w:rsid w:val="009164FE"/>
    <w:rsid w:val="00916632"/>
    <w:rsid w:val="00916DA7"/>
    <w:rsid w:val="009174AF"/>
    <w:rsid w:val="00917C98"/>
    <w:rsid w:val="0092028D"/>
    <w:rsid w:val="00920D1A"/>
    <w:rsid w:val="0092129E"/>
    <w:rsid w:val="00921F3E"/>
    <w:rsid w:val="00921FBF"/>
    <w:rsid w:val="00922110"/>
    <w:rsid w:val="009221E6"/>
    <w:rsid w:val="009224D5"/>
    <w:rsid w:val="009228D9"/>
    <w:rsid w:val="009229E9"/>
    <w:rsid w:val="00922BA2"/>
    <w:rsid w:val="00925163"/>
    <w:rsid w:val="00925D85"/>
    <w:rsid w:val="00927CB3"/>
    <w:rsid w:val="00927EF1"/>
    <w:rsid w:val="00927F23"/>
    <w:rsid w:val="00930E4C"/>
    <w:rsid w:val="00930E99"/>
    <w:rsid w:val="00931B10"/>
    <w:rsid w:val="00931EF4"/>
    <w:rsid w:val="00932BB5"/>
    <w:rsid w:val="00933FA1"/>
    <w:rsid w:val="00934153"/>
    <w:rsid w:val="0093672C"/>
    <w:rsid w:val="00937F2C"/>
    <w:rsid w:val="00940216"/>
    <w:rsid w:val="009411AB"/>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07C"/>
    <w:rsid w:val="00954785"/>
    <w:rsid w:val="00954835"/>
    <w:rsid w:val="009554DA"/>
    <w:rsid w:val="0095658B"/>
    <w:rsid w:val="00956ADA"/>
    <w:rsid w:val="00956EBF"/>
    <w:rsid w:val="00960DD2"/>
    <w:rsid w:val="009610A5"/>
    <w:rsid w:val="009616EE"/>
    <w:rsid w:val="00962607"/>
    <w:rsid w:val="009626FD"/>
    <w:rsid w:val="00962E85"/>
    <w:rsid w:val="009631B7"/>
    <w:rsid w:val="00963BCB"/>
    <w:rsid w:val="00966484"/>
    <w:rsid w:val="00966502"/>
    <w:rsid w:val="00967BFA"/>
    <w:rsid w:val="00971DE8"/>
    <w:rsid w:val="009724F8"/>
    <w:rsid w:val="0097278D"/>
    <w:rsid w:val="009727D8"/>
    <w:rsid w:val="00972C43"/>
    <w:rsid w:val="00972D7F"/>
    <w:rsid w:val="009731F1"/>
    <w:rsid w:val="00973460"/>
    <w:rsid w:val="00974953"/>
    <w:rsid w:val="00975121"/>
    <w:rsid w:val="00976BFA"/>
    <w:rsid w:val="00976E83"/>
    <w:rsid w:val="009812C8"/>
    <w:rsid w:val="00981609"/>
    <w:rsid w:val="00981FDF"/>
    <w:rsid w:val="00982D31"/>
    <w:rsid w:val="00982D5A"/>
    <w:rsid w:val="009838B4"/>
    <w:rsid w:val="00983A07"/>
    <w:rsid w:val="00985652"/>
    <w:rsid w:val="009865B6"/>
    <w:rsid w:val="00986FAC"/>
    <w:rsid w:val="00987009"/>
    <w:rsid w:val="00990F18"/>
    <w:rsid w:val="00992834"/>
    <w:rsid w:val="00992AE4"/>
    <w:rsid w:val="0099308E"/>
    <w:rsid w:val="00993785"/>
    <w:rsid w:val="00993884"/>
    <w:rsid w:val="00993891"/>
    <w:rsid w:val="00993F49"/>
    <w:rsid w:val="009958FF"/>
    <w:rsid w:val="0099595F"/>
    <w:rsid w:val="00995C04"/>
    <w:rsid w:val="009970A6"/>
    <w:rsid w:val="00997561"/>
    <w:rsid w:val="00997CA1"/>
    <w:rsid w:val="00997D26"/>
    <w:rsid w:val="00997FB0"/>
    <w:rsid w:val="009A127B"/>
    <w:rsid w:val="009A16A6"/>
    <w:rsid w:val="009A2D0C"/>
    <w:rsid w:val="009A3203"/>
    <w:rsid w:val="009A3C4D"/>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2631"/>
    <w:rsid w:val="009C4C27"/>
    <w:rsid w:val="009C5862"/>
    <w:rsid w:val="009C642F"/>
    <w:rsid w:val="009C66CF"/>
    <w:rsid w:val="009C6F36"/>
    <w:rsid w:val="009D01D0"/>
    <w:rsid w:val="009D10E0"/>
    <w:rsid w:val="009D3517"/>
    <w:rsid w:val="009D3E65"/>
    <w:rsid w:val="009D4281"/>
    <w:rsid w:val="009D50FF"/>
    <w:rsid w:val="009D6373"/>
    <w:rsid w:val="009D68DE"/>
    <w:rsid w:val="009D72CD"/>
    <w:rsid w:val="009D783F"/>
    <w:rsid w:val="009D7DB2"/>
    <w:rsid w:val="009D7E6A"/>
    <w:rsid w:val="009E01F1"/>
    <w:rsid w:val="009E03E7"/>
    <w:rsid w:val="009E2666"/>
    <w:rsid w:val="009E2688"/>
    <w:rsid w:val="009E2B90"/>
    <w:rsid w:val="009E324F"/>
    <w:rsid w:val="009E3C31"/>
    <w:rsid w:val="009E3E90"/>
    <w:rsid w:val="009E41BE"/>
    <w:rsid w:val="009E452B"/>
    <w:rsid w:val="009E57C1"/>
    <w:rsid w:val="009E58BC"/>
    <w:rsid w:val="009E6AB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1BD3"/>
    <w:rsid w:val="00A04571"/>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350"/>
    <w:rsid w:val="00A17732"/>
    <w:rsid w:val="00A17A40"/>
    <w:rsid w:val="00A17C98"/>
    <w:rsid w:val="00A20C48"/>
    <w:rsid w:val="00A212B1"/>
    <w:rsid w:val="00A21DA6"/>
    <w:rsid w:val="00A22730"/>
    <w:rsid w:val="00A229AD"/>
    <w:rsid w:val="00A23042"/>
    <w:rsid w:val="00A23579"/>
    <w:rsid w:val="00A2364C"/>
    <w:rsid w:val="00A2392E"/>
    <w:rsid w:val="00A23F09"/>
    <w:rsid w:val="00A2599A"/>
    <w:rsid w:val="00A26459"/>
    <w:rsid w:val="00A2746E"/>
    <w:rsid w:val="00A27B2F"/>
    <w:rsid w:val="00A30140"/>
    <w:rsid w:val="00A3098C"/>
    <w:rsid w:val="00A31086"/>
    <w:rsid w:val="00A310F7"/>
    <w:rsid w:val="00A312E1"/>
    <w:rsid w:val="00A32A78"/>
    <w:rsid w:val="00A32E28"/>
    <w:rsid w:val="00A335E5"/>
    <w:rsid w:val="00A3423B"/>
    <w:rsid w:val="00A34307"/>
    <w:rsid w:val="00A34524"/>
    <w:rsid w:val="00A34976"/>
    <w:rsid w:val="00A34E43"/>
    <w:rsid w:val="00A35CFA"/>
    <w:rsid w:val="00A361A2"/>
    <w:rsid w:val="00A370DB"/>
    <w:rsid w:val="00A40269"/>
    <w:rsid w:val="00A405F2"/>
    <w:rsid w:val="00A4081F"/>
    <w:rsid w:val="00A4106E"/>
    <w:rsid w:val="00A411A8"/>
    <w:rsid w:val="00A4270B"/>
    <w:rsid w:val="00A43B32"/>
    <w:rsid w:val="00A44562"/>
    <w:rsid w:val="00A44670"/>
    <w:rsid w:val="00A453C3"/>
    <w:rsid w:val="00A458BC"/>
    <w:rsid w:val="00A45CA1"/>
    <w:rsid w:val="00A46269"/>
    <w:rsid w:val="00A46743"/>
    <w:rsid w:val="00A46D63"/>
    <w:rsid w:val="00A46DCF"/>
    <w:rsid w:val="00A50611"/>
    <w:rsid w:val="00A514DB"/>
    <w:rsid w:val="00A51653"/>
    <w:rsid w:val="00A519E8"/>
    <w:rsid w:val="00A52BE4"/>
    <w:rsid w:val="00A52C49"/>
    <w:rsid w:val="00A557C2"/>
    <w:rsid w:val="00A57AAA"/>
    <w:rsid w:val="00A57B29"/>
    <w:rsid w:val="00A60976"/>
    <w:rsid w:val="00A60D73"/>
    <w:rsid w:val="00A60D8D"/>
    <w:rsid w:val="00A613D1"/>
    <w:rsid w:val="00A616D2"/>
    <w:rsid w:val="00A62196"/>
    <w:rsid w:val="00A6259B"/>
    <w:rsid w:val="00A62D16"/>
    <w:rsid w:val="00A6393A"/>
    <w:rsid w:val="00A6450B"/>
    <w:rsid w:val="00A64996"/>
    <w:rsid w:val="00A65268"/>
    <w:rsid w:val="00A65CA5"/>
    <w:rsid w:val="00A66DE2"/>
    <w:rsid w:val="00A67149"/>
    <w:rsid w:val="00A674E8"/>
    <w:rsid w:val="00A67AA5"/>
    <w:rsid w:val="00A70D05"/>
    <w:rsid w:val="00A71335"/>
    <w:rsid w:val="00A7213C"/>
    <w:rsid w:val="00A723EF"/>
    <w:rsid w:val="00A72706"/>
    <w:rsid w:val="00A72FC9"/>
    <w:rsid w:val="00A74006"/>
    <w:rsid w:val="00A74DA9"/>
    <w:rsid w:val="00A75B23"/>
    <w:rsid w:val="00A773C7"/>
    <w:rsid w:val="00A779B4"/>
    <w:rsid w:val="00A77A4F"/>
    <w:rsid w:val="00A80D4B"/>
    <w:rsid w:val="00A819B0"/>
    <w:rsid w:val="00A82901"/>
    <w:rsid w:val="00A82B21"/>
    <w:rsid w:val="00A82D09"/>
    <w:rsid w:val="00A83C07"/>
    <w:rsid w:val="00A83EBF"/>
    <w:rsid w:val="00A8440A"/>
    <w:rsid w:val="00A84C6E"/>
    <w:rsid w:val="00A84FF1"/>
    <w:rsid w:val="00A85403"/>
    <w:rsid w:val="00A85762"/>
    <w:rsid w:val="00A85A6E"/>
    <w:rsid w:val="00A85B64"/>
    <w:rsid w:val="00A85D7D"/>
    <w:rsid w:val="00A865AB"/>
    <w:rsid w:val="00A86936"/>
    <w:rsid w:val="00A87DD6"/>
    <w:rsid w:val="00A923D7"/>
    <w:rsid w:val="00A92CDC"/>
    <w:rsid w:val="00A92DCD"/>
    <w:rsid w:val="00A92EDF"/>
    <w:rsid w:val="00A935D7"/>
    <w:rsid w:val="00A94587"/>
    <w:rsid w:val="00A947F9"/>
    <w:rsid w:val="00A954C7"/>
    <w:rsid w:val="00A96286"/>
    <w:rsid w:val="00A96F34"/>
    <w:rsid w:val="00A97D37"/>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A5CCE"/>
    <w:rsid w:val="00AB022D"/>
    <w:rsid w:val="00AB0745"/>
    <w:rsid w:val="00AB0A12"/>
    <w:rsid w:val="00AB1002"/>
    <w:rsid w:val="00AB18B9"/>
    <w:rsid w:val="00AB1E03"/>
    <w:rsid w:val="00AB43A0"/>
    <w:rsid w:val="00AB46F4"/>
    <w:rsid w:val="00AB6419"/>
    <w:rsid w:val="00AB6A1F"/>
    <w:rsid w:val="00AC0277"/>
    <w:rsid w:val="00AC0581"/>
    <w:rsid w:val="00AC1AF7"/>
    <w:rsid w:val="00AC28E4"/>
    <w:rsid w:val="00AC29F7"/>
    <w:rsid w:val="00AC4A81"/>
    <w:rsid w:val="00AC557E"/>
    <w:rsid w:val="00AC5A7F"/>
    <w:rsid w:val="00AD00BE"/>
    <w:rsid w:val="00AD1CCE"/>
    <w:rsid w:val="00AD2B17"/>
    <w:rsid w:val="00AD2BB7"/>
    <w:rsid w:val="00AD3A78"/>
    <w:rsid w:val="00AD3EB0"/>
    <w:rsid w:val="00AD4088"/>
    <w:rsid w:val="00AD4A96"/>
    <w:rsid w:val="00AD51B2"/>
    <w:rsid w:val="00AD634B"/>
    <w:rsid w:val="00AD68EB"/>
    <w:rsid w:val="00AD73D7"/>
    <w:rsid w:val="00AD7430"/>
    <w:rsid w:val="00AE0AE2"/>
    <w:rsid w:val="00AE0F29"/>
    <w:rsid w:val="00AE1C01"/>
    <w:rsid w:val="00AE1C9F"/>
    <w:rsid w:val="00AE1D17"/>
    <w:rsid w:val="00AE24F7"/>
    <w:rsid w:val="00AE2859"/>
    <w:rsid w:val="00AE3B81"/>
    <w:rsid w:val="00AE40C9"/>
    <w:rsid w:val="00AE4D3D"/>
    <w:rsid w:val="00AE54AC"/>
    <w:rsid w:val="00AE6FE6"/>
    <w:rsid w:val="00AF095F"/>
    <w:rsid w:val="00AF0DEC"/>
    <w:rsid w:val="00AF1307"/>
    <w:rsid w:val="00AF1441"/>
    <w:rsid w:val="00AF171D"/>
    <w:rsid w:val="00AF1DFB"/>
    <w:rsid w:val="00AF4541"/>
    <w:rsid w:val="00AF7673"/>
    <w:rsid w:val="00AF7DD8"/>
    <w:rsid w:val="00B00749"/>
    <w:rsid w:val="00B00956"/>
    <w:rsid w:val="00B01635"/>
    <w:rsid w:val="00B01901"/>
    <w:rsid w:val="00B01D78"/>
    <w:rsid w:val="00B02316"/>
    <w:rsid w:val="00B028B1"/>
    <w:rsid w:val="00B034FD"/>
    <w:rsid w:val="00B03584"/>
    <w:rsid w:val="00B0375E"/>
    <w:rsid w:val="00B03DE4"/>
    <w:rsid w:val="00B04331"/>
    <w:rsid w:val="00B0444C"/>
    <w:rsid w:val="00B04F87"/>
    <w:rsid w:val="00B0522D"/>
    <w:rsid w:val="00B06598"/>
    <w:rsid w:val="00B07402"/>
    <w:rsid w:val="00B07E1F"/>
    <w:rsid w:val="00B10420"/>
    <w:rsid w:val="00B11BCD"/>
    <w:rsid w:val="00B125AD"/>
    <w:rsid w:val="00B137DE"/>
    <w:rsid w:val="00B14045"/>
    <w:rsid w:val="00B14E01"/>
    <w:rsid w:val="00B14EAA"/>
    <w:rsid w:val="00B14F55"/>
    <w:rsid w:val="00B14FF6"/>
    <w:rsid w:val="00B1564E"/>
    <w:rsid w:val="00B15AEC"/>
    <w:rsid w:val="00B160F5"/>
    <w:rsid w:val="00B166A1"/>
    <w:rsid w:val="00B16B38"/>
    <w:rsid w:val="00B17800"/>
    <w:rsid w:val="00B17D23"/>
    <w:rsid w:val="00B17EF5"/>
    <w:rsid w:val="00B20438"/>
    <w:rsid w:val="00B2050A"/>
    <w:rsid w:val="00B20B34"/>
    <w:rsid w:val="00B21F94"/>
    <w:rsid w:val="00B236F8"/>
    <w:rsid w:val="00B23D97"/>
    <w:rsid w:val="00B26D15"/>
    <w:rsid w:val="00B27A5F"/>
    <w:rsid w:val="00B306FC"/>
    <w:rsid w:val="00B30BAB"/>
    <w:rsid w:val="00B31E56"/>
    <w:rsid w:val="00B31F9E"/>
    <w:rsid w:val="00B323A4"/>
    <w:rsid w:val="00B32937"/>
    <w:rsid w:val="00B337A4"/>
    <w:rsid w:val="00B337F8"/>
    <w:rsid w:val="00B34F62"/>
    <w:rsid w:val="00B354D2"/>
    <w:rsid w:val="00B36A7C"/>
    <w:rsid w:val="00B3718D"/>
    <w:rsid w:val="00B37968"/>
    <w:rsid w:val="00B37F8A"/>
    <w:rsid w:val="00B401E5"/>
    <w:rsid w:val="00B4090F"/>
    <w:rsid w:val="00B41578"/>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26C3"/>
    <w:rsid w:val="00B634DC"/>
    <w:rsid w:val="00B635E5"/>
    <w:rsid w:val="00B63BEE"/>
    <w:rsid w:val="00B65273"/>
    <w:rsid w:val="00B652FB"/>
    <w:rsid w:val="00B65B70"/>
    <w:rsid w:val="00B6753D"/>
    <w:rsid w:val="00B67C32"/>
    <w:rsid w:val="00B67F78"/>
    <w:rsid w:val="00B70D24"/>
    <w:rsid w:val="00B72293"/>
    <w:rsid w:val="00B72D2E"/>
    <w:rsid w:val="00B731C4"/>
    <w:rsid w:val="00B733C0"/>
    <w:rsid w:val="00B739F7"/>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77"/>
    <w:rsid w:val="00B9442D"/>
    <w:rsid w:val="00B94A1E"/>
    <w:rsid w:val="00B95A22"/>
    <w:rsid w:val="00B96249"/>
    <w:rsid w:val="00B96E51"/>
    <w:rsid w:val="00B97101"/>
    <w:rsid w:val="00B9746F"/>
    <w:rsid w:val="00B9765E"/>
    <w:rsid w:val="00B97CA5"/>
    <w:rsid w:val="00BA1137"/>
    <w:rsid w:val="00BA13A6"/>
    <w:rsid w:val="00BA142E"/>
    <w:rsid w:val="00BA22DD"/>
    <w:rsid w:val="00BA3CE9"/>
    <w:rsid w:val="00BA3EA2"/>
    <w:rsid w:val="00BA4175"/>
    <w:rsid w:val="00BA4634"/>
    <w:rsid w:val="00BA5824"/>
    <w:rsid w:val="00BA5952"/>
    <w:rsid w:val="00BA5D79"/>
    <w:rsid w:val="00BA5DB4"/>
    <w:rsid w:val="00BB0404"/>
    <w:rsid w:val="00BB0CA6"/>
    <w:rsid w:val="00BB1328"/>
    <w:rsid w:val="00BB31B1"/>
    <w:rsid w:val="00BB3FE2"/>
    <w:rsid w:val="00BB3FFC"/>
    <w:rsid w:val="00BB5297"/>
    <w:rsid w:val="00BB52C8"/>
    <w:rsid w:val="00BB578A"/>
    <w:rsid w:val="00BB5CB7"/>
    <w:rsid w:val="00BB6728"/>
    <w:rsid w:val="00BB673D"/>
    <w:rsid w:val="00BB6C10"/>
    <w:rsid w:val="00BB6DCE"/>
    <w:rsid w:val="00BB7091"/>
    <w:rsid w:val="00BB776E"/>
    <w:rsid w:val="00BB7E41"/>
    <w:rsid w:val="00BB7F78"/>
    <w:rsid w:val="00BC0B66"/>
    <w:rsid w:val="00BC11B8"/>
    <w:rsid w:val="00BC1353"/>
    <w:rsid w:val="00BC14C7"/>
    <w:rsid w:val="00BC1A45"/>
    <w:rsid w:val="00BC2853"/>
    <w:rsid w:val="00BC4050"/>
    <w:rsid w:val="00BC4603"/>
    <w:rsid w:val="00BC68AF"/>
    <w:rsid w:val="00BC7A6D"/>
    <w:rsid w:val="00BC7E21"/>
    <w:rsid w:val="00BD04E2"/>
    <w:rsid w:val="00BD264C"/>
    <w:rsid w:val="00BD29D5"/>
    <w:rsid w:val="00BD41B8"/>
    <w:rsid w:val="00BD4204"/>
    <w:rsid w:val="00BD42E0"/>
    <w:rsid w:val="00BD4438"/>
    <w:rsid w:val="00BD4806"/>
    <w:rsid w:val="00BD6EB2"/>
    <w:rsid w:val="00BD7BDD"/>
    <w:rsid w:val="00BE033D"/>
    <w:rsid w:val="00BE0575"/>
    <w:rsid w:val="00BE0AE0"/>
    <w:rsid w:val="00BE0D44"/>
    <w:rsid w:val="00BE10EA"/>
    <w:rsid w:val="00BE1182"/>
    <w:rsid w:val="00BE25E9"/>
    <w:rsid w:val="00BE4BC5"/>
    <w:rsid w:val="00BE4D70"/>
    <w:rsid w:val="00BE5639"/>
    <w:rsid w:val="00BE574E"/>
    <w:rsid w:val="00BE578A"/>
    <w:rsid w:val="00BE62CC"/>
    <w:rsid w:val="00BE7FEE"/>
    <w:rsid w:val="00BF013F"/>
    <w:rsid w:val="00BF22ED"/>
    <w:rsid w:val="00BF2720"/>
    <w:rsid w:val="00BF32C1"/>
    <w:rsid w:val="00BF3346"/>
    <w:rsid w:val="00BF3BCE"/>
    <w:rsid w:val="00BF3CFB"/>
    <w:rsid w:val="00BF3EF2"/>
    <w:rsid w:val="00BF64BD"/>
    <w:rsid w:val="00BF6C80"/>
    <w:rsid w:val="00BF6DF0"/>
    <w:rsid w:val="00BF7187"/>
    <w:rsid w:val="00BF7305"/>
    <w:rsid w:val="00BF7385"/>
    <w:rsid w:val="00BF73A9"/>
    <w:rsid w:val="00BF7D08"/>
    <w:rsid w:val="00C00249"/>
    <w:rsid w:val="00C00B47"/>
    <w:rsid w:val="00C01158"/>
    <w:rsid w:val="00C01340"/>
    <w:rsid w:val="00C03D5C"/>
    <w:rsid w:val="00C0637E"/>
    <w:rsid w:val="00C06BF8"/>
    <w:rsid w:val="00C07444"/>
    <w:rsid w:val="00C112A0"/>
    <w:rsid w:val="00C117B7"/>
    <w:rsid w:val="00C1192B"/>
    <w:rsid w:val="00C119A4"/>
    <w:rsid w:val="00C1296D"/>
    <w:rsid w:val="00C129AC"/>
    <w:rsid w:val="00C12F04"/>
    <w:rsid w:val="00C13884"/>
    <w:rsid w:val="00C14BD4"/>
    <w:rsid w:val="00C150FD"/>
    <w:rsid w:val="00C15340"/>
    <w:rsid w:val="00C156A5"/>
    <w:rsid w:val="00C17A82"/>
    <w:rsid w:val="00C17F4C"/>
    <w:rsid w:val="00C20431"/>
    <w:rsid w:val="00C21260"/>
    <w:rsid w:val="00C21F8E"/>
    <w:rsid w:val="00C2409C"/>
    <w:rsid w:val="00C24C7B"/>
    <w:rsid w:val="00C25061"/>
    <w:rsid w:val="00C266FB"/>
    <w:rsid w:val="00C2781C"/>
    <w:rsid w:val="00C30428"/>
    <w:rsid w:val="00C31411"/>
    <w:rsid w:val="00C32320"/>
    <w:rsid w:val="00C3350D"/>
    <w:rsid w:val="00C339A2"/>
    <w:rsid w:val="00C33DEE"/>
    <w:rsid w:val="00C34703"/>
    <w:rsid w:val="00C3475C"/>
    <w:rsid w:val="00C349CB"/>
    <w:rsid w:val="00C35468"/>
    <w:rsid w:val="00C37700"/>
    <w:rsid w:val="00C40080"/>
    <w:rsid w:val="00C40493"/>
    <w:rsid w:val="00C40BAF"/>
    <w:rsid w:val="00C42462"/>
    <w:rsid w:val="00C428FA"/>
    <w:rsid w:val="00C438A1"/>
    <w:rsid w:val="00C44FCE"/>
    <w:rsid w:val="00C46DF7"/>
    <w:rsid w:val="00C47929"/>
    <w:rsid w:val="00C51238"/>
    <w:rsid w:val="00C51D6D"/>
    <w:rsid w:val="00C52077"/>
    <w:rsid w:val="00C52173"/>
    <w:rsid w:val="00C53147"/>
    <w:rsid w:val="00C539AA"/>
    <w:rsid w:val="00C5423B"/>
    <w:rsid w:val="00C55761"/>
    <w:rsid w:val="00C55F8E"/>
    <w:rsid w:val="00C568C8"/>
    <w:rsid w:val="00C5705A"/>
    <w:rsid w:val="00C5725F"/>
    <w:rsid w:val="00C600B8"/>
    <w:rsid w:val="00C609ED"/>
    <w:rsid w:val="00C60AA8"/>
    <w:rsid w:val="00C60B80"/>
    <w:rsid w:val="00C625AB"/>
    <w:rsid w:val="00C62783"/>
    <w:rsid w:val="00C62F34"/>
    <w:rsid w:val="00C62F41"/>
    <w:rsid w:val="00C630C7"/>
    <w:rsid w:val="00C64160"/>
    <w:rsid w:val="00C64470"/>
    <w:rsid w:val="00C64531"/>
    <w:rsid w:val="00C64592"/>
    <w:rsid w:val="00C64663"/>
    <w:rsid w:val="00C6472D"/>
    <w:rsid w:val="00C64763"/>
    <w:rsid w:val="00C64D39"/>
    <w:rsid w:val="00C64ED6"/>
    <w:rsid w:val="00C653CE"/>
    <w:rsid w:val="00C65D3D"/>
    <w:rsid w:val="00C66493"/>
    <w:rsid w:val="00C67200"/>
    <w:rsid w:val="00C675F7"/>
    <w:rsid w:val="00C67FB1"/>
    <w:rsid w:val="00C70643"/>
    <w:rsid w:val="00C70ED1"/>
    <w:rsid w:val="00C7180D"/>
    <w:rsid w:val="00C71E98"/>
    <w:rsid w:val="00C727C1"/>
    <w:rsid w:val="00C728B1"/>
    <w:rsid w:val="00C72F97"/>
    <w:rsid w:val="00C73D85"/>
    <w:rsid w:val="00C745C5"/>
    <w:rsid w:val="00C7513E"/>
    <w:rsid w:val="00C760F8"/>
    <w:rsid w:val="00C762D7"/>
    <w:rsid w:val="00C766BF"/>
    <w:rsid w:val="00C77E02"/>
    <w:rsid w:val="00C77F26"/>
    <w:rsid w:val="00C80AC7"/>
    <w:rsid w:val="00C80C1E"/>
    <w:rsid w:val="00C81C1D"/>
    <w:rsid w:val="00C840B5"/>
    <w:rsid w:val="00C844E7"/>
    <w:rsid w:val="00C85795"/>
    <w:rsid w:val="00C859A1"/>
    <w:rsid w:val="00C864DE"/>
    <w:rsid w:val="00C8687F"/>
    <w:rsid w:val="00C86BCC"/>
    <w:rsid w:val="00C86C2C"/>
    <w:rsid w:val="00C90121"/>
    <w:rsid w:val="00C90491"/>
    <w:rsid w:val="00C91788"/>
    <w:rsid w:val="00C923B2"/>
    <w:rsid w:val="00C93250"/>
    <w:rsid w:val="00C93C58"/>
    <w:rsid w:val="00C94561"/>
    <w:rsid w:val="00C95016"/>
    <w:rsid w:val="00C955F5"/>
    <w:rsid w:val="00C9654F"/>
    <w:rsid w:val="00C972DD"/>
    <w:rsid w:val="00CA0D0D"/>
    <w:rsid w:val="00CA1619"/>
    <w:rsid w:val="00CA2C78"/>
    <w:rsid w:val="00CA46BA"/>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C019D"/>
    <w:rsid w:val="00CC05C6"/>
    <w:rsid w:val="00CC1F79"/>
    <w:rsid w:val="00CC2FDC"/>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3C5"/>
    <w:rsid w:val="00CE672A"/>
    <w:rsid w:val="00CE7002"/>
    <w:rsid w:val="00CF00C7"/>
    <w:rsid w:val="00CF07DE"/>
    <w:rsid w:val="00CF1286"/>
    <w:rsid w:val="00CF15C6"/>
    <w:rsid w:val="00CF1DCE"/>
    <w:rsid w:val="00CF29AA"/>
    <w:rsid w:val="00CF3A87"/>
    <w:rsid w:val="00CF4729"/>
    <w:rsid w:val="00CF4CA0"/>
    <w:rsid w:val="00CF79BA"/>
    <w:rsid w:val="00D013C0"/>
    <w:rsid w:val="00D01877"/>
    <w:rsid w:val="00D0305C"/>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5671"/>
    <w:rsid w:val="00D16187"/>
    <w:rsid w:val="00D168C6"/>
    <w:rsid w:val="00D1692D"/>
    <w:rsid w:val="00D16B66"/>
    <w:rsid w:val="00D16F38"/>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43"/>
    <w:rsid w:val="00D361BA"/>
    <w:rsid w:val="00D40510"/>
    <w:rsid w:val="00D41097"/>
    <w:rsid w:val="00D415CB"/>
    <w:rsid w:val="00D41946"/>
    <w:rsid w:val="00D41B52"/>
    <w:rsid w:val="00D41C93"/>
    <w:rsid w:val="00D4238C"/>
    <w:rsid w:val="00D4245F"/>
    <w:rsid w:val="00D42949"/>
    <w:rsid w:val="00D44A87"/>
    <w:rsid w:val="00D45142"/>
    <w:rsid w:val="00D45D35"/>
    <w:rsid w:val="00D473DA"/>
    <w:rsid w:val="00D47773"/>
    <w:rsid w:val="00D47AA7"/>
    <w:rsid w:val="00D504E2"/>
    <w:rsid w:val="00D539EA"/>
    <w:rsid w:val="00D5590D"/>
    <w:rsid w:val="00D559C0"/>
    <w:rsid w:val="00D55F8D"/>
    <w:rsid w:val="00D56857"/>
    <w:rsid w:val="00D569EB"/>
    <w:rsid w:val="00D612DB"/>
    <w:rsid w:val="00D61571"/>
    <w:rsid w:val="00D615A8"/>
    <w:rsid w:val="00D62DF4"/>
    <w:rsid w:val="00D63282"/>
    <w:rsid w:val="00D63576"/>
    <w:rsid w:val="00D65DCF"/>
    <w:rsid w:val="00D663AC"/>
    <w:rsid w:val="00D72272"/>
    <w:rsid w:val="00D72AAE"/>
    <w:rsid w:val="00D73B54"/>
    <w:rsid w:val="00D73E99"/>
    <w:rsid w:val="00D74817"/>
    <w:rsid w:val="00D76BA1"/>
    <w:rsid w:val="00D76EFC"/>
    <w:rsid w:val="00D80662"/>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59F"/>
    <w:rsid w:val="00D90A67"/>
    <w:rsid w:val="00D911DF"/>
    <w:rsid w:val="00D91AE1"/>
    <w:rsid w:val="00D91F6B"/>
    <w:rsid w:val="00D92026"/>
    <w:rsid w:val="00D921BD"/>
    <w:rsid w:val="00D92CC7"/>
    <w:rsid w:val="00D92D48"/>
    <w:rsid w:val="00D94EC2"/>
    <w:rsid w:val="00D952E9"/>
    <w:rsid w:val="00D95CA1"/>
    <w:rsid w:val="00D964DE"/>
    <w:rsid w:val="00D9655E"/>
    <w:rsid w:val="00D968A4"/>
    <w:rsid w:val="00DA0FD0"/>
    <w:rsid w:val="00DA1D83"/>
    <w:rsid w:val="00DA2C56"/>
    <w:rsid w:val="00DA3758"/>
    <w:rsid w:val="00DA46C3"/>
    <w:rsid w:val="00DA4F2C"/>
    <w:rsid w:val="00DA52E1"/>
    <w:rsid w:val="00DA5872"/>
    <w:rsid w:val="00DA642D"/>
    <w:rsid w:val="00DA6B8A"/>
    <w:rsid w:val="00DA7554"/>
    <w:rsid w:val="00DA76BA"/>
    <w:rsid w:val="00DA76E5"/>
    <w:rsid w:val="00DB088B"/>
    <w:rsid w:val="00DB13E6"/>
    <w:rsid w:val="00DB1896"/>
    <w:rsid w:val="00DB262B"/>
    <w:rsid w:val="00DB3A29"/>
    <w:rsid w:val="00DB4EF3"/>
    <w:rsid w:val="00DB5132"/>
    <w:rsid w:val="00DB65CD"/>
    <w:rsid w:val="00DC0ECC"/>
    <w:rsid w:val="00DC120F"/>
    <w:rsid w:val="00DC21E9"/>
    <w:rsid w:val="00DC2C83"/>
    <w:rsid w:val="00DC2EC3"/>
    <w:rsid w:val="00DC2EFF"/>
    <w:rsid w:val="00DC34BE"/>
    <w:rsid w:val="00DC3650"/>
    <w:rsid w:val="00DC3CA7"/>
    <w:rsid w:val="00DC4D3C"/>
    <w:rsid w:val="00DC4F16"/>
    <w:rsid w:val="00DC5176"/>
    <w:rsid w:val="00DC528A"/>
    <w:rsid w:val="00DC5377"/>
    <w:rsid w:val="00DC59EE"/>
    <w:rsid w:val="00DC669E"/>
    <w:rsid w:val="00DC69B5"/>
    <w:rsid w:val="00DC7A14"/>
    <w:rsid w:val="00DD04F2"/>
    <w:rsid w:val="00DD0DA5"/>
    <w:rsid w:val="00DD15D6"/>
    <w:rsid w:val="00DD1D22"/>
    <w:rsid w:val="00DD232D"/>
    <w:rsid w:val="00DD273C"/>
    <w:rsid w:val="00DD556E"/>
    <w:rsid w:val="00DD74A8"/>
    <w:rsid w:val="00DD7ADB"/>
    <w:rsid w:val="00DD7D78"/>
    <w:rsid w:val="00DE1E13"/>
    <w:rsid w:val="00DE2033"/>
    <w:rsid w:val="00DE2724"/>
    <w:rsid w:val="00DE2A50"/>
    <w:rsid w:val="00DE3495"/>
    <w:rsid w:val="00DE3E22"/>
    <w:rsid w:val="00DE59D6"/>
    <w:rsid w:val="00DE5C23"/>
    <w:rsid w:val="00DE5D20"/>
    <w:rsid w:val="00DE5E15"/>
    <w:rsid w:val="00DE5E62"/>
    <w:rsid w:val="00DE62E4"/>
    <w:rsid w:val="00DE64C9"/>
    <w:rsid w:val="00DE6E47"/>
    <w:rsid w:val="00DE784F"/>
    <w:rsid w:val="00DF0623"/>
    <w:rsid w:val="00DF13B9"/>
    <w:rsid w:val="00DF14C3"/>
    <w:rsid w:val="00DF1AB2"/>
    <w:rsid w:val="00DF24D9"/>
    <w:rsid w:val="00DF50F4"/>
    <w:rsid w:val="00DF60EB"/>
    <w:rsid w:val="00DF6219"/>
    <w:rsid w:val="00DF7223"/>
    <w:rsid w:val="00DF7FCE"/>
    <w:rsid w:val="00E00E97"/>
    <w:rsid w:val="00E00F01"/>
    <w:rsid w:val="00E01807"/>
    <w:rsid w:val="00E01A60"/>
    <w:rsid w:val="00E01B31"/>
    <w:rsid w:val="00E01F09"/>
    <w:rsid w:val="00E01FAE"/>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6A4"/>
    <w:rsid w:val="00E21B4B"/>
    <w:rsid w:val="00E21E02"/>
    <w:rsid w:val="00E22141"/>
    <w:rsid w:val="00E24511"/>
    <w:rsid w:val="00E24AC2"/>
    <w:rsid w:val="00E24FCF"/>
    <w:rsid w:val="00E25C42"/>
    <w:rsid w:val="00E2619D"/>
    <w:rsid w:val="00E2719A"/>
    <w:rsid w:val="00E300B8"/>
    <w:rsid w:val="00E31844"/>
    <w:rsid w:val="00E32BEF"/>
    <w:rsid w:val="00E332D2"/>
    <w:rsid w:val="00E33713"/>
    <w:rsid w:val="00E33A9A"/>
    <w:rsid w:val="00E33C22"/>
    <w:rsid w:val="00E35288"/>
    <w:rsid w:val="00E3574B"/>
    <w:rsid w:val="00E35C34"/>
    <w:rsid w:val="00E36E82"/>
    <w:rsid w:val="00E36F9F"/>
    <w:rsid w:val="00E374BF"/>
    <w:rsid w:val="00E377CA"/>
    <w:rsid w:val="00E37DA2"/>
    <w:rsid w:val="00E401F7"/>
    <w:rsid w:val="00E40868"/>
    <w:rsid w:val="00E410D3"/>
    <w:rsid w:val="00E41451"/>
    <w:rsid w:val="00E41BB4"/>
    <w:rsid w:val="00E4332B"/>
    <w:rsid w:val="00E45049"/>
    <w:rsid w:val="00E45CF0"/>
    <w:rsid w:val="00E45D59"/>
    <w:rsid w:val="00E463E1"/>
    <w:rsid w:val="00E46416"/>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5913"/>
    <w:rsid w:val="00E76085"/>
    <w:rsid w:val="00E762DE"/>
    <w:rsid w:val="00E779EC"/>
    <w:rsid w:val="00E80350"/>
    <w:rsid w:val="00E80EEB"/>
    <w:rsid w:val="00E81255"/>
    <w:rsid w:val="00E81701"/>
    <w:rsid w:val="00E81E0B"/>
    <w:rsid w:val="00E82065"/>
    <w:rsid w:val="00E8240B"/>
    <w:rsid w:val="00E82740"/>
    <w:rsid w:val="00E831CE"/>
    <w:rsid w:val="00E83326"/>
    <w:rsid w:val="00E83A51"/>
    <w:rsid w:val="00E83F51"/>
    <w:rsid w:val="00E84CF0"/>
    <w:rsid w:val="00E85EDA"/>
    <w:rsid w:val="00E8731B"/>
    <w:rsid w:val="00E8784F"/>
    <w:rsid w:val="00E87D80"/>
    <w:rsid w:val="00E87E8F"/>
    <w:rsid w:val="00E9019C"/>
    <w:rsid w:val="00E9091B"/>
    <w:rsid w:val="00E9140F"/>
    <w:rsid w:val="00E92D0B"/>
    <w:rsid w:val="00E94528"/>
    <w:rsid w:val="00E94C7C"/>
    <w:rsid w:val="00E95013"/>
    <w:rsid w:val="00E95286"/>
    <w:rsid w:val="00E9636F"/>
    <w:rsid w:val="00E96BBE"/>
    <w:rsid w:val="00E976B0"/>
    <w:rsid w:val="00EA0069"/>
    <w:rsid w:val="00EA0365"/>
    <w:rsid w:val="00EA036D"/>
    <w:rsid w:val="00EA0867"/>
    <w:rsid w:val="00EA116A"/>
    <w:rsid w:val="00EA1E39"/>
    <w:rsid w:val="00EA20EE"/>
    <w:rsid w:val="00EA2C32"/>
    <w:rsid w:val="00EA3DFD"/>
    <w:rsid w:val="00EA4021"/>
    <w:rsid w:val="00EA477B"/>
    <w:rsid w:val="00EA5C43"/>
    <w:rsid w:val="00EA765E"/>
    <w:rsid w:val="00EA766A"/>
    <w:rsid w:val="00EA79F3"/>
    <w:rsid w:val="00EB1328"/>
    <w:rsid w:val="00EB292B"/>
    <w:rsid w:val="00EB30C9"/>
    <w:rsid w:val="00EB42C6"/>
    <w:rsid w:val="00EB4B5E"/>
    <w:rsid w:val="00EB4E01"/>
    <w:rsid w:val="00EB513E"/>
    <w:rsid w:val="00EB563F"/>
    <w:rsid w:val="00EB713E"/>
    <w:rsid w:val="00EB7ACB"/>
    <w:rsid w:val="00EC0075"/>
    <w:rsid w:val="00EC0BEB"/>
    <w:rsid w:val="00EC1184"/>
    <w:rsid w:val="00EC2D0A"/>
    <w:rsid w:val="00EC41CD"/>
    <w:rsid w:val="00EC5AEB"/>
    <w:rsid w:val="00EC61D6"/>
    <w:rsid w:val="00EC7711"/>
    <w:rsid w:val="00ED146D"/>
    <w:rsid w:val="00ED149E"/>
    <w:rsid w:val="00ED2705"/>
    <w:rsid w:val="00ED2793"/>
    <w:rsid w:val="00ED3884"/>
    <w:rsid w:val="00ED46DC"/>
    <w:rsid w:val="00ED5200"/>
    <w:rsid w:val="00ED5CCB"/>
    <w:rsid w:val="00ED6D56"/>
    <w:rsid w:val="00ED7525"/>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4BDE"/>
    <w:rsid w:val="00EF569E"/>
    <w:rsid w:val="00EF59D4"/>
    <w:rsid w:val="00EF5D2A"/>
    <w:rsid w:val="00EF5FA5"/>
    <w:rsid w:val="00EF6093"/>
    <w:rsid w:val="00EF6612"/>
    <w:rsid w:val="00EF6963"/>
    <w:rsid w:val="00EF6A22"/>
    <w:rsid w:val="00EF728C"/>
    <w:rsid w:val="00EF76EC"/>
    <w:rsid w:val="00F00F33"/>
    <w:rsid w:val="00F01083"/>
    <w:rsid w:val="00F01590"/>
    <w:rsid w:val="00F017D5"/>
    <w:rsid w:val="00F0201A"/>
    <w:rsid w:val="00F023FB"/>
    <w:rsid w:val="00F02633"/>
    <w:rsid w:val="00F03A61"/>
    <w:rsid w:val="00F04CF5"/>
    <w:rsid w:val="00F0530E"/>
    <w:rsid w:val="00F05C3D"/>
    <w:rsid w:val="00F06568"/>
    <w:rsid w:val="00F06880"/>
    <w:rsid w:val="00F06881"/>
    <w:rsid w:val="00F06B26"/>
    <w:rsid w:val="00F07A87"/>
    <w:rsid w:val="00F1025A"/>
    <w:rsid w:val="00F10473"/>
    <w:rsid w:val="00F107B0"/>
    <w:rsid w:val="00F10AF5"/>
    <w:rsid w:val="00F10F64"/>
    <w:rsid w:val="00F11943"/>
    <w:rsid w:val="00F11F0E"/>
    <w:rsid w:val="00F11FA9"/>
    <w:rsid w:val="00F13903"/>
    <w:rsid w:val="00F14A2F"/>
    <w:rsid w:val="00F14E83"/>
    <w:rsid w:val="00F15AF2"/>
    <w:rsid w:val="00F16316"/>
    <w:rsid w:val="00F16F40"/>
    <w:rsid w:val="00F1792C"/>
    <w:rsid w:val="00F17C8F"/>
    <w:rsid w:val="00F20052"/>
    <w:rsid w:val="00F20271"/>
    <w:rsid w:val="00F214A5"/>
    <w:rsid w:val="00F21771"/>
    <w:rsid w:val="00F223D4"/>
    <w:rsid w:val="00F22413"/>
    <w:rsid w:val="00F23995"/>
    <w:rsid w:val="00F23EAD"/>
    <w:rsid w:val="00F2545B"/>
    <w:rsid w:val="00F2576B"/>
    <w:rsid w:val="00F25B77"/>
    <w:rsid w:val="00F260B1"/>
    <w:rsid w:val="00F267E1"/>
    <w:rsid w:val="00F26994"/>
    <w:rsid w:val="00F2792C"/>
    <w:rsid w:val="00F27E2A"/>
    <w:rsid w:val="00F27EB9"/>
    <w:rsid w:val="00F27F94"/>
    <w:rsid w:val="00F302A0"/>
    <w:rsid w:val="00F3085C"/>
    <w:rsid w:val="00F314C8"/>
    <w:rsid w:val="00F31A73"/>
    <w:rsid w:val="00F32156"/>
    <w:rsid w:val="00F32CFD"/>
    <w:rsid w:val="00F3328B"/>
    <w:rsid w:val="00F33882"/>
    <w:rsid w:val="00F33BAB"/>
    <w:rsid w:val="00F33ED4"/>
    <w:rsid w:val="00F3492E"/>
    <w:rsid w:val="00F34B2C"/>
    <w:rsid w:val="00F353E5"/>
    <w:rsid w:val="00F358C3"/>
    <w:rsid w:val="00F35FD8"/>
    <w:rsid w:val="00F369BD"/>
    <w:rsid w:val="00F36A5A"/>
    <w:rsid w:val="00F37097"/>
    <w:rsid w:val="00F37DCE"/>
    <w:rsid w:val="00F37E9C"/>
    <w:rsid w:val="00F408D1"/>
    <w:rsid w:val="00F4101A"/>
    <w:rsid w:val="00F41854"/>
    <w:rsid w:val="00F42827"/>
    <w:rsid w:val="00F433B1"/>
    <w:rsid w:val="00F43D90"/>
    <w:rsid w:val="00F44750"/>
    <w:rsid w:val="00F44C86"/>
    <w:rsid w:val="00F44F1D"/>
    <w:rsid w:val="00F45588"/>
    <w:rsid w:val="00F46AC9"/>
    <w:rsid w:val="00F476D1"/>
    <w:rsid w:val="00F478AD"/>
    <w:rsid w:val="00F51BEA"/>
    <w:rsid w:val="00F51FFC"/>
    <w:rsid w:val="00F52786"/>
    <w:rsid w:val="00F52F57"/>
    <w:rsid w:val="00F53334"/>
    <w:rsid w:val="00F53696"/>
    <w:rsid w:val="00F53996"/>
    <w:rsid w:val="00F56624"/>
    <w:rsid w:val="00F57362"/>
    <w:rsid w:val="00F57B60"/>
    <w:rsid w:val="00F602F6"/>
    <w:rsid w:val="00F60A97"/>
    <w:rsid w:val="00F6292A"/>
    <w:rsid w:val="00F62CF9"/>
    <w:rsid w:val="00F62D21"/>
    <w:rsid w:val="00F63610"/>
    <w:rsid w:val="00F650E9"/>
    <w:rsid w:val="00F660DA"/>
    <w:rsid w:val="00F66103"/>
    <w:rsid w:val="00F6640F"/>
    <w:rsid w:val="00F6799D"/>
    <w:rsid w:val="00F67EDB"/>
    <w:rsid w:val="00F71900"/>
    <w:rsid w:val="00F71AB8"/>
    <w:rsid w:val="00F74941"/>
    <w:rsid w:val="00F75062"/>
    <w:rsid w:val="00F75470"/>
    <w:rsid w:val="00F75815"/>
    <w:rsid w:val="00F758C4"/>
    <w:rsid w:val="00F759A3"/>
    <w:rsid w:val="00F7620A"/>
    <w:rsid w:val="00F76220"/>
    <w:rsid w:val="00F76542"/>
    <w:rsid w:val="00F76627"/>
    <w:rsid w:val="00F76EA1"/>
    <w:rsid w:val="00F7729E"/>
    <w:rsid w:val="00F8022E"/>
    <w:rsid w:val="00F802A1"/>
    <w:rsid w:val="00F803FD"/>
    <w:rsid w:val="00F804B2"/>
    <w:rsid w:val="00F80EDE"/>
    <w:rsid w:val="00F82835"/>
    <w:rsid w:val="00F82CDA"/>
    <w:rsid w:val="00F83AA2"/>
    <w:rsid w:val="00F83B30"/>
    <w:rsid w:val="00F84938"/>
    <w:rsid w:val="00F84E49"/>
    <w:rsid w:val="00F852E9"/>
    <w:rsid w:val="00F85540"/>
    <w:rsid w:val="00F857DC"/>
    <w:rsid w:val="00F86D90"/>
    <w:rsid w:val="00F87448"/>
    <w:rsid w:val="00F90193"/>
    <w:rsid w:val="00F90684"/>
    <w:rsid w:val="00F917A2"/>
    <w:rsid w:val="00F92B29"/>
    <w:rsid w:val="00F937A6"/>
    <w:rsid w:val="00F93827"/>
    <w:rsid w:val="00F93B50"/>
    <w:rsid w:val="00F96244"/>
    <w:rsid w:val="00F96538"/>
    <w:rsid w:val="00F979CC"/>
    <w:rsid w:val="00F979D6"/>
    <w:rsid w:val="00FA01C0"/>
    <w:rsid w:val="00FA07BF"/>
    <w:rsid w:val="00FA19F4"/>
    <w:rsid w:val="00FA1AA1"/>
    <w:rsid w:val="00FA2313"/>
    <w:rsid w:val="00FA3587"/>
    <w:rsid w:val="00FA36F4"/>
    <w:rsid w:val="00FA39A5"/>
    <w:rsid w:val="00FA4215"/>
    <w:rsid w:val="00FA4282"/>
    <w:rsid w:val="00FA5967"/>
    <w:rsid w:val="00FA5EA6"/>
    <w:rsid w:val="00FA6A3E"/>
    <w:rsid w:val="00FA70F2"/>
    <w:rsid w:val="00FA7B2E"/>
    <w:rsid w:val="00FA7C2F"/>
    <w:rsid w:val="00FA7F6E"/>
    <w:rsid w:val="00FB00F2"/>
    <w:rsid w:val="00FB0225"/>
    <w:rsid w:val="00FB160D"/>
    <w:rsid w:val="00FB451A"/>
    <w:rsid w:val="00FB4696"/>
    <w:rsid w:val="00FB4872"/>
    <w:rsid w:val="00FB4FCA"/>
    <w:rsid w:val="00FB5024"/>
    <w:rsid w:val="00FB57CB"/>
    <w:rsid w:val="00FB5DCE"/>
    <w:rsid w:val="00FB6981"/>
    <w:rsid w:val="00FB730E"/>
    <w:rsid w:val="00FB7E14"/>
    <w:rsid w:val="00FB7EE9"/>
    <w:rsid w:val="00FC04EE"/>
    <w:rsid w:val="00FC17A6"/>
    <w:rsid w:val="00FC23CD"/>
    <w:rsid w:val="00FC301A"/>
    <w:rsid w:val="00FC303E"/>
    <w:rsid w:val="00FC3BBD"/>
    <w:rsid w:val="00FC3E2D"/>
    <w:rsid w:val="00FC4FBF"/>
    <w:rsid w:val="00FC5C52"/>
    <w:rsid w:val="00FC79B4"/>
    <w:rsid w:val="00FC7C08"/>
    <w:rsid w:val="00FD1114"/>
    <w:rsid w:val="00FD1D91"/>
    <w:rsid w:val="00FD1E81"/>
    <w:rsid w:val="00FD2882"/>
    <w:rsid w:val="00FD2908"/>
    <w:rsid w:val="00FD2E3F"/>
    <w:rsid w:val="00FD36AC"/>
    <w:rsid w:val="00FD3D73"/>
    <w:rsid w:val="00FD3E95"/>
    <w:rsid w:val="00FD4522"/>
    <w:rsid w:val="00FD476D"/>
    <w:rsid w:val="00FD4992"/>
    <w:rsid w:val="00FD661C"/>
    <w:rsid w:val="00FD6902"/>
    <w:rsid w:val="00FD6ED0"/>
    <w:rsid w:val="00FD7749"/>
    <w:rsid w:val="00FD7AAE"/>
    <w:rsid w:val="00FE0B32"/>
    <w:rsid w:val="00FE1437"/>
    <w:rsid w:val="00FE1856"/>
    <w:rsid w:val="00FE1EF7"/>
    <w:rsid w:val="00FE3450"/>
    <w:rsid w:val="00FE3617"/>
    <w:rsid w:val="00FE48CF"/>
    <w:rsid w:val="00FE496F"/>
    <w:rsid w:val="00FE522D"/>
    <w:rsid w:val="00FE5349"/>
    <w:rsid w:val="00FE5A13"/>
    <w:rsid w:val="00FE6E79"/>
    <w:rsid w:val="00FE763A"/>
    <w:rsid w:val="00FF04D8"/>
    <w:rsid w:val="00FF04ED"/>
    <w:rsid w:val="00FF0E5C"/>
    <w:rsid w:val="00FF24E5"/>
    <w:rsid w:val="00FF33E0"/>
    <w:rsid w:val="00FF350E"/>
    <w:rsid w:val="00FF372F"/>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E982A1"/>
  <w15:docId w15:val="{1825EEDC-E81B-48DF-9DDF-CF3AA00A3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qFormat="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10784"/>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aliases w:val="Ciae niinee 1,Знак сноски-FN,SUPERS,Знак сноски 1,Ciae niinee-FN"/>
    <w:rsid w:val="00293C72"/>
    <w:rPr>
      <w:rFonts w:ascii="Times New Roman" w:hAnsi="Times New Roman" w:cs="Times New Roman"/>
      <w:vertAlign w:val="superscript"/>
    </w:rPr>
  </w:style>
  <w:style w:type="paragraph" w:styleId="afb">
    <w:name w:val="footnote text"/>
    <w:aliases w:val="Footnote Text Char Знак Знак Знак,Footnote Text Char Знак Знак1,Footnote Text Char Знак Знак Знак Знак Знак,Footnote Text Char Знак Знак,Footnote Text Char Знак,Текст сноски Знак1,Текст сноски Знак Знак,FSR footnote,lábléc"/>
    <w:basedOn w:val="a3"/>
    <w:link w:val="afc"/>
    <w:uiPriority w:val="99"/>
    <w:qFormat/>
    <w:rsid w:val="00293C72"/>
    <w:rPr>
      <w:sz w:val="20"/>
      <w:szCs w:val="20"/>
    </w:rPr>
  </w:style>
  <w:style w:type="character" w:customStyle="1" w:styleId="afc">
    <w:name w:val="Текст сноски Знак"/>
    <w:aliases w:val="Footnote Text Char Знак Знак Знак Знак,Footnote Text Char Знак Знак1 Знак,Footnote Text Char Знак Знак Знак Знак Знак Знак,Footnote Text Char Знак Знак Знак1,Footnote Text Char Знак Знак2,Текст сноски Знак1 Знак,FSR footnote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semiHidden/>
    <w:rsid w:val="00D63282"/>
    <w:rPr>
      <w:sz w:val="20"/>
      <w:szCs w:val="20"/>
    </w:rPr>
  </w:style>
  <w:style w:type="character" w:customStyle="1" w:styleId="affff6">
    <w:name w:val="Текст примечания Знак"/>
    <w:link w:val="affff5"/>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c"/>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0A5325"/>
    <w:pPr>
      <w:widowControl w:val="0"/>
      <w:numPr>
        <w:numId w:val="17"/>
      </w:numPr>
      <w:spacing w:after="0" w:line="288" w:lineRule="auto"/>
    </w:pPr>
    <w:rPr>
      <w:rFonts w:eastAsia="Arial Unicode MS"/>
      <w:sz w:val="28"/>
      <w:szCs w:val="28"/>
    </w:rPr>
  </w:style>
  <w:style w:type="paragraph" w:customStyle="1" w:styleId="afffffe">
    <w:name w:val="[Основной абзац]"/>
    <w:basedOn w:val="a3"/>
    <w:uiPriority w:val="99"/>
    <w:rsid w:val="0099308E"/>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paragraph" w:customStyle="1" w:styleId="msonormalmailrucssattributepostfix">
    <w:name w:val="msonormal_mailru_css_attribute_postfix"/>
    <w:basedOn w:val="a3"/>
    <w:rsid w:val="00FD7749"/>
    <w:pPr>
      <w:spacing w:before="100" w:beforeAutospacing="1" w:after="100" w:afterAutospacing="1"/>
      <w:jc w:val="left"/>
    </w:pPr>
    <w:rPr>
      <w:rFonts w:eastAsiaTheme="minorHAnsi"/>
    </w:rPr>
  </w:style>
  <w:style w:type="character" w:customStyle="1" w:styleId="value">
    <w:name w:val="value"/>
    <w:basedOn w:val="a4"/>
    <w:rsid w:val="00CA46BA"/>
  </w:style>
  <w:style w:type="table" w:customStyle="1" w:styleId="1c">
    <w:name w:val="Сетка таблицы1"/>
    <w:basedOn w:val="a5"/>
    <w:next w:val="afffff7"/>
    <w:uiPriority w:val="39"/>
    <w:rsid w:val="0058337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5"/>
    <w:next w:val="afffff7"/>
    <w:uiPriority w:val="59"/>
    <w:rsid w:val="00AE54A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5"/>
    <w:next w:val="afffff7"/>
    <w:uiPriority w:val="59"/>
    <w:rsid w:val="00AE54A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69930295">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2385300">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2523844">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1344976">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6081555">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8359735">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496582167">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1722405">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8177522">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630749457">
      <w:bodyDiv w:val="1"/>
      <w:marLeft w:val="0"/>
      <w:marRight w:val="0"/>
      <w:marTop w:val="0"/>
      <w:marBottom w:val="0"/>
      <w:divBdr>
        <w:top w:val="none" w:sz="0" w:space="0" w:color="auto"/>
        <w:left w:val="none" w:sz="0" w:space="0" w:color="auto"/>
        <w:bottom w:val="none" w:sz="0" w:space="0" w:color="auto"/>
        <w:right w:val="none" w:sz="0" w:space="0" w:color="auto"/>
      </w:divBdr>
    </w:div>
    <w:div w:id="664667318">
      <w:bodyDiv w:val="1"/>
      <w:marLeft w:val="0"/>
      <w:marRight w:val="0"/>
      <w:marTop w:val="0"/>
      <w:marBottom w:val="0"/>
      <w:divBdr>
        <w:top w:val="none" w:sz="0" w:space="0" w:color="auto"/>
        <w:left w:val="none" w:sz="0" w:space="0" w:color="auto"/>
        <w:bottom w:val="none" w:sz="0" w:space="0" w:color="auto"/>
        <w:right w:val="none" w:sz="0" w:space="0" w:color="auto"/>
      </w:divBdr>
    </w:div>
    <w:div w:id="695473047">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58251680">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718745">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0510205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49333534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16194193">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4548368">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13869248">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1988390092">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36080344">
      <w:bodyDiv w:val="1"/>
      <w:marLeft w:val="0"/>
      <w:marRight w:val="0"/>
      <w:marTop w:val="0"/>
      <w:marBottom w:val="0"/>
      <w:divBdr>
        <w:top w:val="none" w:sz="0" w:space="0" w:color="auto"/>
        <w:left w:val="none" w:sz="0" w:space="0" w:color="auto"/>
        <w:bottom w:val="none" w:sz="0" w:space="0" w:color="auto"/>
        <w:right w:val="none" w:sz="0" w:space="0" w:color="auto"/>
      </w:divBdr>
    </w:div>
    <w:div w:id="2045909464">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nder.lot-onlin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D04543F1C95223231A2E7C6D171E3CBF454BEF002C451AEAA4F41EA5C1DDA8365A04E09D204DK0x5G"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consultantplus://offline/ref=55D04543F1C95223231A2E7C6D171E3CBF454BEF002C451AEAA4F41EA5C1DDA8365A04E09D204DK0x5G" TargetMode="Externa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A13F08-BB9E-4A4E-A489-92A25A1AF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10415</Words>
  <Characters>78629</Characters>
  <Application>Microsoft Office Word</Application>
  <DocSecurity>0</DocSecurity>
  <Lines>655</Lines>
  <Paragraphs>177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88867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10</cp:revision>
  <cp:lastPrinted>2020-02-20T13:52:00Z</cp:lastPrinted>
  <dcterms:created xsi:type="dcterms:W3CDTF">2024-12-03T14:58:00Z</dcterms:created>
  <dcterms:modified xsi:type="dcterms:W3CDTF">2024-12-03T16:51:00Z</dcterms:modified>
</cp:coreProperties>
</file>